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CEBD6" w14:textId="77777777" w:rsidR="00082065" w:rsidRPr="007B4463" w:rsidRDefault="00082065" w:rsidP="00C579AC">
      <w:pPr>
        <w:rPr>
          <w:rFonts w:cs="Times New Roman"/>
          <w:lang w:val="ro-RO"/>
        </w:rPr>
      </w:pPr>
    </w:p>
    <w:p w14:paraId="659067BA" w14:textId="77777777" w:rsidR="00AD1416" w:rsidRPr="007B4463" w:rsidRDefault="00AD1416" w:rsidP="00C579AC">
      <w:pPr>
        <w:rPr>
          <w:rFonts w:cs="Times New Roman"/>
          <w:lang w:val="ro-RO"/>
        </w:rPr>
      </w:pPr>
    </w:p>
    <w:p w14:paraId="6FE8357E" w14:textId="77777777" w:rsidR="001A3EF1" w:rsidRPr="007B4463" w:rsidRDefault="001A3EF1" w:rsidP="00C579AC">
      <w:pPr>
        <w:rPr>
          <w:rFonts w:cs="Times New Roman"/>
          <w:lang w:val="ro-RO"/>
        </w:rPr>
      </w:pPr>
    </w:p>
    <w:p w14:paraId="3A590455" w14:textId="77777777" w:rsidR="00A635F8" w:rsidRPr="007B4463" w:rsidRDefault="00A635F8" w:rsidP="00C579AC">
      <w:pPr>
        <w:jc w:val="right"/>
        <w:rPr>
          <w:rFonts w:cs="Times New Roman"/>
          <w:lang w:val="ro-RO"/>
        </w:rPr>
      </w:pPr>
    </w:p>
    <w:p w14:paraId="0407F78A" w14:textId="77777777" w:rsidR="00082065" w:rsidRPr="007B4463" w:rsidRDefault="00082065" w:rsidP="00C579AC">
      <w:pPr>
        <w:jc w:val="right"/>
        <w:rPr>
          <w:rFonts w:cs="Times New Roman"/>
          <w:sz w:val="22"/>
          <w:lang w:val="ro-RO"/>
        </w:rPr>
      </w:pPr>
      <w:r w:rsidRPr="007B4463">
        <w:rPr>
          <w:rFonts w:cs="Times New Roman"/>
          <w:sz w:val="22"/>
          <w:lang w:val="ro-RO"/>
        </w:rPr>
        <w:t xml:space="preserve">Anexă </w:t>
      </w:r>
    </w:p>
    <w:p w14:paraId="40B027A0" w14:textId="36AAD1F5" w:rsidR="00082065" w:rsidRPr="007B4463" w:rsidRDefault="00B84340" w:rsidP="00C579AC">
      <w:pPr>
        <w:jc w:val="right"/>
        <w:rPr>
          <w:rFonts w:cs="Times New Roman"/>
          <w:sz w:val="22"/>
          <w:lang w:val="ro-RO"/>
        </w:rPr>
      </w:pPr>
      <w:r w:rsidRPr="007B4463">
        <w:rPr>
          <w:rFonts w:cs="Times New Roman"/>
          <w:sz w:val="22"/>
          <w:lang w:val="ro-RO"/>
        </w:rPr>
        <w:t xml:space="preserve"> </w:t>
      </w:r>
      <w:r w:rsidR="001269DC" w:rsidRPr="007B4463">
        <w:rPr>
          <w:rFonts w:cs="Times New Roman"/>
          <w:sz w:val="22"/>
          <w:lang w:val="ro-RO"/>
        </w:rPr>
        <w:t>la o</w:t>
      </w:r>
      <w:r w:rsidR="00082065" w:rsidRPr="007B4463">
        <w:rPr>
          <w:rFonts w:cs="Times New Roman"/>
          <w:sz w:val="22"/>
          <w:lang w:val="ro-RO"/>
        </w:rPr>
        <w:t>rdin</w:t>
      </w:r>
      <w:r w:rsidR="001269DC" w:rsidRPr="007B4463">
        <w:rPr>
          <w:rFonts w:cs="Times New Roman"/>
          <w:sz w:val="22"/>
          <w:lang w:val="ro-RO"/>
        </w:rPr>
        <w:t xml:space="preserve">ul ministrului energiei nr. </w:t>
      </w:r>
      <w:r w:rsidR="00F0624B">
        <w:rPr>
          <w:rFonts w:cs="Times New Roman"/>
          <w:sz w:val="22"/>
          <w:lang w:val="ro-RO"/>
        </w:rPr>
        <w:t>.......</w:t>
      </w:r>
      <w:r w:rsidR="001269DC" w:rsidRPr="007B4463">
        <w:rPr>
          <w:rFonts w:cs="Times New Roman"/>
          <w:sz w:val="22"/>
          <w:lang w:val="ro-RO"/>
        </w:rPr>
        <w:t>/</w:t>
      </w:r>
      <w:r w:rsidR="00F0624B">
        <w:rPr>
          <w:rFonts w:cs="Times New Roman"/>
          <w:sz w:val="22"/>
          <w:lang w:val="ro-RO"/>
        </w:rPr>
        <w:t xml:space="preserve">... </w:t>
      </w:r>
      <w:r w:rsidR="001269DC" w:rsidRPr="007B4463">
        <w:rPr>
          <w:rFonts w:cs="Times New Roman"/>
          <w:sz w:val="22"/>
          <w:lang w:val="ro-RO"/>
        </w:rPr>
        <w:t>.</w:t>
      </w:r>
      <w:r w:rsidR="00F0624B">
        <w:rPr>
          <w:rFonts w:cs="Times New Roman"/>
          <w:sz w:val="22"/>
          <w:lang w:val="ro-RO"/>
        </w:rPr>
        <w:t xml:space="preserve"> .... </w:t>
      </w:r>
      <w:r w:rsidR="001269DC" w:rsidRPr="007B4463">
        <w:rPr>
          <w:rFonts w:cs="Times New Roman"/>
          <w:sz w:val="22"/>
          <w:lang w:val="ro-RO"/>
        </w:rPr>
        <w:t>.2022</w:t>
      </w:r>
    </w:p>
    <w:p w14:paraId="40ECEB55" w14:textId="77777777" w:rsidR="00082065" w:rsidRPr="007B4463" w:rsidRDefault="00082065" w:rsidP="00C579AC">
      <w:pPr>
        <w:rPr>
          <w:rFonts w:cs="Times New Roman"/>
          <w:lang w:val="ro-RO"/>
        </w:rPr>
      </w:pPr>
    </w:p>
    <w:p w14:paraId="5C0CFD49" w14:textId="77777777" w:rsidR="00B55968" w:rsidRPr="007B4463" w:rsidRDefault="00B55968" w:rsidP="002E3040">
      <w:pPr>
        <w:jc w:val="center"/>
        <w:rPr>
          <w:rFonts w:eastAsia="Times New Roman" w:cs="Times New Roman"/>
          <w:sz w:val="22"/>
          <w:lang w:val="ro-RO"/>
        </w:rPr>
      </w:pPr>
      <w:r w:rsidRPr="007B4463">
        <w:rPr>
          <w:rFonts w:eastAsia="Times New Roman" w:cs="Times New Roman"/>
          <w:sz w:val="22"/>
          <w:lang w:val="ro-RO"/>
        </w:rPr>
        <w:t>Planul</w:t>
      </w:r>
      <w:r w:rsidRPr="007B4463">
        <w:rPr>
          <w:rFonts w:eastAsia="Times New Roman" w:cs="Times New Roman"/>
          <w:spacing w:val="-2"/>
          <w:sz w:val="22"/>
          <w:lang w:val="ro-RO"/>
        </w:rPr>
        <w:t xml:space="preserve"> </w:t>
      </w:r>
      <w:r w:rsidRPr="007B4463">
        <w:rPr>
          <w:rFonts w:eastAsia="Times New Roman" w:cs="Times New Roman"/>
          <w:sz w:val="22"/>
          <w:lang w:val="ro-RO"/>
        </w:rPr>
        <w:t>Național</w:t>
      </w:r>
      <w:r w:rsidRPr="007B4463">
        <w:rPr>
          <w:rFonts w:eastAsia="Times New Roman" w:cs="Times New Roman"/>
          <w:spacing w:val="-3"/>
          <w:sz w:val="22"/>
          <w:lang w:val="ro-RO"/>
        </w:rPr>
        <w:t xml:space="preserve"> </w:t>
      </w:r>
      <w:r w:rsidRPr="007B4463">
        <w:rPr>
          <w:rFonts w:eastAsia="Times New Roman" w:cs="Times New Roman"/>
          <w:sz w:val="22"/>
          <w:lang w:val="ro-RO"/>
        </w:rPr>
        <w:t>de</w:t>
      </w:r>
      <w:r w:rsidRPr="007B4463">
        <w:rPr>
          <w:rFonts w:eastAsia="Times New Roman" w:cs="Times New Roman"/>
          <w:spacing w:val="-2"/>
          <w:sz w:val="22"/>
          <w:lang w:val="ro-RO"/>
        </w:rPr>
        <w:t xml:space="preserve"> </w:t>
      </w:r>
      <w:r w:rsidRPr="007B4463">
        <w:rPr>
          <w:rFonts w:eastAsia="Times New Roman" w:cs="Times New Roman"/>
          <w:sz w:val="22"/>
          <w:lang w:val="ro-RO"/>
        </w:rPr>
        <w:t>Redresare</w:t>
      </w:r>
      <w:r w:rsidRPr="007B4463">
        <w:rPr>
          <w:rFonts w:eastAsia="Times New Roman" w:cs="Times New Roman"/>
          <w:spacing w:val="-3"/>
          <w:sz w:val="22"/>
          <w:lang w:val="ro-RO"/>
        </w:rPr>
        <w:t xml:space="preserve"> </w:t>
      </w:r>
      <w:r w:rsidRPr="007B4463">
        <w:rPr>
          <w:rFonts w:eastAsia="Times New Roman" w:cs="Times New Roman"/>
          <w:sz w:val="22"/>
          <w:lang w:val="ro-RO"/>
        </w:rPr>
        <w:t>și</w:t>
      </w:r>
      <w:r w:rsidRPr="007B4463">
        <w:rPr>
          <w:rFonts w:eastAsia="Times New Roman" w:cs="Times New Roman"/>
          <w:spacing w:val="-2"/>
          <w:sz w:val="22"/>
          <w:lang w:val="ro-RO"/>
        </w:rPr>
        <w:t xml:space="preserve"> </w:t>
      </w:r>
      <w:r w:rsidRPr="007B4463">
        <w:rPr>
          <w:rFonts w:eastAsia="Times New Roman" w:cs="Times New Roman"/>
          <w:sz w:val="22"/>
          <w:lang w:val="ro-RO"/>
        </w:rPr>
        <w:t>Reziliență</w:t>
      </w:r>
      <w:r w:rsidRPr="007B4463">
        <w:rPr>
          <w:rFonts w:eastAsia="Times New Roman" w:cs="Times New Roman"/>
          <w:spacing w:val="1"/>
          <w:sz w:val="22"/>
          <w:lang w:val="ro-RO"/>
        </w:rPr>
        <w:t xml:space="preserve"> </w:t>
      </w:r>
      <w:r w:rsidRPr="007B4463">
        <w:rPr>
          <w:rFonts w:eastAsia="Times New Roman" w:cs="Times New Roman"/>
          <w:sz w:val="22"/>
          <w:lang w:val="ro-RO"/>
        </w:rPr>
        <w:t>–</w:t>
      </w:r>
      <w:r w:rsidRPr="007B4463">
        <w:rPr>
          <w:rFonts w:eastAsia="Times New Roman" w:cs="Times New Roman"/>
          <w:spacing w:val="-2"/>
          <w:sz w:val="22"/>
          <w:lang w:val="ro-RO"/>
        </w:rPr>
        <w:t xml:space="preserve"> </w:t>
      </w:r>
      <w:r w:rsidRPr="007B4463">
        <w:rPr>
          <w:rFonts w:eastAsia="Times New Roman" w:cs="Times New Roman"/>
          <w:sz w:val="22"/>
          <w:lang w:val="ro-RO"/>
        </w:rPr>
        <w:t>Pilonul</w:t>
      </w:r>
      <w:r w:rsidRPr="007B4463">
        <w:rPr>
          <w:rFonts w:eastAsia="Times New Roman" w:cs="Times New Roman"/>
          <w:spacing w:val="-1"/>
          <w:sz w:val="22"/>
          <w:lang w:val="ro-RO"/>
        </w:rPr>
        <w:t xml:space="preserve"> </w:t>
      </w:r>
      <w:r w:rsidRPr="007B4463">
        <w:rPr>
          <w:rFonts w:eastAsia="Times New Roman" w:cs="Times New Roman"/>
          <w:sz w:val="22"/>
          <w:lang w:val="ro-RO"/>
        </w:rPr>
        <w:t>I.</w:t>
      </w:r>
      <w:r w:rsidRPr="007B4463">
        <w:rPr>
          <w:rFonts w:eastAsia="Times New Roman" w:cs="Times New Roman"/>
          <w:spacing w:val="-3"/>
          <w:sz w:val="22"/>
          <w:lang w:val="ro-RO"/>
        </w:rPr>
        <w:t xml:space="preserve"> </w:t>
      </w:r>
      <w:r w:rsidRPr="007B4463">
        <w:rPr>
          <w:rFonts w:eastAsia="Times New Roman" w:cs="Times New Roman"/>
          <w:sz w:val="22"/>
          <w:lang w:val="ro-RO"/>
        </w:rPr>
        <w:t>Tranziția</w:t>
      </w:r>
      <w:r w:rsidRPr="007B4463">
        <w:rPr>
          <w:rFonts w:eastAsia="Times New Roman" w:cs="Times New Roman"/>
          <w:spacing w:val="-2"/>
          <w:sz w:val="22"/>
          <w:lang w:val="ro-RO"/>
        </w:rPr>
        <w:t xml:space="preserve"> </w:t>
      </w:r>
      <w:r w:rsidRPr="007B4463">
        <w:rPr>
          <w:rFonts w:eastAsia="Times New Roman" w:cs="Times New Roman"/>
          <w:sz w:val="22"/>
          <w:lang w:val="ro-RO"/>
        </w:rPr>
        <w:t>verde</w:t>
      </w:r>
      <w:r w:rsidRPr="007B4463">
        <w:rPr>
          <w:rFonts w:eastAsia="Times New Roman" w:cs="Times New Roman"/>
          <w:spacing w:val="2"/>
          <w:sz w:val="22"/>
          <w:lang w:val="ro-RO"/>
        </w:rPr>
        <w:t xml:space="preserve"> </w:t>
      </w:r>
      <w:r w:rsidRPr="007B4463">
        <w:rPr>
          <w:rFonts w:eastAsia="Times New Roman" w:cs="Times New Roman"/>
          <w:sz w:val="22"/>
          <w:lang w:val="ro-RO"/>
        </w:rPr>
        <w:t>–</w:t>
      </w:r>
      <w:r w:rsidRPr="007B4463">
        <w:rPr>
          <w:rFonts w:eastAsia="Times New Roman" w:cs="Times New Roman"/>
          <w:spacing w:val="-1"/>
          <w:sz w:val="22"/>
          <w:lang w:val="ro-RO"/>
        </w:rPr>
        <w:t xml:space="preserve"> </w:t>
      </w:r>
      <w:r w:rsidRPr="007B4463">
        <w:rPr>
          <w:rFonts w:eastAsia="Times New Roman" w:cs="Times New Roman"/>
          <w:sz w:val="22"/>
          <w:lang w:val="ro-RO"/>
        </w:rPr>
        <w:t>Componenta</w:t>
      </w:r>
      <w:r w:rsidRPr="007B4463">
        <w:rPr>
          <w:rFonts w:eastAsia="Times New Roman" w:cs="Times New Roman"/>
          <w:spacing w:val="-2"/>
          <w:sz w:val="22"/>
          <w:lang w:val="ro-RO"/>
        </w:rPr>
        <w:t xml:space="preserve"> </w:t>
      </w:r>
      <w:r w:rsidRPr="007B4463">
        <w:rPr>
          <w:rFonts w:eastAsia="Times New Roman" w:cs="Times New Roman"/>
          <w:sz w:val="22"/>
          <w:lang w:val="ro-RO"/>
        </w:rPr>
        <w:t>C6. Energie</w:t>
      </w:r>
    </w:p>
    <w:p w14:paraId="795DB873" w14:textId="77777777" w:rsidR="00271473" w:rsidRPr="007B4463" w:rsidRDefault="00B55968" w:rsidP="002E3040">
      <w:pPr>
        <w:jc w:val="center"/>
        <w:rPr>
          <w:rFonts w:eastAsia="Times New Roman" w:cs="Times New Roman"/>
          <w:b/>
          <w:bCs/>
          <w:sz w:val="28"/>
          <w:szCs w:val="28"/>
          <w:lang w:val="ro-RO" w:eastAsia="en-GB"/>
        </w:rPr>
      </w:pPr>
      <w:r w:rsidRPr="007B4463">
        <w:rPr>
          <w:rFonts w:cs="Times New Roman"/>
          <w:sz w:val="22"/>
          <w:lang w:val="ro-RO"/>
        </w:rPr>
        <w:t>Măsura de investiții - Investiția I5 –</w:t>
      </w:r>
      <w:r w:rsidRPr="007B4463">
        <w:rPr>
          <w:rFonts w:cs="Times New Roman"/>
          <w:bCs/>
          <w:sz w:val="22"/>
          <w:lang w:val="ro-RO"/>
        </w:rPr>
        <w:t xml:space="preserve"> </w:t>
      </w:r>
      <w:r w:rsidR="00687A2B" w:rsidRPr="007B4463">
        <w:rPr>
          <w:rFonts w:cs="Times New Roman"/>
          <w:bCs/>
          <w:sz w:val="22"/>
          <w:lang w:val="ro-RO"/>
        </w:rPr>
        <w:t>Asigurarea eficienței energetice în sectorul industrial</w:t>
      </w:r>
    </w:p>
    <w:p w14:paraId="1B7A194D" w14:textId="77777777" w:rsidR="00271473" w:rsidRPr="007B4463" w:rsidRDefault="00271473" w:rsidP="00C579AC">
      <w:pPr>
        <w:spacing w:after="0" w:line="240" w:lineRule="auto"/>
        <w:rPr>
          <w:rFonts w:eastAsia="Times New Roman" w:cs="Times New Roman"/>
          <w:b/>
          <w:bCs/>
          <w:sz w:val="28"/>
          <w:szCs w:val="28"/>
          <w:lang w:val="ro-RO" w:eastAsia="en-GB"/>
        </w:rPr>
      </w:pPr>
    </w:p>
    <w:p w14:paraId="36296CD3" w14:textId="77777777" w:rsidR="003E2AC6" w:rsidRPr="007B4463" w:rsidRDefault="003E2AC6" w:rsidP="00C579AC">
      <w:pPr>
        <w:spacing w:after="0" w:line="240" w:lineRule="auto"/>
        <w:jc w:val="center"/>
        <w:rPr>
          <w:rFonts w:eastAsia="Times New Roman" w:cs="Times New Roman"/>
          <w:b/>
          <w:bCs/>
          <w:sz w:val="70"/>
          <w:szCs w:val="70"/>
          <w:lang w:val="ro-RO" w:eastAsia="en-GB"/>
        </w:rPr>
      </w:pPr>
    </w:p>
    <w:p w14:paraId="6E40A9ED" w14:textId="77777777" w:rsidR="00271473" w:rsidRPr="007B4463" w:rsidRDefault="00006EB9" w:rsidP="00C579AC">
      <w:pPr>
        <w:spacing w:after="0" w:line="240" w:lineRule="auto"/>
        <w:jc w:val="center"/>
        <w:rPr>
          <w:rFonts w:eastAsia="Times New Roman" w:cs="Times New Roman"/>
          <w:b/>
          <w:bCs/>
          <w:color w:val="2E74B5" w:themeColor="accent1" w:themeShade="BF"/>
          <w:sz w:val="32"/>
          <w:szCs w:val="32"/>
          <w:lang w:val="ro-RO" w:eastAsia="en-GB"/>
        </w:rPr>
      </w:pPr>
      <w:r w:rsidRPr="007B4463">
        <w:rPr>
          <w:rFonts w:eastAsia="Times New Roman" w:cs="Times New Roman"/>
          <w:b/>
          <w:bCs/>
          <w:color w:val="2E74B5" w:themeColor="accent1" w:themeShade="BF"/>
          <w:sz w:val="32"/>
          <w:szCs w:val="32"/>
          <w:lang w:val="ro-RO" w:eastAsia="en-GB"/>
        </w:rPr>
        <w:t>GHID</w:t>
      </w:r>
      <w:r w:rsidR="00271473" w:rsidRPr="007B4463">
        <w:rPr>
          <w:rFonts w:eastAsia="Times New Roman" w:cs="Times New Roman"/>
          <w:b/>
          <w:bCs/>
          <w:color w:val="2E74B5" w:themeColor="accent1" w:themeShade="BF"/>
          <w:sz w:val="32"/>
          <w:szCs w:val="32"/>
          <w:lang w:val="ro-RO" w:eastAsia="en-GB"/>
        </w:rPr>
        <w:t xml:space="preserve"> </w:t>
      </w:r>
      <w:r w:rsidRPr="007B4463">
        <w:rPr>
          <w:rFonts w:eastAsia="Times New Roman" w:cs="Times New Roman"/>
          <w:b/>
          <w:bCs/>
          <w:color w:val="2E74B5" w:themeColor="accent1" w:themeShade="BF"/>
          <w:sz w:val="32"/>
          <w:szCs w:val="32"/>
          <w:lang w:val="ro-RO" w:eastAsia="en-GB"/>
        </w:rPr>
        <w:t>SPECIFIC</w:t>
      </w:r>
    </w:p>
    <w:p w14:paraId="41C3C9AE" w14:textId="77777777" w:rsidR="00271473" w:rsidRPr="007B4463" w:rsidRDefault="00271473" w:rsidP="00C579AC">
      <w:pPr>
        <w:spacing w:after="0" w:line="240" w:lineRule="auto"/>
        <w:jc w:val="center"/>
        <w:rPr>
          <w:rFonts w:eastAsia="Times New Roman" w:cs="Times New Roman"/>
          <w:b/>
          <w:bCs/>
          <w:sz w:val="28"/>
          <w:szCs w:val="28"/>
          <w:lang w:val="ro-RO"/>
        </w:rPr>
      </w:pPr>
      <w:bookmarkStart w:id="0" w:name="_Toc418092073"/>
      <w:bookmarkStart w:id="1" w:name="_Toc418092640"/>
    </w:p>
    <w:p w14:paraId="0F1CF74C" w14:textId="77777777" w:rsidR="00B55968" w:rsidRPr="007B4463" w:rsidRDefault="00271473" w:rsidP="00C579AC">
      <w:pPr>
        <w:spacing w:after="0" w:line="240" w:lineRule="auto"/>
        <w:jc w:val="center"/>
        <w:rPr>
          <w:rFonts w:eastAsia="Calibri" w:cs="Times New Roman"/>
          <w:color w:val="2E74B5" w:themeColor="accent1" w:themeShade="BF"/>
          <w:sz w:val="22"/>
          <w:lang w:val="ro-RO"/>
        </w:rPr>
      </w:pPr>
      <w:r w:rsidRPr="007B4463">
        <w:rPr>
          <w:rFonts w:eastAsia="Calibri" w:cs="Times New Roman"/>
          <w:color w:val="2E74B5" w:themeColor="accent1" w:themeShade="BF"/>
          <w:sz w:val="22"/>
          <w:lang w:val="ro-RO"/>
        </w:rPr>
        <w:t>CONDIȚII SPECIFICE DE ACCESARE A FINANȚĂRII DIN FONDURI EUROPENE</w:t>
      </w:r>
    </w:p>
    <w:p w14:paraId="6547E557" w14:textId="77777777" w:rsidR="00B55968" w:rsidRPr="007B4463" w:rsidRDefault="00B55968" w:rsidP="00C579AC">
      <w:pPr>
        <w:jc w:val="center"/>
        <w:rPr>
          <w:rFonts w:eastAsia="Calibri" w:cs="Times New Roman"/>
          <w:color w:val="2E74B5" w:themeColor="accent1" w:themeShade="BF"/>
          <w:sz w:val="22"/>
          <w:lang w:val="ro-RO"/>
        </w:rPr>
      </w:pPr>
      <w:r w:rsidRPr="007B4463">
        <w:rPr>
          <w:rFonts w:eastAsia="Calibri" w:cs="Times New Roman"/>
          <w:color w:val="2E74B5" w:themeColor="accent1" w:themeShade="BF"/>
          <w:sz w:val="22"/>
          <w:lang w:val="ro-RO"/>
        </w:rPr>
        <w:t>AFERENTE PNRR</w:t>
      </w:r>
    </w:p>
    <w:p w14:paraId="1236266E" w14:textId="77777777" w:rsidR="00271473" w:rsidRPr="007B4463" w:rsidRDefault="00271473" w:rsidP="00C579AC">
      <w:pPr>
        <w:spacing w:after="0" w:line="240" w:lineRule="auto"/>
        <w:jc w:val="center"/>
        <w:rPr>
          <w:rFonts w:eastAsia="Calibri" w:cs="Times New Roman"/>
          <w:szCs w:val="24"/>
          <w:lang w:val="ro-RO"/>
        </w:rPr>
      </w:pPr>
    </w:p>
    <w:p w14:paraId="426D0C0C" w14:textId="77777777" w:rsidR="00271473" w:rsidRPr="007B4463" w:rsidRDefault="00271473" w:rsidP="00C579AC">
      <w:pPr>
        <w:spacing w:after="0" w:line="240" w:lineRule="auto"/>
        <w:jc w:val="center"/>
        <w:rPr>
          <w:rFonts w:eastAsia="Times New Roman" w:cs="Times New Roman"/>
          <w:b/>
          <w:bCs/>
          <w:sz w:val="28"/>
          <w:szCs w:val="28"/>
          <w:lang w:val="ro-RO"/>
        </w:rPr>
      </w:pPr>
    </w:p>
    <w:p w14:paraId="6C740A23" w14:textId="52457C7E" w:rsidR="00B55968" w:rsidRPr="007B4463" w:rsidRDefault="00B55968" w:rsidP="00C579AC">
      <w:pPr>
        <w:spacing w:after="0" w:line="240" w:lineRule="auto"/>
        <w:jc w:val="center"/>
        <w:rPr>
          <w:rFonts w:eastAsia="Times New Roman" w:cs="Times New Roman"/>
          <w:b/>
          <w:bCs/>
          <w:sz w:val="28"/>
          <w:szCs w:val="28"/>
          <w:lang w:val="ro-RO"/>
        </w:rPr>
      </w:pPr>
      <w:r w:rsidRPr="007B4463">
        <w:rPr>
          <w:rFonts w:eastAsia="Times New Roman" w:cs="Times New Roman"/>
          <w:b/>
          <w:bCs/>
          <w:sz w:val="28"/>
          <w:szCs w:val="28"/>
          <w:lang w:val="ro-RO"/>
        </w:rPr>
        <w:t xml:space="preserve">Sprijinirea investiţiilor în </w:t>
      </w:r>
      <w:r w:rsidRPr="007B4463">
        <w:rPr>
          <w:rFonts w:eastAsia="Times New Roman" w:cs="Times New Roman"/>
          <w:b/>
          <w:sz w:val="28"/>
          <w:szCs w:val="28"/>
          <w:lang w:val="ro-RO"/>
        </w:rPr>
        <w:t>modernizare, monitorizarea și eficientizarea consumului de energie la nivelul operatorilor economici</w:t>
      </w:r>
      <w:r w:rsidR="00825BB8" w:rsidRPr="007B4463">
        <w:rPr>
          <w:rFonts w:eastAsia="Times New Roman" w:cs="Times New Roman"/>
          <w:b/>
          <w:sz w:val="28"/>
          <w:szCs w:val="28"/>
          <w:lang w:val="ro-RO"/>
        </w:rPr>
        <w:t xml:space="preserve"> în vederea asigurării eficienței energetice în sectorul industrial</w:t>
      </w:r>
      <w:r w:rsidR="00B84340" w:rsidRPr="007B4463">
        <w:rPr>
          <w:rFonts w:eastAsia="Times New Roman" w:cs="Times New Roman"/>
          <w:b/>
          <w:sz w:val="28"/>
          <w:szCs w:val="28"/>
          <w:lang w:val="ro-RO"/>
        </w:rPr>
        <w:t xml:space="preserve"> </w:t>
      </w:r>
    </w:p>
    <w:p w14:paraId="3AB5E27E" w14:textId="77777777" w:rsidR="00B55968" w:rsidRPr="007B4463" w:rsidRDefault="00B55968" w:rsidP="00C579AC">
      <w:pPr>
        <w:spacing w:after="0" w:line="240" w:lineRule="auto"/>
        <w:rPr>
          <w:rFonts w:eastAsia="Times New Roman" w:cs="Times New Roman"/>
          <w:b/>
          <w:bCs/>
          <w:sz w:val="28"/>
          <w:szCs w:val="28"/>
          <w:lang w:val="ro-RO"/>
        </w:rPr>
      </w:pPr>
    </w:p>
    <w:p w14:paraId="6EBEC653" w14:textId="77777777" w:rsidR="00B55968" w:rsidRPr="007B4463" w:rsidRDefault="00B55968" w:rsidP="00C579AC">
      <w:pPr>
        <w:spacing w:after="0" w:line="240" w:lineRule="auto"/>
        <w:rPr>
          <w:rFonts w:eastAsia="Times New Roman" w:cs="Times New Roman"/>
          <w:b/>
          <w:bCs/>
          <w:sz w:val="28"/>
          <w:szCs w:val="28"/>
          <w:lang w:val="ro-RO"/>
        </w:rPr>
      </w:pPr>
    </w:p>
    <w:p w14:paraId="27CB5417" w14:textId="77777777" w:rsidR="00271473" w:rsidRPr="007B4463" w:rsidRDefault="00271473" w:rsidP="00C579AC">
      <w:pPr>
        <w:spacing w:after="0" w:line="240" w:lineRule="auto"/>
        <w:rPr>
          <w:rFonts w:eastAsia="Times New Roman" w:cs="Times New Roman"/>
          <w:b/>
          <w:bCs/>
          <w:sz w:val="28"/>
          <w:szCs w:val="28"/>
          <w:lang w:val="ro-RO"/>
        </w:rPr>
      </w:pPr>
    </w:p>
    <w:p w14:paraId="3E65CC99" w14:textId="77777777" w:rsidR="00271473" w:rsidRPr="007B4463" w:rsidRDefault="00271473" w:rsidP="00C579AC">
      <w:pPr>
        <w:spacing w:after="0" w:line="240" w:lineRule="auto"/>
        <w:rPr>
          <w:rFonts w:eastAsia="Times New Roman" w:cs="Times New Roman"/>
          <w:b/>
          <w:bCs/>
          <w:sz w:val="28"/>
          <w:szCs w:val="28"/>
          <w:lang w:val="ro-RO"/>
        </w:rPr>
      </w:pPr>
    </w:p>
    <w:p w14:paraId="6266E60B" w14:textId="17816170" w:rsidR="00B55968" w:rsidRPr="007B4463" w:rsidRDefault="0085030C" w:rsidP="00C579AC">
      <w:pPr>
        <w:spacing w:after="0" w:line="240" w:lineRule="auto"/>
        <w:jc w:val="center"/>
        <w:rPr>
          <w:rFonts w:eastAsia="Times New Roman" w:cs="Times New Roman"/>
          <w:bCs/>
          <w:sz w:val="22"/>
          <w:lang w:val="ro-RO"/>
        </w:rPr>
      </w:pPr>
      <w:r w:rsidRPr="00E24147">
        <w:rPr>
          <w:rFonts w:eastAsia="Times New Roman" w:cs="Times New Roman"/>
          <w:b/>
          <w:bCs/>
          <w:sz w:val="22"/>
          <w:lang w:val="ro-RO"/>
        </w:rPr>
        <w:t>Apel</w:t>
      </w:r>
      <w:r w:rsidR="00687A2B" w:rsidRPr="00E24147">
        <w:rPr>
          <w:rFonts w:eastAsia="Times New Roman" w:cs="Times New Roman"/>
          <w:b/>
          <w:bCs/>
          <w:sz w:val="22"/>
          <w:lang w:val="ro-RO"/>
        </w:rPr>
        <w:t xml:space="preserve"> </w:t>
      </w:r>
      <w:r w:rsidR="009E2109" w:rsidRPr="00E24147">
        <w:rPr>
          <w:rFonts w:eastAsia="Times New Roman" w:cs="Times New Roman"/>
          <w:b/>
          <w:bCs/>
          <w:sz w:val="22"/>
          <w:lang w:val="ro-RO"/>
        </w:rPr>
        <w:t>competitiv</w:t>
      </w:r>
      <w:r w:rsidRPr="007B4463">
        <w:rPr>
          <w:rFonts w:eastAsia="Times New Roman" w:cs="Times New Roman"/>
          <w:sz w:val="22"/>
          <w:lang w:val="ro-RO"/>
        </w:rPr>
        <w:t xml:space="preserve"> privind</w:t>
      </w:r>
      <w:r w:rsidR="00B84340" w:rsidRPr="007B4463">
        <w:rPr>
          <w:rFonts w:eastAsia="Times New Roman" w:cs="Times New Roman"/>
          <w:sz w:val="22"/>
          <w:lang w:val="ro-RO"/>
        </w:rPr>
        <w:t xml:space="preserve"> </w:t>
      </w:r>
      <w:r w:rsidR="00687A2B" w:rsidRPr="007B4463">
        <w:rPr>
          <w:rFonts w:eastAsia="Times New Roman" w:cs="Times New Roman"/>
          <w:sz w:val="22"/>
          <w:lang w:val="ro-RO"/>
        </w:rPr>
        <w:t>asigurarea eficienței energetice în sectorul industrial</w:t>
      </w:r>
    </w:p>
    <w:p w14:paraId="20941362" w14:textId="77777777" w:rsidR="00B55968" w:rsidRPr="007B4463" w:rsidRDefault="00B55968" w:rsidP="00C579AC">
      <w:pPr>
        <w:spacing w:after="0" w:line="240" w:lineRule="auto"/>
        <w:jc w:val="center"/>
        <w:rPr>
          <w:rFonts w:eastAsia="Times New Roman" w:cs="Times New Roman"/>
          <w:b/>
          <w:bCs/>
          <w:sz w:val="28"/>
          <w:szCs w:val="28"/>
          <w:lang w:val="ro-RO"/>
        </w:rPr>
      </w:pPr>
    </w:p>
    <w:p w14:paraId="6BB852D7" w14:textId="77777777" w:rsidR="00271473" w:rsidRPr="007B4463" w:rsidRDefault="00271473" w:rsidP="00C579AC">
      <w:pPr>
        <w:spacing w:after="0" w:line="240" w:lineRule="auto"/>
        <w:jc w:val="center"/>
        <w:rPr>
          <w:rFonts w:eastAsia="Times New Roman" w:cs="Times New Roman"/>
          <w:b/>
          <w:bCs/>
          <w:sz w:val="28"/>
          <w:szCs w:val="28"/>
          <w:lang w:val="ro-RO"/>
        </w:rPr>
      </w:pPr>
    </w:p>
    <w:p w14:paraId="194F03CF" w14:textId="77777777" w:rsidR="00B55968" w:rsidRPr="007B4463" w:rsidRDefault="00B55968" w:rsidP="00C579AC">
      <w:pPr>
        <w:spacing w:after="0" w:line="240" w:lineRule="auto"/>
        <w:jc w:val="center"/>
        <w:rPr>
          <w:rFonts w:eastAsia="Times New Roman" w:cs="Times New Roman"/>
          <w:b/>
          <w:bCs/>
          <w:sz w:val="70"/>
          <w:szCs w:val="70"/>
          <w:lang w:val="ro-RO" w:eastAsia="en-GB"/>
        </w:rPr>
      </w:pPr>
    </w:p>
    <w:p w14:paraId="0751DFDD" w14:textId="77777777" w:rsidR="00B55968" w:rsidRPr="007B4463" w:rsidRDefault="00B55968" w:rsidP="00C579AC">
      <w:pPr>
        <w:spacing w:after="0" w:line="240" w:lineRule="auto"/>
        <w:jc w:val="center"/>
        <w:rPr>
          <w:rFonts w:eastAsia="Times New Roman" w:cs="Times New Roman"/>
          <w:b/>
          <w:bCs/>
          <w:sz w:val="70"/>
          <w:szCs w:val="70"/>
          <w:lang w:val="ro-RO" w:eastAsia="en-GB"/>
        </w:rPr>
      </w:pPr>
    </w:p>
    <w:p w14:paraId="6B05D595" w14:textId="241D4AA8" w:rsidR="00271473" w:rsidRPr="007B4463" w:rsidRDefault="00B55968" w:rsidP="00C579AC">
      <w:pPr>
        <w:spacing w:after="0" w:line="240" w:lineRule="auto"/>
        <w:jc w:val="center"/>
        <w:rPr>
          <w:rFonts w:eastAsia="Times New Roman" w:cs="Times New Roman"/>
          <w:b/>
          <w:bCs/>
          <w:sz w:val="40"/>
          <w:szCs w:val="40"/>
          <w:lang w:val="ro-RO"/>
        </w:rPr>
      </w:pPr>
      <w:r w:rsidRPr="007B4463">
        <w:rPr>
          <w:rFonts w:eastAsia="Times New Roman" w:cs="Times New Roman"/>
          <w:b/>
          <w:bCs/>
          <w:sz w:val="40"/>
          <w:szCs w:val="40"/>
          <w:lang w:val="ro-RO" w:eastAsia="en-GB"/>
        </w:rPr>
        <w:t>DRAFT</w:t>
      </w:r>
      <w:r w:rsidR="00F0624B">
        <w:rPr>
          <w:rFonts w:eastAsia="Times New Roman" w:cs="Times New Roman"/>
          <w:b/>
          <w:bCs/>
          <w:sz w:val="40"/>
          <w:szCs w:val="40"/>
          <w:lang w:val="ro-RO" w:eastAsia="en-GB"/>
        </w:rPr>
        <w:t xml:space="preserve"> v. 2.0/18.10.2022</w:t>
      </w:r>
    </w:p>
    <w:p w14:paraId="59DFAD16" w14:textId="77777777" w:rsidR="00271473" w:rsidRPr="007B4463" w:rsidRDefault="00271473" w:rsidP="00C579AC">
      <w:pPr>
        <w:spacing w:after="0" w:line="240" w:lineRule="auto"/>
        <w:rPr>
          <w:rFonts w:eastAsia="Times New Roman" w:cs="Times New Roman"/>
          <w:b/>
          <w:bCs/>
          <w:sz w:val="28"/>
          <w:szCs w:val="28"/>
          <w:lang w:val="ro-RO"/>
        </w:rPr>
      </w:pPr>
    </w:p>
    <w:bookmarkEnd w:id="0"/>
    <w:bookmarkEnd w:id="1"/>
    <w:p w14:paraId="75001DD9" w14:textId="77777777" w:rsidR="00DD3A8A" w:rsidRPr="007B4463" w:rsidRDefault="00DD3A8A" w:rsidP="00C579AC">
      <w:pPr>
        <w:pBdr>
          <w:top w:val="nil"/>
          <w:left w:val="nil"/>
          <w:bottom w:val="nil"/>
          <w:right w:val="nil"/>
          <w:between w:val="nil"/>
        </w:pBdr>
        <w:spacing w:after="0" w:line="240" w:lineRule="auto"/>
        <w:rPr>
          <w:rFonts w:eastAsia="Times New Roman" w:cs="Times New Roman"/>
          <w:sz w:val="28"/>
          <w:szCs w:val="28"/>
          <w:lang w:val="ro-RO"/>
        </w:rPr>
      </w:pPr>
    </w:p>
    <w:p w14:paraId="20860D83" w14:textId="77777777" w:rsidR="00DD3A8A" w:rsidRPr="007B4463" w:rsidRDefault="00DD3A8A" w:rsidP="00C579AC">
      <w:pPr>
        <w:pBdr>
          <w:top w:val="nil"/>
          <w:left w:val="nil"/>
          <w:bottom w:val="nil"/>
          <w:right w:val="nil"/>
          <w:between w:val="nil"/>
        </w:pBdr>
        <w:spacing w:after="0" w:line="240" w:lineRule="auto"/>
        <w:rPr>
          <w:rFonts w:eastAsia="Times New Roman" w:cs="Times New Roman"/>
          <w:sz w:val="28"/>
          <w:szCs w:val="28"/>
          <w:lang w:val="ro-RO"/>
        </w:rPr>
      </w:pPr>
    </w:p>
    <w:sdt>
      <w:sdtPr>
        <w:rPr>
          <w:rFonts w:eastAsiaTheme="minorEastAsia" w:cs="Times New Roman"/>
          <w:caps/>
          <w:lang w:val="ro-RO"/>
        </w:rPr>
        <w:id w:val="1451363244"/>
        <w:docPartObj>
          <w:docPartGallery w:val="Table of Contents"/>
          <w:docPartUnique/>
        </w:docPartObj>
      </w:sdtPr>
      <w:sdtEndPr>
        <w:rPr>
          <w:b/>
          <w:bCs/>
          <w:caps w:val="0"/>
          <w:szCs w:val="24"/>
        </w:rPr>
      </w:sdtEndPr>
      <w:sdtContent>
        <w:p w14:paraId="0CA57F8A" w14:textId="77777777" w:rsidR="00DD3A8A" w:rsidRPr="00E24147" w:rsidRDefault="00DD3A8A" w:rsidP="00C579AC">
          <w:pPr>
            <w:widowControl w:val="0"/>
            <w:spacing w:after="0"/>
            <w:rPr>
              <w:rFonts w:eastAsiaTheme="minorEastAsia" w:cs="Times New Roman"/>
              <w:sz w:val="28"/>
              <w:szCs w:val="28"/>
              <w:lang w:val="ro-RO"/>
            </w:rPr>
          </w:pPr>
          <w:r w:rsidRPr="00E24147">
            <w:rPr>
              <w:rFonts w:eastAsiaTheme="minorEastAsia" w:cs="Times New Roman"/>
              <w:sz w:val="28"/>
              <w:szCs w:val="28"/>
              <w:lang w:val="ro-RO"/>
            </w:rPr>
            <w:t>CUPRINS</w:t>
          </w:r>
        </w:p>
        <w:p w14:paraId="441A9ADD" w14:textId="77777777" w:rsidR="00DD3A8A" w:rsidRPr="007B4463" w:rsidRDefault="00DD3A8A" w:rsidP="00C579AC">
          <w:pPr>
            <w:widowControl w:val="0"/>
            <w:spacing w:after="0"/>
            <w:rPr>
              <w:rFonts w:eastAsiaTheme="minorEastAsia" w:cs="Times New Roman"/>
              <w:lang w:val="ro-RO"/>
            </w:rPr>
          </w:pPr>
        </w:p>
        <w:p w14:paraId="019306EA" w14:textId="3374336F" w:rsidR="00F0624B" w:rsidRDefault="00DD3A8A">
          <w:pPr>
            <w:pStyle w:val="TOC1"/>
            <w:rPr>
              <w:rFonts w:asciiTheme="minorHAnsi" w:eastAsiaTheme="minorEastAsia" w:hAnsiTheme="minorHAnsi"/>
              <w:b w:val="0"/>
              <w:smallCaps w:val="0"/>
              <w:noProof/>
              <w:sz w:val="22"/>
              <w:lang w:val="ro-RO" w:eastAsia="ro-RO"/>
            </w:rPr>
          </w:pPr>
          <w:r w:rsidRPr="007B4463">
            <w:rPr>
              <w:rFonts w:cs="Times New Roman"/>
              <w:noProof/>
              <w:szCs w:val="24"/>
              <w:lang w:val="ro-RO" w:eastAsia="ar-SA"/>
            </w:rPr>
            <w:fldChar w:fldCharType="begin"/>
          </w:r>
          <w:r w:rsidRPr="007B4463">
            <w:rPr>
              <w:rFonts w:cs="Times New Roman"/>
              <w:noProof/>
              <w:szCs w:val="24"/>
              <w:lang w:val="ro-RO" w:eastAsia="ar-SA"/>
            </w:rPr>
            <w:instrText xml:space="preserve"> TOC \o "1-3" \h \z \u </w:instrText>
          </w:r>
          <w:r w:rsidRPr="007B4463">
            <w:rPr>
              <w:rFonts w:cs="Times New Roman"/>
              <w:noProof/>
              <w:szCs w:val="24"/>
              <w:lang w:val="ro-RO" w:eastAsia="ar-SA"/>
            </w:rPr>
            <w:fldChar w:fldCharType="separate"/>
          </w:r>
          <w:hyperlink w:anchor="_Toc116995930" w:history="1">
            <w:r w:rsidR="00F0624B" w:rsidRPr="00841D3E">
              <w:rPr>
                <w:rStyle w:val="Hyperlink"/>
                <w:noProof/>
              </w:rPr>
              <w:t>Capitolul 1. Informații despre Apelul Competitiv</w:t>
            </w:r>
            <w:r w:rsidR="00F0624B">
              <w:rPr>
                <w:noProof/>
                <w:webHidden/>
              </w:rPr>
              <w:tab/>
            </w:r>
            <w:r w:rsidR="00F0624B">
              <w:rPr>
                <w:noProof/>
                <w:webHidden/>
              </w:rPr>
              <w:fldChar w:fldCharType="begin"/>
            </w:r>
            <w:r w:rsidR="00F0624B">
              <w:rPr>
                <w:noProof/>
                <w:webHidden/>
              </w:rPr>
              <w:instrText xml:space="preserve"> PAGEREF _Toc116995930 \h </w:instrText>
            </w:r>
            <w:r w:rsidR="00F0624B">
              <w:rPr>
                <w:noProof/>
                <w:webHidden/>
              </w:rPr>
            </w:r>
            <w:r w:rsidR="00F0624B">
              <w:rPr>
                <w:noProof/>
                <w:webHidden/>
              </w:rPr>
              <w:fldChar w:fldCharType="separate"/>
            </w:r>
            <w:r w:rsidR="00F5694D">
              <w:rPr>
                <w:noProof/>
                <w:webHidden/>
              </w:rPr>
              <w:t>5</w:t>
            </w:r>
            <w:r w:rsidR="00F0624B">
              <w:rPr>
                <w:noProof/>
                <w:webHidden/>
              </w:rPr>
              <w:fldChar w:fldCharType="end"/>
            </w:r>
          </w:hyperlink>
        </w:p>
        <w:p w14:paraId="007CF1F7" w14:textId="6E3E7284" w:rsidR="00F0624B" w:rsidRDefault="00F0624B">
          <w:pPr>
            <w:pStyle w:val="TOC2"/>
            <w:rPr>
              <w:rFonts w:asciiTheme="minorHAnsi" w:eastAsiaTheme="minorEastAsia" w:hAnsiTheme="minorHAnsi"/>
              <w:sz w:val="22"/>
              <w:lang w:val="ro-RO" w:eastAsia="ro-RO"/>
            </w:rPr>
          </w:pPr>
          <w:hyperlink w:anchor="_Toc116995931" w:history="1">
            <w:r w:rsidRPr="00841D3E">
              <w:rPr>
                <w:rStyle w:val="Hyperlink"/>
              </w:rPr>
              <w:t>1.1. Măsura de investiții și obiectivul specific</w:t>
            </w:r>
            <w:r>
              <w:rPr>
                <w:webHidden/>
              </w:rPr>
              <w:tab/>
            </w:r>
            <w:r>
              <w:rPr>
                <w:webHidden/>
              </w:rPr>
              <w:fldChar w:fldCharType="begin"/>
            </w:r>
            <w:r>
              <w:rPr>
                <w:webHidden/>
              </w:rPr>
              <w:instrText xml:space="preserve"> PAGEREF _Toc116995931 \h </w:instrText>
            </w:r>
            <w:r>
              <w:rPr>
                <w:webHidden/>
              </w:rPr>
            </w:r>
            <w:r>
              <w:rPr>
                <w:webHidden/>
              </w:rPr>
              <w:fldChar w:fldCharType="separate"/>
            </w:r>
            <w:r w:rsidR="00F5694D">
              <w:rPr>
                <w:webHidden/>
              </w:rPr>
              <w:t>6</w:t>
            </w:r>
            <w:r>
              <w:rPr>
                <w:webHidden/>
              </w:rPr>
              <w:fldChar w:fldCharType="end"/>
            </w:r>
          </w:hyperlink>
        </w:p>
        <w:p w14:paraId="545B31A0" w14:textId="08843563" w:rsidR="00F0624B" w:rsidRDefault="00F0624B">
          <w:pPr>
            <w:pStyle w:val="TOC2"/>
            <w:rPr>
              <w:rFonts w:asciiTheme="minorHAnsi" w:eastAsiaTheme="minorEastAsia" w:hAnsiTheme="minorHAnsi"/>
              <w:sz w:val="22"/>
              <w:lang w:val="ro-RO" w:eastAsia="ro-RO"/>
            </w:rPr>
          </w:pPr>
          <w:hyperlink w:anchor="_Toc116995932" w:history="1">
            <w:r w:rsidRPr="00841D3E">
              <w:rPr>
                <w:rStyle w:val="Hyperlink"/>
              </w:rPr>
              <w:t>1.2. Tipul apelului competitiv şi perioada de depunere a propunerilor de proiecte</w:t>
            </w:r>
            <w:r>
              <w:rPr>
                <w:webHidden/>
              </w:rPr>
              <w:tab/>
            </w:r>
            <w:r>
              <w:rPr>
                <w:webHidden/>
              </w:rPr>
              <w:fldChar w:fldCharType="begin"/>
            </w:r>
            <w:r>
              <w:rPr>
                <w:webHidden/>
              </w:rPr>
              <w:instrText xml:space="preserve"> PAGEREF _Toc116995932 \h </w:instrText>
            </w:r>
            <w:r>
              <w:rPr>
                <w:webHidden/>
              </w:rPr>
            </w:r>
            <w:r>
              <w:rPr>
                <w:webHidden/>
              </w:rPr>
              <w:fldChar w:fldCharType="separate"/>
            </w:r>
            <w:r w:rsidR="00F5694D">
              <w:rPr>
                <w:webHidden/>
              </w:rPr>
              <w:t>8</w:t>
            </w:r>
            <w:r>
              <w:rPr>
                <w:webHidden/>
              </w:rPr>
              <w:fldChar w:fldCharType="end"/>
            </w:r>
          </w:hyperlink>
        </w:p>
        <w:p w14:paraId="498BA27F" w14:textId="5300C2F2" w:rsidR="00F0624B" w:rsidRDefault="00F0624B">
          <w:pPr>
            <w:pStyle w:val="TOC2"/>
            <w:rPr>
              <w:rFonts w:asciiTheme="minorHAnsi" w:eastAsiaTheme="minorEastAsia" w:hAnsiTheme="minorHAnsi"/>
              <w:sz w:val="22"/>
              <w:lang w:val="ro-RO" w:eastAsia="ro-RO"/>
            </w:rPr>
          </w:pPr>
          <w:r w:rsidRPr="00841D3E">
            <w:rPr>
              <w:rStyle w:val="Hyperlink"/>
            </w:rPr>
            <w:fldChar w:fldCharType="begin"/>
          </w:r>
          <w:r w:rsidRPr="00841D3E">
            <w:rPr>
              <w:rStyle w:val="Hyperlink"/>
            </w:rPr>
            <w:instrText xml:space="preserve"> </w:instrText>
          </w:r>
          <w:r>
            <w:instrText>HYPERLINK \l "_Toc116995933"</w:instrText>
          </w:r>
          <w:r w:rsidRPr="00841D3E">
            <w:rPr>
              <w:rStyle w:val="Hyperlink"/>
            </w:rPr>
            <w:instrText xml:space="preserve"> </w:instrText>
          </w:r>
          <w:r w:rsidRPr="00841D3E">
            <w:rPr>
              <w:rStyle w:val="Hyperlink"/>
            </w:rPr>
            <w:fldChar w:fldCharType="separate"/>
          </w:r>
          <w:r w:rsidRPr="00841D3E">
            <w:rPr>
              <w:rStyle w:val="Hyperlink"/>
            </w:rPr>
            <w:t>1.3. Acţiunile și activitățile finanțabile</w:t>
          </w:r>
          <w:r>
            <w:rPr>
              <w:webHidden/>
            </w:rPr>
            <w:tab/>
          </w:r>
          <w:r>
            <w:rPr>
              <w:webHidden/>
            </w:rPr>
            <w:fldChar w:fldCharType="begin"/>
          </w:r>
          <w:r>
            <w:rPr>
              <w:webHidden/>
            </w:rPr>
            <w:instrText xml:space="preserve"> PAGEREF _Toc116995933 \h </w:instrText>
          </w:r>
          <w:r>
            <w:rPr>
              <w:webHidden/>
            </w:rPr>
          </w:r>
          <w:r>
            <w:rPr>
              <w:webHidden/>
            </w:rPr>
            <w:fldChar w:fldCharType="separate"/>
          </w:r>
          <w:ins w:id="2" w:author="matei vadim" w:date="2022-10-18T16:28:00Z">
            <w:r w:rsidR="00F5694D">
              <w:rPr>
                <w:webHidden/>
              </w:rPr>
              <w:t>8</w:t>
            </w:r>
          </w:ins>
          <w:del w:id="3" w:author="matei vadim" w:date="2022-10-18T16:28:00Z">
            <w:r w:rsidDel="00F5694D">
              <w:rPr>
                <w:webHidden/>
              </w:rPr>
              <w:delText>9</w:delText>
            </w:r>
          </w:del>
          <w:r>
            <w:rPr>
              <w:webHidden/>
            </w:rPr>
            <w:fldChar w:fldCharType="end"/>
          </w:r>
          <w:r w:rsidRPr="00841D3E">
            <w:rPr>
              <w:rStyle w:val="Hyperlink"/>
            </w:rPr>
            <w:fldChar w:fldCharType="end"/>
          </w:r>
        </w:p>
        <w:p w14:paraId="0CE5CBCA" w14:textId="5F43AFA7" w:rsidR="00F0624B" w:rsidRDefault="00F0624B">
          <w:pPr>
            <w:pStyle w:val="TOC3"/>
            <w:tabs>
              <w:tab w:val="right" w:leader="dot" w:pos="9062"/>
            </w:tabs>
            <w:rPr>
              <w:rFonts w:asciiTheme="minorHAnsi" w:eastAsiaTheme="minorEastAsia" w:hAnsiTheme="minorHAnsi" w:cstheme="minorBidi"/>
              <w:bCs w:val="0"/>
              <w:i w:val="0"/>
              <w:noProof/>
              <w:szCs w:val="22"/>
              <w:lang w:val="ro-RO" w:eastAsia="ro-RO"/>
            </w:rPr>
          </w:pPr>
          <w:r w:rsidRPr="00841D3E">
            <w:rPr>
              <w:rStyle w:val="Hyperlink"/>
              <w:noProof/>
            </w:rPr>
            <w:fldChar w:fldCharType="begin"/>
          </w:r>
          <w:r w:rsidRPr="00841D3E">
            <w:rPr>
              <w:rStyle w:val="Hyperlink"/>
              <w:noProof/>
            </w:rPr>
            <w:instrText xml:space="preserve"> </w:instrText>
          </w:r>
          <w:r>
            <w:rPr>
              <w:noProof/>
            </w:rPr>
            <w:instrText>HYPERLINK \l "_Toc116995934"</w:instrText>
          </w:r>
          <w:r w:rsidRPr="00841D3E">
            <w:rPr>
              <w:rStyle w:val="Hyperlink"/>
              <w:noProof/>
            </w:rPr>
            <w:instrText xml:space="preserve"> </w:instrText>
          </w:r>
          <w:r w:rsidRPr="00841D3E">
            <w:rPr>
              <w:rStyle w:val="Hyperlink"/>
              <w:noProof/>
            </w:rPr>
            <w:fldChar w:fldCharType="separate"/>
          </w:r>
          <w:r w:rsidRPr="00841D3E">
            <w:rPr>
              <w:rStyle w:val="Hyperlink"/>
              <w:rFonts w:cs="Times New Roman"/>
              <w:noProof/>
              <w:lang w:val="ro-RO"/>
            </w:rPr>
            <w:t>1.3.1. Activități finanțabile, cu respectarea principiilor demarării lucrărilor, DNSH și cheltuielilor eligibile prevăzute în ghid</w:t>
          </w:r>
          <w:r>
            <w:rPr>
              <w:noProof/>
              <w:webHidden/>
            </w:rPr>
            <w:tab/>
          </w:r>
          <w:r>
            <w:rPr>
              <w:noProof/>
              <w:webHidden/>
            </w:rPr>
            <w:fldChar w:fldCharType="begin"/>
          </w:r>
          <w:r>
            <w:rPr>
              <w:noProof/>
              <w:webHidden/>
            </w:rPr>
            <w:instrText xml:space="preserve"> PAGEREF _Toc116995934 \h </w:instrText>
          </w:r>
          <w:r>
            <w:rPr>
              <w:noProof/>
              <w:webHidden/>
            </w:rPr>
          </w:r>
          <w:r>
            <w:rPr>
              <w:noProof/>
              <w:webHidden/>
            </w:rPr>
            <w:fldChar w:fldCharType="separate"/>
          </w:r>
          <w:ins w:id="4" w:author="matei vadim" w:date="2022-10-18T16:28:00Z">
            <w:r w:rsidR="00F5694D">
              <w:rPr>
                <w:noProof/>
                <w:webHidden/>
              </w:rPr>
              <w:t>8</w:t>
            </w:r>
          </w:ins>
          <w:del w:id="5" w:author="matei vadim" w:date="2022-10-18T16:28:00Z">
            <w:r w:rsidDel="00F5694D">
              <w:rPr>
                <w:noProof/>
                <w:webHidden/>
              </w:rPr>
              <w:delText>9</w:delText>
            </w:r>
          </w:del>
          <w:r>
            <w:rPr>
              <w:noProof/>
              <w:webHidden/>
            </w:rPr>
            <w:fldChar w:fldCharType="end"/>
          </w:r>
          <w:r w:rsidRPr="00841D3E">
            <w:rPr>
              <w:rStyle w:val="Hyperlink"/>
              <w:noProof/>
            </w:rPr>
            <w:fldChar w:fldCharType="end"/>
          </w:r>
        </w:p>
        <w:p w14:paraId="66C7BC34" w14:textId="70AD2387" w:rsidR="00F0624B" w:rsidRDefault="00F0624B">
          <w:pPr>
            <w:pStyle w:val="TOC3"/>
            <w:tabs>
              <w:tab w:val="right" w:leader="dot" w:pos="9062"/>
            </w:tabs>
            <w:rPr>
              <w:rFonts w:asciiTheme="minorHAnsi" w:eastAsiaTheme="minorEastAsia" w:hAnsiTheme="minorHAnsi" w:cstheme="minorBidi"/>
              <w:bCs w:val="0"/>
              <w:i w:val="0"/>
              <w:noProof/>
              <w:szCs w:val="22"/>
              <w:lang w:val="ro-RO" w:eastAsia="ro-RO"/>
            </w:rPr>
          </w:pPr>
          <w:hyperlink w:anchor="_Toc116995935" w:history="1">
            <w:r w:rsidRPr="00841D3E">
              <w:rPr>
                <w:rStyle w:val="Hyperlink"/>
                <w:rFonts w:cs="Times New Roman"/>
                <w:noProof/>
                <w:lang w:val="ro-RO"/>
              </w:rPr>
              <w:t>1.3.2. Cheltuieli eligible</w:t>
            </w:r>
            <w:r>
              <w:rPr>
                <w:noProof/>
                <w:webHidden/>
              </w:rPr>
              <w:tab/>
            </w:r>
            <w:r>
              <w:rPr>
                <w:noProof/>
                <w:webHidden/>
              </w:rPr>
              <w:fldChar w:fldCharType="begin"/>
            </w:r>
            <w:r>
              <w:rPr>
                <w:noProof/>
                <w:webHidden/>
              </w:rPr>
              <w:instrText xml:space="preserve"> PAGEREF _Toc116995935 \h </w:instrText>
            </w:r>
            <w:r>
              <w:rPr>
                <w:noProof/>
                <w:webHidden/>
              </w:rPr>
            </w:r>
            <w:r>
              <w:rPr>
                <w:noProof/>
                <w:webHidden/>
              </w:rPr>
              <w:fldChar w:fldCharType="separate"/>
            </w:r>
            <w:r w:rsidR="00F5694D">
              <w:rPr>
                <w:noProof/>
                <w:webHidden/>
              </w:rPr>
              <w:t>11</w:t>
            </w:r>
            <w:r>
              <w:rPr>
                <w:noProof/>
                <w:webHidden/>
              </w:rPr>
              <w:fldChar w:fldCharType="end"/>
            </w:r>
          </w:hyperlink>
        </w:p>
        <w:p w14:paraId="178BFD18" w14:textId="3D38EB0D" w:rsidR="00F0624B" w:rsidRDefault="00F0624B">
          <w:pPr>
            <w:pStyle w:val="TOC3"/>
            <w:tabs>
              <w:tab w:val="right" w:leader="dot" w:pos="9062"/>
            </w:tabs>
            <w:rPr>
              <w:rFonts w:asciiTheme="minorHAnsi" w:eastAsiaTheme="minorEastAsia" w:hAnsiTheme="minorHAnsi" w:cstheme="minorBidi"/>
              <w:bCs w:val="0"/>
              <w:i w:val="0"/>
              <w:noProof/>
              <w:szCs w:val="22"/>
              <w:lang w:val="ro-RO" w:eastAsia="ro-RO"/>
            </w:rPr>
          </w:pPr>
          <w:r w:rsidRPr="00841D3E">
            <w:rPr>
              <w:rStyle w:val="Hyperlink"/>
              <w:noProof/>
            </w:rPr>
            <w:fldChar w:fldCharType="begin"/>
          </w:r>
          <w:r w:rsidRPr="00841D3E">
            <w:rPr>
              <w:rStyle w:val="Hyperlink"/>
              <w:noProof/>
            </w:rPr>
            <w:instrText xml:space="preserve"> </w:instrText>
          </w:r>
          <w:r>
            <w:rPr>
              <w:noProof/>
            </w:rPr>
            <w:instrText>HYPERLINK \l "_Toc116995936"</w:instrText>
          </w:r>
          <w:r w:rsidRPr="00841D3E">
            <w:rPr>
              <w:rStyle w:val="Hyperlink"/>
              <w:noProof/>
            </w:rPr>
            <w:instrText xml:space="preserve"> </w:instrText>
          </w:r>
          <w:r w:rsidRPr="00841D3E">
            <w:rPr>
              <w:rStyle w:val="Hyperlink"/>
              <w:noProof/>
            </w:rPr>
            <w:fldChar w:fldCharType="separate"/>
          </w:r>
          <w:r w:rsidRPr="00841D3E">
            <w:rPr>
              <w:rStyle w:val="Hyperlink"/>
              <w:rFonts w:cs="Times New Roman"/>
              <w:noProof/>
              <w:lang w:val="ro-RO"/>
            </w:rPr>
            <w:t>1.3.3. Pentru a se asigura conformitatea măsurii cu Orientările tehnice privind aplicarea principiului de „a nu aduce prejudicii semnificative” (2021/C58/01), cererile de proiecte vor exclude următoarea listă de activități:</w:t>
          </w:r>
          <w:r>
            <w:rPr>
              <w:noProof/>
              <w:webHidden/>
            </w:rPr>
            <w:tab/>
          </w:r>
          <w:r>
            <w:rPr>
              <w:noProof/>
              <w:webHidden/>
            </w:rPr>
            <w:fldChar w:fldCharType="begin"/>
          </w:r>
          <w:r>
            <w:rPr>
              <w:noProof/>
              <w:webHidden/>
            </w:rPr>
            <w:instrText xml:space="preserve"> PAGEREF _Toc116995936 \h </w:instrText>
          </w:r>
          <w:r>
            <w:rPr>
              <w:noProof/>
              <w:webHidden/>
            </w:rPr>
          </w:r>
          <w:r>
            <w:rPr>
              <w:noProof/>
              <w:webHidden/>
            </w:rPr>
            <w:fldChar w:fldCharType="separate"/>
          </w:r>
          <w:ins w:id="6" w:author="matei vadim" w:date="2022-10-18T16:28:00Z">
            <w:r w:rsidR="00F5694D">
              <w:rPr>
                <w:noProof/>
                <w:webHidden/>
              </w:rPr>
              <w:t>11</w:t>
            </w:r>
          </w:ins>
          <w:del w:id="7" w:author="matei vadim" w:date="2022-10-18T16:28:00Z">
            <w:r w:rsidDel="00F5694D">
              <w:rPr>
                <w:noProof/>
                <w:webHidden/>
              </w:rPr>
              <w:delText>12</w:delText>
            </w:r>
          </w:del>
          <w:r>
            <w:rPr>
              <w:noProof/>
              <w:webHidden/>
            </w:rPr>
            <w:fldChar w:fldCharType="end"/>
          </w:r>
          <w:r w:rsidRPr="00841D3E">
            <w:rPr>
              <w:rStyle w:val="Hyperlink"/>
              <w:noProof/>
            </w:rPr>
            <w:fldChar w:fldCharType="end"/>
          </w:r>
        </w:p>
        <w:p w14:paraId="70795244" w14:textId="4B9E390C" w:rsidR="00F0624B" w:rsidRDefault="00F0624B">
          <w:pPr>
            <w:pStyle w:val="TOC3"/>
            <w:tabs>
              <w:tab w:val="right" w:leader="dot" w:pos="9062"/>
            </w:tabs>
            <w:rPr>
              <w:rFonts w:asciiTheme="minorHAnsi" w:eastAsiaTheme="minorEastAsia" w:hAnsiTheme="minorHAnsi" w:cstheme="minorBidi"/>
              <w:bCs w:val="0"/>
              <w:i w:val="0"/>
              <w:noProof/>
              <w:szCs w:val="22"/>
              <w:lang w:val="ro-RO" w:eastAsia="ro-RO"/>
            </w:rPr>
          </w:pPr>
          <w:r w:rsidRPr="00841D3E">
            <w:rPr>
              <w:rStyle w:val="Hyperlink"/>
              <w:noProof/>
            </w:rPr>
            <w:fldChar w:fldCharType="begin"/>
          </w:r>
          <w:r w:rsidRPr="00841D3E">
            <w:rPr>
              <w:rStyle w:val="Hyperlink"/>
              <w:noProof/>
            </w:rPr>
            <w:instrText xml:space="preserve"> </w:instrText>
          </w:r>
          <w:r>
            <w:rPr>
              <w:noProof/>
            </w:rPr>
            <w:instrText>HYPERLINK \l "_Toc116995937"</w:instrText>
          </w:r>
          <w:r w:rsidRPr="00841D3E">
            <w:rPr>
              <w:rStyle w:val="Hyperlink"/>
              <w:noProof/>
            </w:rPr>
            <w:instrText xml:space="preserve"> </w:instrText>
          </w:r>
          <w:r w:rsidRPr="00841D3E">
            <w:rPr>
              <w:rStyle w:val="Hyperlink"/>
              <w:noProof/>
            </w:rPr>
            <w:fldChar w:fldCharType="separate"/>
          </w:r>
          <w:r w:rsidRPr="00841D3E">
            <w:rPr>
              <w:rStyle w:val="Hyperlink"/>
              <w:rFonts w:cs="Times New Roman"/>
              <w:noProof/>
              <w:lang w:val="ro-RO"/>
            </w:rPr>
            <w:t>1.3.4. Activități generale eligibile</w:t>
          </w:r>
          <w:r>
            <w:rPr>
              <w:noProof/>
              <w:webHidden/>
            </w:rPr>
            <w:tab/>
          </w:r>
          <w:r>
            <w:rPr>
              <w:noProof/>
              <w:webHidden/>
            </w:rPr>
            <w:fldChar w:fldCharType="begin"/>
          </w:r>
          <w:r>
            <w:rPr>
              <w:noProof/>
              <w:webHidden/>
            </w:rPr>
            <w:instrText xml:space="preserve"> PAGEREF _Toc116995937 \h </w:instrText>
          </w:r>
          <w:r>
            <w:rPr>
              <w:noProof/>
              <w:webHidden/>
            </w:rPr>
          </w:r>
          <w:r>
            <w:rPr>
              <w:noProof/>
              <w:webHidden/>
            </w:rPr>
            <w:fldChar w:fldCharType="separate"/>
          </w:r>
          <w:ins w:id="8" w:author="matei vadim" w:date="2022-10-18T16:28:00Z">
            <w:r w:rsidR="00F5694D">
              <w:rPr>
                <w:noProof/>
                <w:webHidden/>
              </w:rPr>
              <w:t>13</w:t>
            </w:r>
          </w:ins>
          <w:del w:id="9" w:author="matei vadim" w:date="2022-10-18T16:28:00Z">
            <w:r w:rsidDel="00F5694D">
              <w:rPr>
                <w:noProof/>
                <w:webHidden/>
              </w:rPr>
              <w:delText>14</w:delText>
            </w:r>
          </w:del>
          <w:r>
            <w:rPr>
              <w:noProof/>
              <w:webHidden/>
            </w:rPr>
            <w:fldChar w:fldCharType="end"/>
          </w:r>
          <w:r w:rsidRPr="00841D3E">
            <w:rPr>
              <w:rStyle w:val="Hyperlink"/>
              <w:noProof/>
            </w:rPr>
            <w:fldChar w:fldCharType="end"/>
          </w:r>
        </w:p>
        <w:p w14:paraId="7955DEA8" w14:textId="0FFF6DB5" w:rsidR="00F0624B" w:rsidRDefault="00F0624B">
          <w:pPr>
            <w:pStyle w:val="TOC2"/>
            <w:rPr>
              <w:rFonts w:asciiTheme="minorHAnsi" w:eastAsiaTheme="minorEastAsia" w:hAnsiTheme="minorHAnsi"/>
              <w:sz w:val="22"/>
              <w:lang w:val="ro-RO" w:eastAsia="ro-RO"/>
            </w:rPr>
          </w:pPr>
          <w:r w:rsidRPr="00841D3E">
            <w:rPr>
              <w:rStyle w:val="Hyperlink"/>
            </w:rPr>
            <w:fldChar w:fldCharType="begin"/>
          </w:r>
          <w:r w:rsidRPr="00841D3E">
            <w:rPr>
              <w:rStyle w:val="Hyperlink"/>
            </w:rPr>
            <w:instrText xml:space="preserve"> </w:instrText>
          </w:r>
          <w:r>
            <w:instrText>HYPERLINK \l "_Toc116995938"</w:instrText>
          </w:r>
          <w:r w:rsidRPr="00841D3E">
            <w:rPr>
              <w:rStyle w:val="Hyperlink"/>
            </w:rPr>
            <w:instrText xml:space="preserve"> </w:instrText>
          </w:r>
          <w:r w:rsidRPr="00841D3E">
            <w:rPr>
              <w:rStyle w:val="Hyperlink"/>
            </w:rPr>
            <w:fldChar w:fldCharType="separate"/>
          </w:r>
          <w:r w:rsidRPr="00841D3E">
            <w:rPr>
              <w:rStyle w:val="Hyperlink"/>
            </w:rPr>
            <w:t>1.4. Tipuri de solicitanţi eligibili</w:t>
          </w:r>
          <w:r>
            <w:rPr>
              <w:webHidden/>
            </w:rPr>
            <w:tab/>
          </w:r>
          <w:r>
            <w:rPr>
              <w:webHidden/>
            </w:rPr>
            <w:fldChar w:fldCharType="begin"/>
          </w:r>
          <w:r>
            <w:rPr>
              <w:webHidden/>
            </w:rPr>
            <w:instrText xml:space="preserve"> PAGEREF _Toc116995938 \h </w:instrText>
          </w:r>
          <w:r>
            <w:rPr>
              <w:webHidden/>
            </w:rPr>
          </w:r>
          <w:r>
            <w:rPr>
              <w:webHidden/>
            </w:rPr>
            <w:fldChar w:fldCharType="separate"/>
          </w:r>
          <w:ins w:id="10" w:author="matei vadim" w:date="2022-10-18T16:28:00Z">
            <w:r w:rsidR="00F5694D">
              <w:rPr>
                <w:webHidden/>
              </w:rPr>
              <w:t>14</w:t>
            </w:r>
          </w:ins>
          <w:del w:id="11" w:author="matei vadim" w:date="2022-10-18T16:28:00Z">
            <w:r w:rsidDel="00F5694D">
              <w:rPr>
                <w:webHidden/>
              </w:rPr>
              <w:delText>15</w:delText>
            </w:r>
          </w:del>
          <w:r>
            <w:rPr>
              <w:webHidden/>
            </w:rPr>
            <w:fldChar w:fldCharType="end"/>
          </w:r>
          <w:r w:rsidRPr="00841D3E">
            <w:rPr>
              <w:rStyle w:val="Hyperlink"/>
            </w:rPr>
            <w:fldChar w:fldCharType="end"/>
          </w:r>
        </w:p>
        <w:p w14:paraId="6E4BB8DB" w14:textId="55208541" w:rsidR="00F0624B" w:rsidRDefault="00F0624B">
          <w:pPr>
            <w:pStyle w:val="TOC2"/>
            <w:rPr>
              <w:rFonts w:asciiTheme="minorHAnsi" w:eastAsiaTheme="minorEastAsia" w:hAnsiTheme="minorHAnsi"/>
              <w:sz w:val="22"/>
              <w:lang w:val="ro-RO" w:eastAsia="ro-RO"/>
            </w:rPr>
          </w:pPr>
          <w:r w:rsidRPr="00841D3E">
            <w:rPr>
              <w:rStyle w:val="Hyperlink"/>
            </w:rPr>
            <w:fldChar w:fldCharType="begin"/>
          </w:r>
          <w:r w:rsidRPr="00841D3E">
            <w:rPr>
              <w:rStyle w:val="Hyperlink"/>
            </w:rPr>
            <w:instrText xml:space="preserve"> </w:instrText>
          </w:r>
          <w:r>
            <w:instrText>HYPERLINK \l "_Toc116995939"</w:instrText>
          </w:r>
          <w:r w:rsidRPr="00841D3E">
            <w:rPr>
              <w:rStyle w:val="Hyperlink"/>
            </w:rPr>
            <w:instrText xml:space="preserve"> </w:instrText>
          </w:r>
          <w:r w:rsidRPr="00841D3E">
            <w:rPr>
              <w:rStyle w:val="Hyperlink"/>
            </w:rPr>
            <w:fldChar w:fldCharType="separate"/>
          </w:r>
          <w:r w:rsidRPr="00841D3E">
            <w:rPr>
              <w:rStyle w:val="Hyperlink"/>
            </w:rPr>
            <w:t>1.5. Indicatori</w:t>
          </w:r>
          <w:r>
            <w:rPr>
              <w:webHidden/>
            </w:rPr>
            <w:tab/>
          </w:r>
          <w:r>
            <w:rPr>
              <w:webHidden/>
            </w:rPr>
            <w:fldChar w:fldCharType="begin"/>
          </w:r>
          <w:r>
            <w:rPr>
              <w:webHidden/>
            </w:rPr>
            <w:instrText xml:space="preserve"> PAGEREF _Toc116995939 \h </w:instrText>
          </w:r>
          <w:r>
            <w:rPr>
              <w:webHidden/>
            </w:rPr>
          </w:r>
          <w:r>
            <w:rPr>
              <w:webHidden/>
            </w:rPr>
            <w:fldChar w:fldCharType="separate"/>
          </w:r>
          <w:ins w:id="12" w:author="matei vadim" w:date="2022-10-18T16:28:00Z">
            <w:r w:rsidR="00F5694D">
              <w:rPr>
                <w:webHidden/>
              </w:rPr>
              <w:t>14</w:t>
            </w:r>
          </w:ins>
          <w:del w:id="13" w:author="matei vadim" w:date="2022-10-18T16:28:00Z">
            <w:r w:rsidDel="00F5694D">
              <w:rPr>
                <w:webHidden/>
              </w:rPr>
              <w:delText>15</w:delText>
            </w:r>
          </w:del>
          <w:r>
            <w:rPr>
              <w:webHidden/>
            </w:rPr>
            <w:fldChar w:fldCharType="end"/>
          </w:r>
          <w:r w:rsidRPr="00841D3E">
            <w:rPr>
              <w:rStyle w:val="Hyperlink"/>
            </w:rPr>
            <w:fldChar w:fldCharType="end"/>
          </w:r>
        </w:p>
        <w:p w14:paraId="69FFA410" w14:textId="5BA4F9E9" w:rsidR="00F0624B" w:rsidRDefault="00F0624B">
          <w:pPr>
            <w:pStyle w:val="TOC2"/>
            <w:rPr>
              <w:rFonts w:asciiTheme="minorHAnsi" w:eastAsiaTheme="minorEastAsia" w:hAnsiTheme="minorHAnsi"/>
              <w:sz w:val="22"/>
              <w:lang w:val="ro-RO" w:eastAsia="ro-RO"/>
            </w:rPr>
          </w:pPr>
          <w:r w:rsidRPr="00841D3E">
            <w:rPr>
              <w:rStyle w:val="Hyperlink"/>
            </w:rPr>
            <w:fldChar w:fldCharType="begin"/>
          </w:r>
          <w:r w:rsidRPr="00841D3E">
            <w:rPr>
              <w:rStyle w:val="Hyperlink"/>
            </w:rPr>
            <w:instrText xml:space="preserve"> </w:instrText>
          </w:r>
          <w:r>
            <w:instrText>HYPERLINK \l "_Toc116995940"</w:instrText>
          </w:r>
          <w:r w:rsidRPr="00841D3E">
            <w:rPr>
              <w:rStyle w:val="Hyperlink"/>
            </w:rPr>
            <w:instrText xml:space="preserve"> </w:instrText>
          </w:r>
          <w:r w:rsidRPr="00841D3E">
            <w:rPr>
              <w:rStyle w:val="Hyperlink"/>
            </w:rPr>
            <w:fldChar w:fldCharType="separate"/>
          </w:r>
          <w:r w:rsidRPr="00841D3E">
            <w:rPr>
              <w:rStyle w:val="Hyperlink"/>
            </w:rPr>
            <w:t>1.6. Alocarea stabilită pentru apelul competitiv</w:t>
          </w:r>
          <w:r>
            <w:rPr>
              <w:webHidden/>
            </w:rPr>
            <w:tab/>
          </w:r>
          <w:r>
            <w:rPr>
              <w:webHidden/>
            </w:rPr>
            <w:fldChar w:fldCharType="begin"/>
          </w:r>
          <w:r>
            <w:rPr>
              <w:webHidden/>
            </w:rPr>
            <w:instrText xml:space="preserve"> PAGEREF _Toc116995940 \h </w:instrText>
          </w:r>
          <w:r>
            <w:rPr>
              <w:webHidden/>
            </w:rPr>
          </w:r>
          <w:r>
            <w:rPr>
              <w:webHidden/>
            </w:rPr>
            <w:fldChar w:fldCharType="separate"/>
          </w:r>
          <w:ins w:id="14" w:author="matei vadim" w:date="2022-10-18T16:28:00Z">
            <w:r w:rsidR="00F5694D">
              <w:rPr>
                <w:webHidden/>
              </w:rPr>
              <w:t>16</w:t>
            </w:r>
          </w:ins>
          <w:del w:id="15" w:author="matei vadim" w:date="2022-10-18T16:28:00Z">
            <w:r w:rsidDel="00F5694D">
              <w:rPr>
                <w:webHidden/>
              </w:rPr>
              <w:delText>17</w:delText>
            </w:r>
          </w:del>
          <w:r>
            <w:rPr>
              <w:webHidden/>
            </w:rPr>
            <w:fldChar w:fldCharType="end"/>
          </w:r>
          <w:r w:rsidRPr="00841D3E">
            <w:rPr>
              <w:rStyle w:val="Hyperlink"/>
            </w:rPr>
            <w:fldChar w:fldCharType="end"/>
          </w:r>
        </w:p>
        <w:p w14:paraId="0F45F96B" w14:textId="63143DAD" w:rsidR="00F0624B" w:rsidRDefault="00F0624B">
          <w:pPr>
            <w:pStyle w:val="TOC2"/>
            <w:rPr>
              <w:rFonts w:asciiTheme="minorHAnsi" w:eastAsiaTheme="minorEastAsia" w:hAnsiTheme="minorHAnsi"/>
              <w:sz w:val="22"/>
              <w:lang w:val="ro-RO" w:eastAsia="ro-RO"/>
            </w:rPr>
          </w:pPr>
          <w:r w:rsidRPr="00841D3E">
            <w:rPr>
              <w:rStyle w:val="Hyperlink"/>
            </w:rPr>
            <w:fldChar w:fldCharType="begin"/>
          </w:r>
          <w:r w:rsidRPr="00841D3E">
            <w:rPr>
              <w:rStyle w:val="Hyperlink"/>
            </w:rPr>
            <w:instrText xml:space="preserve"> </w:instrText>
          </w:r>
          <w:r>
            <w:instrText>HYPERLINK \l "_Toc116995941"</w:instrText>
          </w:r>
          <w:r w:rsidRPr="00841D3E">
            <w:rPr>
              <w:rStyle w:val="Hyperlink"/>
            </w:rPr>
            <w:instrText xml:space="preserve"> </w:instrText>
          </w:r>
          <w:r w:rsidRPr="00841D3E">
            <w:rPr>
              <w:rStyle w:val="Hyperlink"/>
            </w:rPr>
            <w:fldChar w:fldCharType="separate"/>
          </w:r>
          <w:r w:rsidRPr="00841D3E">
            <w:rPr>
              <w:rStyle w:val="Hyperlink"/>
            </w:rPr>
            <w:t>1.7. Valoarea maximă a finanțării din fonduri europene</w:t>
          </w:r>
          <w:r>
            <w:rPr>
              <w:webHidden/>
            </w:rPr>
            <w:tab/>
          </w:r>
          <w:r>
            <w:rPr>
              <w:webHidden/>
            </w:rPr>
            <w:fldChar w:fldCharType="begin"/>
          </w:r>
          <w:r>
            <w:rPr>
              <w:webHidden/>
            </w:rPr>
            <w:instrText xml:space="preserve"> PAGEREF _Toc116995941 \h </w:instrText>
          </w:r>
          <w:r>
            <w:rPr>
              <w:webHidden/>
            </w:rPr>
          </w:r>
          <w:r>
            <w:rPr>
              <w:webHidden/>
            </w:rPr>
            <w:fldChar w:fldCharType="separate"/>
          </w:r>
          <w:ins w:id="16" w:author="matei vadim" w:date="2022-10-18T16:28:00Z">
            <w:r w:rsidR="00F5694D">
              <w:rPr>
                <w:webHidden/>
              </w:rPr>
              <w:t>17</w:t>
            </w:r>
          </w:ins>
          <w:del w:id="17" w:author="matei vadim" w:date="2022-10-18T16:28:00Z">
            <w:r w:rsidDel="00F5694D">
              <w:rPr>
                <w:webHidden/>
              </w:rPr>
              <w:delText>18</w:delText>
            </w:r>
          </w:del>
          <w:r>
            <w:rPr>
              <w:webHidden/>
            </w:rPr>
            <w:fldChar w:fldCharType="end"/>
          </w:r>
          <w:r w:rsidRPr="00841D3E">
            <w:rPr>
              <w:rStyle w:val="Hyperlink"/>
            </w:rPr>
            <w:fldChar w:fldCharType="end"/>
          </w:r>
        </w:p>
        <w:p w14:paraId="0A7E3E2A" w14:textId="1A8F147B" w:rsidR="00F0624B" w:rsidRDefault="00F0624B">
          <w:pPr>
            <w:pStyle w:val="TOC2"/>
            <w:rPr>
              <w:rFonts w:asciiTheme="minorHAnsi" w:eastAsiaTheme="minorEastAsia" w:hAnsiTheme="minorHAnsi"/>
              <w:sz w:val="22"/>
              <w:lang w:val="ro-RO" w:eastAsia="ro-RO"/>
            </w:rPr>
          </w:pPr>
          <w:r w:rsidRPr="00841D3E">
            <w:rPr>
              <w:rStyle w:val="Hyperlink"/>
            </w:rPr>
            <w:fldChar w:fldCharType="begin"/>
          </w:r>
          <w:r w:rsidRPr="00841D3E">
            <w:rPr>
              <w:rStyle w:val="Hyperlink"/>
            </w:rPr>
            <w:instrText xml:space="preserve"> </w:instrText>
          </w:r>
          <w:r>
            <w:instrText>HYPERLINK \l "_Toc116995942"</w:instrText>
          </w:r>
          <w:r w:rsidRPr="00841D3E">
            <w:rPr>
              <w:rStyle w:val="Hyperlink"/>
            </w:rPr>
            <w:instrText xml:space="preserve"> </w:instrText>
          </w:r>
          <w:r w:rsidRPr="00841D3E">
            <w:rPr>
              <w:rStyle w:val="Hyperlink"/>
            </w:rPr>
            <w:fldChar w:fldCharType="separate"/>
          </w:r>
          <w:r w:rsidRPr="00841D3E">
            <w:rPr>
              <w:rStyle w:val="Hyperlink"/>
            </w:rPr>
            <w:t>1.8. Condiții privind ajutorul de stat</w:t>
          </w:r>
          <w:r>
            <w:rPr>
              <w:webHidden/>
            </w:rPr>
            <w:tab/>
          </w:r>
          <w:r>
            <w:rPr>
              <w:webHidden/>
            </w:rPr>
            <w:fldChar w:fldCharType="begin"/>
          </w:r>
          <w:r>
            <w:rPr>
              <w:webHidden/>
            </w:rPr>
            <w:instrText xml:space="preserve"> PAGEREF _Toc116995942 \h </w:instrText>
          </w:r>
          <w:r>
            <w:rPr>
              <w:webHidden/>
            </w:rPr>
          </w:r>
          <w:r>
            <w:rPr>
              <w:webHidden/>
            </w:rPr>
            <w:fldChar w:fldCharType="separate"/>
          </w:r>
          <w:ins w:id="18" w:author="matei vadim" w:date="2022-10-18T16:28:00Z">
            <w:r w:rsidR="00F5694D">
              <w:rPr>
                <w:webHidden/>
              </w:rPr>
              <w:t>18</w:t>
            </w:r>
          </w:ins>
          <w:del w:id="19" w:author="matei vadim" w:date="2022-10-18T16:28:00Z">
            <w:r w:rsidDel="00F5694D">
              <w:rPr>
                <w:webHidden/>
              </w:rPr>
              <w:delText>19</w:delText>
            </w:r>
          </w:del>
          <w:r>
            <w:rPr>
              <w:webHidden/>
            </w:rPr>
            <w:fldChar w:fldCharType="end"/>
          </w:r>
          <w:r w:rsidRPr="00841D3E">
            <w:rPr>
              <w:rStyle w:val="Hyperlink"/>
            </w:rPr>
            <w:fldChar w:fldCharType="end"/>
          </w:r>
        </w:p>
        <w:p w14:paraId="28237EE4" w14:textId="7E11651B" w:rsidR="00F0624B" w:rsidRDefault="00F0624B">
          <w:pPr>
            <w:pStyle w:val="TOC3"/>
            <w:tabs>
              <w:tab w:val="right" w:leader="dot" w:pos="9062"/>
            </w:tabs>
            <w:rPr>
              <w:rFonts w:asciiTheme="minorHAnsi" w:eastAsiaTheme="minorEastAsia" w:hAnsiTheme="minorHAnsi" w:cstheme="minorBidi"/>
              <w:bCs w:val="0"/>
              <w:i w:val="0"/>
              <w:noProof/>
              <w:szCs w:val="22"/>
              <w:lang w:val="ro-RO" w:eastAsia="ro-RO"/>
            </w:rPr>
          </w:pPr>
          <w:r w:rsidRPr="00841D3E">
            <w:rPr>
              <w:rStyle w:val="Hyperlink"/>
              <w:noProof/>
            </w:rPr>
            <w:fldChar w:fldCharType="begin"/>
          </w:r>
          <w:r w:rsidRPr="00841D3E">
            <w:rPr>
              <w:rStyle w:val="Hyperlink"/>
              <w:noProof/>
            </w:rPr>
            <w:instrText xml:space="preserve"> </w:instrText>
          </w:r>
          <w:r>
            <w:rPr>
              <w:noProof/>
            </w:rPr>
            <w:instrText>HYPERLINK \l "_Toc116995943"</w:instrText>
          </w:r>
          <w:r w:rsidRPr="00841D3E">
            <w:rPr>
              <w:rStyle w:val="Hyperlink"/>
              <w:noProof/>
            </w:rPr>
            <w:instrText xml:space="preserve"> </w:instrText>
          </w:r>
          <w:r w:rsidRPr="00841D3E">
            <w:rPr>
              <w:rStyle w:val="Hyperlink"/>
              <w:noProof/>
            </w:rPr>
            <w:fldChar w:fldCharType="separate"/>
          </w:r>
          <w:r w:rsidRPr="00841D3E">
            <w:rPr>
              <w:rStyle w:val="Hyperlink"/>
              <w:rFonts w:cs="Times New Roman"/>
              <w:noProof/>
              <w:lang w:val="ro-RO"/>
            </w:rPr>
            <w:t>1.8.1. Sprijinul financiar</w:t>
          </w:r>
          <w:r>
            <w:rPr>
              <w:noProof/>
              <w:webHidden/>
            </w:rPr>
            <w:tab/>
          </w:r>
          <w:r>
            <w:rPr>
              <w:noProof/>
              <w:webHidden/>
            </w:rPr>
            <w:fldChar w:fldCharType="begin"/>
          </w:r>
          <w:r>
            <w:rPr>
              <w:noProof/>
              <w:webHidden/>
            </w:rPr>
            <w:instrText xml:space="preserve"> PAGEREF _Toc116995943 \h </w:instrText>
          </w:r>
          <w:r>
            <w:rPr>
              <w:noProof/>
              <w:webHidden/>
            </w:rPr>
          </w:r>
          <w:r>
            <w:rPr>
              <w:noProof/>
              <w:webHidden/>
            </w:rPr>
            <w:fldChar w:fldCharType="separate"/>
          </w:r>
          <w:ins w:id="20" w:author="matei vadim" w:date="2022-10-18T16:28:00Z">
            <w:r w:rsidR="00F5694D">
              <w:rPr>
                <w:noProof/>
                <w:webHidden/>
              </w:rPr>
              <w:t>18</w:t>
            </w:r>
          </w:ins>
          <w:del w:id="21" w:author="matei vadim" w:date="2022-10-18T16:28:00Z">
            <w:r w:rsidDel="00F5694D">
              <w:rPr>
                <w:noProof/>
                <w:webHidden/>
              </w:rPr>
              <w:delText>19</w:delText>
            </w:r>
          </w:del>
          <w:r>
            <w:rPr>
              <w:noProof/>
              <w:webHidden/>
            </w:rPr>
            <w:fldChar w:fldCharType="end"/>
          </w:r>
          <w:r w:rsidRPr="00841D3E">
            <w:rPr>
              <w:rStyle w:val="Hyperlink"/>
              <w:noProof/>
            </w:rPr>
            <w:fldChar w:fldCharType="end"/>
          </w:r>
        </w:p>
        <w:p w14:paraId="74C7BC0E" w14:textId="7C60C660" w:rsidR="00F0624B" w:rsidRDefault="00F0624B">
          <w:pPr>
            <w:pStyle w:val="TOC3"/>
            <w:tabs>
              <w:tab w:val="right" w:leader="dot" w:pos="9062"/>
            </w:tabs>
            <w:rPr>
              <w:rFonts w:asciiTheme="minorHAnsi" w:eastAsiaTheme="minorEastAsia" w:hAnsiTheme="minorHAnsi" w:cstheme="minorBidi"/>
              <w:bCs w:val="0"/>
              <w:i w:val="0"/>
              <w:noProof/>
              <w:szCs w:val="22"/>
              <w:lang w:val="ro-RO" w:eastAsia="ro-RO"/>
            </w:rPr>
          </w:pPr>
          <w:r w:rsidRPr="00841D3E">
            <w:rPr>
              <w:rStyle w:val="Hyperlink"/>
              <w:noProof/>
            </w:rPr>
            <w:fldChar w:fldCharType="begin"/>
          </w:r>
          <w:r w:rsidRPr="00841D3E">
            <w:rPr>
              <w:rStyle w:val="Hyperlink"/>
              <w:noProof/>
            </w:rPr>
            <w:instrText xml:space="preserve"> </w:instrText>
          </w:r>
          <w:r>
            <w:rPr>
              <w:noProof/>
            </w:rPr>
            <w:instrText>HYPERLINK \l "_Toc116995944"</w:instrText>
          </w:r>
          <w:r w:rsidRPr="00841D3E">
            <w:rPr>
              <w:rStyle w:val="Hyperlink"/>
              <w:noProof/>
            </w:rPr>
            <w:instrText xml:space="preserve"> </w:instrText>
          </w:r>
          <w:r w:rsidRPr="00841D3E">
            <w:rPr>
              <w:rStyle w:val="Hyperlink"/>
              <w:noProof/>
            </w:rPr>
            <w:fldChar w:fldCharType="separate"/>
          </w:r>
          <w:r w:rsidRPr="00841D3E">
            <w:rPr>
              <w:rStyle w:val="Hyperlink"/>
              <w:rFonts w:cs="Times New Roman"/>
              <w:noProof/>
              <w:lang w:val="ro-RO"/>
            </w:rPr>
            <w:t>1.8.2. Costurile eligibile sunt costurile suplimentare de investiții necesare atingerii unui nivel mai ridicat de eficiență energetică.</w:t>
          </w:r>
          <w:r>
            <w:rPr>
              <w:noProof/>
              <w:webHidden/>
            </w:rPr>
            <w:tab/>
          </w:r>
          <w:r>
            <w:rPr>
              <w:noProof/>
              <w:webHidden/>
            </w:rPr>
            <w:fldChar w:fldCharType="begin"/>
          </w:r>
          <w:r>
            <w:rPr>
              <w:noProof/>
              <w:webHidden/>
            </w:rPr>
            <w:instrText xml:space="preserve"> PAGEREF _Toc116995944 \h </w:instrText>
          </w:r>
          <w:r>
            <w:rPr>
              <w:noProof/>
              <w:webHidden/>
            </w:rPr>
          </w:r>
          <w:r>
            <w:rPr>
              <w:noProof/>
              <w:webHidden/>
            </w:rPr>
            <w:fldChar w:fldCharType="separate"/>
          </w:r>
          <w:ins w:id="22" w:author="matei vadim" w:date="2022-10-18T16:28:00Z">
            <w:r w:rsidR="00F5694D">
              <w:rPr>
                <w:noProof/>
                <w:webHidden/>
              </w:rPr>
              <w:t>18</w:t>
            </w:r>
          </w:ins>
          <w:del w:id="23" w:author="matei vadim" w:date="2022-10-18T16:28:00Z">
            <w:r w:rsidDel="00F5694D">
              <w:rPr>
                <w:noProof/>
                <w:webHidden/>
              </w:rPr>
              <w:delText>19</w:delText>
            </w:r>
          </w:del>
          <w:r>
            <w:rPr>
              <w:noProof/>
              <w:webHidden/>
            </w:rPr>
            <w:fldChar w:fldCharType="end"/>
          </w:r>
          <w:r w:rsidRPr="00841D3E">
            <w:rPr>
              <w:rStyle w:val="Hyperlink"/>
              <w:noProof/>
            </w:rPr>
            <w:fldChar w:fldCharType="end"/>
          </w:r>
        </w:p>
        <w:p w14:paraId="2D864D03" w14:textId="27A73D99" w:rsidR="00F0624B" w:rsidRDefault="00F0624B">
          <w:pPr>
            <w:pStyle w:val="TOC3"/>
            <w:tabs>
              <w:tab w:val="right" w:leader="dot" w:pos="9062"/>
            </w:tabs>
            <w:rPr>
              <w:rFonts w:asciiTheme="minorHAnsi" w:eastAsiaTheme="minorEastAsia" w:hAnsiTheme="minorHAnsi" w:cstheme="minorBidi"/>
              <w:bCs w:val="0"/>
              <w:i w:val="0"/>
              <w:noProof/>
              <w:szCs w:val="22"/>
              <w:lang w:val="ro-RO" w:eastAsia="ro-RO"/>
            </w:rPr>
          </w:pPr>
          <w:r w:rsidRPr="00841D3E">
            <w:rPr>
              <w:rStyle w:val="Hyperlink"/>
              <w:noProof/>
            </w:rPr>
            <w:fldChar w:fldCharType="begin"/>
          </w:r>
          <w:r w:rsidRPr="00841D3E">
            <w:rPr>
              <w:rStyle w:val="Hyperlink"/>
              <w:noProof/>
            </w:rPr>
            <w:instrText xml:space="preserve"> </w:instrText>
          </w:r>
          <w:r>
            <w:rPr>
              <w:noProof/>
            </w:rPr>
            <w:instrText>HYPERLINK \l "_Toc116995945"</w:instrText>
          </w:r>
          <w:r w:rsidRPr="00841D3E">
            <w:rPr>
              <w:rStyle w:val="Hyperlink"/>
              <w:noProof/>
            </w:rPr>
            <w:instrText xml:space="preserve"> </w:instrText>
          </w:r>
          <w:r w:rsidRPr="00841D3E">
            <w:rPr>
              <w:rStyle w:val="Hyperlink"/>
              <w:noProof/>
            </w:rPr>
            <w:fldChar w:fldCharType="separate"/>
          </w:r>
          <w:r w:rsidRPr="00841D3E">
            <w:rPr>
              <w:rStyle w:val="Hyperlink"/>
              <w:rFonts w:cs="Times New Roman"/>
              <w:noProof/>
              <w:lang w:val="ro-RO"/>
            </w:rPr>
            <w:t>1.8.3. Condițiile</w:t>
          </w:r>
          <w:r w:rsidRPr="00841D3E">
            <w:rPr>
              <w:rStyle w:val="Hyperlink"/>
              <w:rFonts w:cs="Times New Roman"/>
              <w:noProof/>
              <w:spacing w:val="13"/>
              <w:lang w:val="ro-RO"/>
            </w:rPr>
            <w:t xml:space="preserve"> </w:t>
          </w:r>
          <w:r w:rsidRPr="00841D3E">
            <w:rPr>
              <w:rStyle w:val="Hyperlink"/>
              <w:rFonts w:cs="Times New Roman"/>
              <w:noProof/>
              <w:lang w:val="ro-RO"/>
            </w:rPr>
            <w:t>ce</w:t>
          </w:r>
          <w:r w:rsidRPr="00841D3E">
            <w:rPr>
              <w:rStyle w:val="Hyperlink"/>
              <w:rFonts w:cs="Times New Roman"/>
              <w:noProof/>
              <w:spacing w:val="14"/>
              <w:lang w:val="ro-RO"/>
            </w:rPr>
            <w:t xml:space="preserve"> </w:t>
          </w:r>
          <w:r w:rsidRPr="00841D3E">
            <w:rPr>
              <w:rStyle w:val="Hyperlink"/>
              <w:rFonts w:cs="Times New Roman"/>
              <w:noProof/>
              <w:lang w:val="ro-RO"/>
            </w:rPr>
            <w:t>trebuie</w:t>
          </w:r>
          <w:r w:rsidRPr="00841D3E">
            <w:rPr>
              <w:rStyle w:val="Hyperlink"/>
              <w:rFonts w:cs="Times New Roman"/>
              <w:noProof/>
              <w:spacing w:val="13"/>
              <w:lang w:val="ro-RO"/>
            </w:rPr>
            <w:t xml:space="preserve"> </w:t>
          </w:r>
          <w:r w:rsidRPr="00841D3E">
            <w:rPr>
              <w:rStyle w:val="Hyperlink"/>
              <w:rFonts w:cs="Times New Roman"/>
              <w:noProof/>
              <w:lang w:val="ro-RO"/>
            </w:rPr>
            <w:t>respectate</w:t>
          </w:r>
          <w:r w:rsidRPr="00841D3E">
            <w:rPr>
              <w:rStyle w:val="Hyperlink"/>
              <w:rFonts w:cs="Times New Roman"/>
              <w:noProof/>
              <w:spacing w:val="17"/>
              <w:lang w:val="ro-RO"/>
            </w:rPr>
            <w:t xml:space="preserve"> </w:t>
          </w:r>
          <w:r w:rsidRPr="00841D3E">
            <w:rPr>
              <w:rStyle w:val="Hyperlink"/>
              <w:rFonts w:cs="Times New Roman"/>
              <w:noProof/>
              <w:lang w:val="ro-RO"/>
            </w:rPr>
            <w:t>din</w:t>
          </w:r>
          <w:r w:rsidRPr="00841D3E">
            <w:rPr>
              <w:rStyle w:val="Hyperlink"/>
              <w:rFonts w:cs="Times New Roman"/>
              <w:noProof/>
              <w:spacing w:val="16"/>
              <w:lang w:val="ro-RO"/>
            </w:rPr>
            <w:t xml:space="preserve"> </w:t>
          </w:r>
          <w:r w:rsidRPr="00841D3E">
            <w:rPr>
              <w:rStyle w:val="Hyperlink"/>
              <w:rFonts w:cs="Times New Roman"/>
              <w:noProof/>
              <w:lang w:val="ro-RO"/>
            </w:rPr>
            <w:t>punct</w:t>
          </w:r>
          <w:r w:rsidRPr="00841D3E">
            <w:rPr>
              <w:rStyle w:val="Hyperlink"/>
              <w:rFonts w:cs="Times New Roman"/>
              <w:noProof/>
              <w:spacing w:val="13"/>
              <w:lang w:val="ro-RO"/>
            </w:rPr>
            <w:t xml:space="preserve"> </w:t>
          </w:r>
          <w:r w:rsidRPr="00841D3E">
            <w:rPr>
              <w:rStyle w:val="Hyperlink"/>
              <w:rFonts w:cs="Times New Roman"/>
              <w:noProof/>
              <w:lang w:val="ro-RO"/>
            </w:rPr>
            <w:t>de</w:t>
          </w:r>
          <w:r w:rsidRPr="00841D3E">
            <w:rPr>
              <w:rStyle w:val="Hyperlink"/>
              <w:rFonts w:cs="Times New Roman"/>
              <w:noProof/>
              <w:spacing w:val="14"/>
              <w:lang w:val="ro-RO"/>
            </w:rPr>
            <w:t xml:space="preserve"> </w:t>
          </w:r>
          <w:r w:rsidRPr="00841D3E">
            <w:rPr>
              <w:rStyle w:val="Hyperlink"/>
              <w:rFonts w:cs="Times New Roman"/>
              <w:noProof/>
              <w:lang w:val="ro-RO"/>
            </w:rPr>
            <w:t>vedere</w:t>
          </w:r>
          <w:r w:rsidRPr="00841D3E">
            <w:rPr>
              <w:rStyle w:val="Hyperlink"/>
              <w:rFonts w:cs="Times New Roman"/>
              <w:noProof/>
              <w:spacing w:val="17"/>
              <w:lang w:val="ro-RO"/>
            </w:rPr>
            <w:t xml:space="preserve"> </w:t>
          </w:r>
          <w:r w:rsidRPr="00841D3E">
            <w:rPr>
              <w:rStyle w:val="Hyperlink"/>
              <w:rFonts w:cs="Times New Roman"/>
              <w:noProof/>
              <w:lang w:val="ro-RO"/>
            </w:rPr>
            <w:t>al</w:t>
          </w:r>
          <w:r w:rsidRPr="00841D3E">
            <w:rPr>
              <w:rStyle w:val="Hyperlink"/>
              <w:rFonts w:cs="Times New Roman"/>
              <w:noProof/>
              <w:spacing w:val="15"/>
              <w:lang w:val="ro-RO"/>
            </w:rPr>
            <w:t xml:space="preserve"> </w:t>
          </w:r>
          <w:r w:rsidRPr="00841D3E">
            <w:rPr>
              <w:rStyle w:val="Hyperlink"/>
              <w:rFonts w:cs="Times New Roman"/>
              <w:noProof/>
              <w:lang w:val="ro-RO"/>
            </w:rPr>
            <w:t>conformării</w:t>
          </w:r>
          <w:r w:rsidRPr="00841D3E">
            <w:rPr>
              <w:rStyle w:val="Hyperlink"/>
              <w:rFonts w:cs="Times New Roman"/>
              <w:noProof/>
              <w:spacing w:val="16"/>
              <w:lang w:val="ro-RO"/>
            </w:rPr>
            <w:t xml:space="preserve"> </w:t>
          </w:r>
          <w:r w:rsidRPr="00841D3E">
            <w:rPr>
              <w:rStyle w:val="Hyperlink"/>
              <w:rFonts w:cs="Times New Roman"/>
              <w:noProof/>
              <w:lang w:val="ro-RO"/>
            </w:rPr>
            <w:t>cu</w:t>
          </w:r>
          <w:r w:rsidRPr="00841D3E">
            <w:rPr>
              <w:rStyle w:val="Hyperlink"/>
              <w:rFonts w:cs="Times New Roman"/>
              <w:noProof/>
              <w:spacing w:val="17"/>
              <w:lang w:val="ro-RO"/>
            </w:rPr>
            <w:t xml:space="preserve"> </w:t>
          </w:r>
          <w:r w:rsidRPr="00841D3E">
            <w:rPr>
              <w:rStyle w:val="Hyperlink"/>
              <w:rFonts w:cs="Times New Roman"/>
              <w:noProof/>
              <w:lang w:val="ro-RO"/>
            </w:rPr>
            <w:t>prevederile</w:t>
          </w:r>
          <w:r w:rsidRPr="00841D3E">
            <w:rPr>
              <w:rStyle w:val="Hyperlink"/>
              <w:rFonts w:cs="Times New Roman"/>
              <w:noProof/>
              <w:spacing w:val="14"/>
              <w:lang w:val="ro-RO"/>
            </w:rPr>
            <w:t xml:space="preserve"> </w:t>
          </w:r>
          <w:r w:rsidRPr="00841D3E">
            <w:rPr>
              <w:rStyle w:val="Hyperlink"/>
              <w:rFonts w:cs="Times New Roman"/>
              <w:noProof/>
              <w:lang w:val="ro-RO"/>
            </w:rPr>
            <w:t>legale</w:t>
          </w:r>
          <w:r w:rsidRPr="00841D3E">
            <w:rPr>
              <w:rStyle w:val="Hyperlink"/>
              <w:rFonts w:cs="Times New Roman"/>
              <w:noProof/>
              <w:spacing w:val="17"/>
              <w:lang w:val="ro-RO"/>
            </w:rPr>
            <w:t xml:space="preserve"> </w:t>
          </w:r>
          <w:r w:rsidRPr="00841D3E">
            <w:rPr>
              <w:rStyle w:val="Hyperlink"/>
              <w:rFonts w:cs="Times New Roman"/>
              <w:noProof/>
              <w:lang w:val="ro-RO"/>
            </w:rPr>
            <w:t>referitoare</w:t>
          </w:r>
          <w:r w:rsidRPr="00841D3E">
            <w:rPr>
              <w:rStyle w:val="Hyperlink"/>
              <w:rFonts w:cs="Times New Roman"/>
              <w:noProof/>
              <w:spacing w:val="-57"/>
              <w:lang w:val="ro-RO"/>
            </w:rPr>
            <w:t xml:space="preserve">     </w:t>
          </w:r>
          <w:r w:rsidRPr="00841D3E">
            <w:rPr>
              <w:rStyle w:val="Hyperlink"/>
              <w:rFonts w:cs="Times New Roman"/>
              <w:noProof/>
              <w:lang w:val="ro-RO"/>
            </w:rPr>
            <w:t>la</w:t>
          </w:r>
          <w:r w:rsidRPr="00841D3E">
            <w:rPr>
              <w:rStyle w:val="Hyperlink"/>
              <w:rFonts w:cs="Times New Roman"/>
              <w:noProof/>
              <w:spacing w:val="-1"/>
              <w:lang w:val="ro-RO"/>
            </w:rPr>
            <w:t xml:space="preserve"> </w:t>
          </w:r>
          <w:r w:rsidRPr="00841D3E">
            <w:rPr>
              <w:rStyle w:val="Hyperlink"/>
              <w:rFonts w:cs="Times New Roman"/>
              <w:noProof/>
              <w:lang w:val="ro-RO"/>
            </w:rPr>
            <w:t>ajutorul de</w:t>
          </w:r>
          <w:r w:rsidRPr="00841D3E">
            <w:rPr>
              <w:rStyle w:val="Hyperlink"/>
              <w:rFonts w:cs="Times New Roman"/>
              <w:noProof/>
              <w:spacing w:val="-1"/>
              <w:lang w:val="ro-RO"/>
            </w:rPr>
            <w:t xml:space="preserve"> </w:t>
          </w:r>
          <w:r w:rsidRPr="00841D3E">
            <w:rPr>
              <w:rStyle w:val="Hyperlink"/>
              <w:rFonts w:cs="Times New Roman"/>
              <w:noProof/>
              <w:lang w:val="ro-RO"/>
            </w:rPr>
            <w:t>stat</w:t>
          </w:r>
          <w:r w:rsidRPr="00841D3E">
            <w:rPr>
              <w:rStyle w:val="Hyperlink"/>
              <w:rFonts w:cs="Times New Roman"/>
              <w:noProof/>
              <w:spacing w:val="-1"/>
              <w:lang w:val="ro-RO"/>
            </w:rPr>
            <w:t xml:space="preserve"> </w:t>
          </w:r>
          <w:r w:rsidRPr="00841D3E">
            <w:rPr>
              <w:rStyle w:val="Hyperlink"/>
              <w:rFonts w:cs="Times New Roman"/>
              <w:noProof/>
              <w:lang w:val="ro-RO"/>
            </w:rPr>
            <w:t>sunt</w:t>
          </w:r>
          <w:r w:rsidRPr="00841D3E">
            <w:rPr>
              <w:rStyle w:val="Hyperlink"/>
              <w:rFonts w:cs="Times New Roman"/>
              <w:noProof/>
              <w:spacing w:val="-1"/>
              <w:lang w:val="ro-RO"/>
            </w:rPr>
            <w:t xml:space="preserve"> </w:t>
          </w:r>
          <w:r w:rsidRPr="00841D3E">
            <w:rPr>
              <w:rStyle w:val="Hyperlink"/>
              <w:rFonts w:cs="Times New Roman"/>
              <w:noProof/>
              <w:lang w:val="ro-RO"/>
            </w:rPr>
            <w:t>următoarele:</w:t>
          </w:r>
          <w:r>
            <w:rPr>
              <w:noProof/>
              <w:webHidden/>
            </w:rPr>
            <w:tab/>
          </w:r>
          <w:r>
            <w:rPr>
              <w:noProof/>
              <w:webHidden/>
            </w:rPr>
            <w:fldChar w:fldCharType="begin"/>
          </w:r>
          <w:r>
            <w:rPr>
              <w:noProof/>
              <w:webHidden/>
            </w:rPr>
            <w:instrText xml:space="preserve"> PAGEREF _Toc116995945 \h </w:instrText>
          </w:r>
          <w:r>
            <w:rPr>
              <w:noProof/>
              <w:webHidden/>
            </w:rPr>
          </w:r>
          <w:r>
            <w:rPr>
              <w:noProof/>
              <w:webHidden/>
            </w:rPr>
            <w:fldChar w:fldCharType="separate"/>
          </w:r>
          <w:ins w:id="24" w:author="matei vadim" w:date="2022-10-18T16:28:00Z">
            <w:r w:rsidR="00F5694D">
              <w:rPr>
                <w:noProof/>
                <w:webHidden/>
              </w:rPr>
              <w:t>21</w:t>
            </w:r>
          </w:ins>
          <w:del w:id="25" w:author="matei vadim" w:date="2022-10-18T16:28:00Z">
            <w:r w:rsidDel="00F5694D">
              <w:rPr>
                <w:noProof/>
                <w:webHidden/>
              </w:rPr>
              <w:delText>22</w:delText>
            </w:r>
          </w:del>
          <w:r>
            <w:rPr>
              <w:noProof/>
              <w:webHidden/>
            </w:rPr>
            <w:fldChar w:fldCharType="end"/>
          </w:r>
          <w:r w:rsidRPr="00841D3E">
            <w:rPr>
              <w:rStyle w:val="Hyperlink"/>
              <w:noProof/>
            </w:rPr>
            <w:fldChar w:fldCharType="end"/>
          </w:r>
        </w:p>
        <w:p w14:paraId="14454389" w14:textId="55F2DFA3" w:rsidR="00F0624B" w:rsidRDefault="00F0624B">
          <w:pPr>
            <w:pStyle w:val="TOC1"/>
            <w:rPr>
              <w:rFonts w:asciiTheme="minorHAnsi" w:eastAsiaTheme="minorEastAsia" w:hAnsiTheme="minorHAnsi"/>
              <w:b w:val="0"/>
              <w:smallCaps w:val="0"/>
              <w:noProof/>
              <w:sz w:val="22"/>
              <w:lang w:val="ro-RO" w:eastAsia="ro-RO"/>
            </w:rPr>
          </w:pPr>
          <w:r w:rsidRPr="00841D3E">
            <w:rPr>
              <w:rStyle w:val="Hyperlink"/>
              <w:noProof/>
            </w:rPr>
            <w:fldChar w:fldCharType="begin"/>
          </w:r>
          <w:r w:rsidRPr="00841D3E">
            <w:rPr>
              <w:rStyle w:val="Hyperlink"/>
              <w:noProof/>
            </w:rPr>
            <w:instrText xml:space="preserve"> </w:instrText>
          </w:r>
          <w:r>
            <w:rPr>
              <w:noProof/>
            </w:rPr>
            <w:instrText>HYPERLINK \l "_Toc116995946"</w:instrText>
          </w:r>
          <w:r w:rsidRPr="00841D3E">
            <w:rPr>
              <w:rStyle w:val="Hyperlink"/>
              <w:noProof/>
            </w:rPr>
            <w:instrText xml:space="preserve"> </w:instrText>
          </w:r>
          <w:r w:rsidRPr="00841D3E">
            <w:rPr>
              <w:rStyle w:val="Hyperlink"/>
              <w:noProof/>
            </w:rPr>
            <w:fldChar w:fldCharType="separate"/>
          </w:r>
          <w:r w:rsidRPr="00841D3E">
            <w:rPr>
              <w:rStyle w:val="Hyperlink"/>
              <w:noProof/>
            </w:rPr>
            <w:t>Capitolul 2. Reguli pentru acordarea finanţării</w:t>
          </w:r>
          <w:r>
            <w:rPr>
              <w:noProof/>
              <w:webHidden/>
            </w:rPr>
            <w:tab/>
          </w:r>
          <w:r>
            <w:rPr>
              <w:noProof/>
              <w:webHidden/>
            </w:rPr>
            <w:fldChar w:fldCharType="begin"/>
          </w:r>
          <w:r>
            <w:rPr>
              <w:noProof/>
              <w:webHidden/>
            </w:rPr>
            <w:instrText xml:space="preserve"> PAGEREF _Toc116995946 \h </w:instrText>
          </w:r>
          <w:r>
            <w:rPr>
              <w:noProof/>
              <w:webHidden/>
            </w:rPr>
          </w:r>
          <w:r>
            <w:rPr>
              <w:noProof/>
              <w:webHidden/>
            </w:rPr>
            <w:fldChar w:fldCharType="separate"/>
          </w:r>
          <w:ins w:id="26" w:author="matei vadim" w:date="2022-10-18T16:28:00Z">
            <w:r w:rsidR="00F5694D">
              <w:rPr>
                <w:noProof/>
                <w:webHidden/>
              </w:rPr>
              <w:t>23</w:t>
            </w:r>
          </w:ins>
          <w:del w:id="27" w:author="matei vadim" w:date="2022-10-18T16:28:00Z">
            <w:r w:rsidDel="00F5694D">
              <w:rPr>
                <w:noProof/>
                <w:webHidden/>
              </w:rPr>
              <w:delText>24</w:delText>
            </w:r>
          </w:del>
          <w:r>
            <w:rPr>
              <w:noProof/>
              <w:webHidden/>
            </w:rPr>
            <w:fldChar w:fldCharType="end"/>
          </w:r>
          <w:r w:rsidRPr="00841D3E">
            <w:rPr>
              <w:rStyle w:val="Hyperlink"/>
              <w:noProof/>
            </w:rPr>
            <w:fldChar w:fldCharType="end"/>
          </w:r>
        </w:p>
        <w:p w14:paraId="403C9146" w14:textId="617A4DE0" w:rsidR="00F0624B" w:rsidRDefault="00F0624B">
          <w:pPr>
            <w:pStyle w:val="TOC2"/>
            <w:rPr>
              <w:rFonts w:asciiTheme="minorHAnsi" w:eastAsiaTheme="minorEastAsia" w:hAnsiTheme="minorHAnsi"/>
              <w:sz w:val="22"/>
              <w:lang w:val="ro-RO" w:eastAsia="ro-RO"/>
            </w:rPr>
          </w:pPr>
          <w:r w:rsidRPr="00841D3E">
            <w:rPr>
              <w:rStyle w:val="Hyperlink"/>
            </w:rPr>
            <w:fldChar w:fldCharType="begin"/>
          </w:r>
          <w:r w:rsidRPr="00841D3E">
            <w:rPr>
              <w:rStyle w:val="Hyperlink"/>
            </w:rPr>
            <w:instrText xml:space="preserve"> </w:instrText>
          </w:r>
          <w:r>
            <w:instrText>HYPERLINK \l "_Toc116995947"</w:instrText>
          </w:r>
          <w:r w:rsidRPr="00841D3E">
            <w:rPr>
              <w:rStyle w:val="Hyperlink"/>
            </w:rPr>
            <w:instrText xml:space="preserve"> </w:instrText>
          </w:r>
          <w:r w:rsidRPr="00841D3E">
            <w:rPr>
              <w:rStyle w:val="Hyperlink"/>
            </w:rPr>
            <w:fldChar w:fldCharType="separate"/>
          </w:r>
          <w:r w:rsidRPr="00841D3E">
            <w:rPr>
              <w:rStyle w:val="Hyperlink"/>
            </w:rPr>
            <w:t>2.1. Eligibilitatea solicitantului</w:t>
          </w:r>
          <w:r>
            <w:rPr>
              <w:webHidden/>
            </w:rPr>
            <w:tab/>
          </w:r>
          <w:r>
            <w:rPr>
              <w:webHidden/>
            </w:rPr>
            <w:fldChar w:fldCharType="begin"/>
          </w:r>
          <w:r>
            <w:rPr>
              <w:webHidden/>
            </w:rPr>
            <w:instrText xml:space="preserve"> PAGEREF _Toc116995947 \h </w:instrText>
          </w:r>
          <w:r>
            <w:rPr>
              <w:webHidden/>
            </w:rPr>
          </w:r>
          <w:r>
            <w:rPr>
              <w:webHidden/>
            </w:rPr>
            <w:fldChar w:fldCharType="separate"/>
          </w:r>
          <w:ins w:id="28" w:author="matei vadim" w:date="2022-10-18T16:28:00Z">
            <w:r w:rsidR="00F5694D">
              <w:rPr>
                <w:webHidden/>
              </w:rPr>
              <w:t>24</w:t>
            </w:r>
          </w:ins>
          <w:del w:id="29" w:author="matei vadim" w:date="2022-10-18T16:28:00Z">
            <w:r w:rsidDel="00F5694D">
              <w:rPr>
                <w:webHidden/>
              </w:rPr>
              <w:delText>25</w:delText>
            </w:r>
          </w:del>
          <w:r>
            <w:rPr>
              <w:webHidden/>
            </w:rPr>
            <w:fldChar w:fldCharType="end"/>
          </w:r>
          <w:r w:rsidRPr="00841D3E">
            <w:rPr>
              <w:rStyle w:val="Hyperlink"/>
            </w:rPr>
            <w:fldChar w:fldCharType="end"/>
          </w:r>
        </w:p>
        <w:p w14:paraId="6E9DEE3D" w14:textId="2C0A662A" w:rsidR="00F0624B" w:rsidRDefault="00F0624B">
          <w:pPr>
            <w:pStyle w:val="TOC2"/>
            <w:rPr>
              <w:rFonts w:asciiTheme="minorHAnsi" w:eastAsiaTheme="minorEastAsia" w:hAnsiTheme="minorHAnsi"/>
              <w:sz w:val="22"/>
              <w:lang w:val="ro-RO" w:eastAsia="ro-RO"/>
            </w:rPr>
          </w:pPr>
          <w:r w:rsidRPr="00841D3E">
            <w:rPr>
              <w:rStyle w:val="Hyperlink"/>
            </w:rPr>
            <w:fldChar w:fldCharType="begin"/>
          </w:r>
          <w:r w:rsidRPr="00841D3E">
            <w:rPr>
              <w:rStyle w:val="Hyperlink"/>
            </w:rPr>
            <w:instrText xml:space="preserve"> </w:instrText>
          </w:r>
          <w:r>
            <w:instrText>HYPERLINK \l "_Toc116995948"</w:instrText>
          </w:r>
          <w:r w:rsidRPr="00841D3E">
            <w:rPr>
              <w:rStyle w:val="Hyperlink"/>
            </w:rPr>
            <w:instrText xml:space="preserve"> </w:instrText>
          </w:r>
          <w:r w:rsidRPr="00841D3E">
            <w:rPr>
              <w:rStyle w:val="Hyperlink"/>
            </w:rPr>
            <w:fldChar w:fldCharType="separate"/>
          </w:r>
          <w:r w:rsidRPr="00841D3E">
            <w:rPr>
              <w:rStyle w:val="Hyperlink"/>
            </w:rPr>
            <w:t>2.2. Eligibilitatea proiectului</w:t>
          </w:r>
          <w:r>
            <w:rPr>
              <w:webHidden/>
            </w:rPr>
            <w:tab/>
          </w:r>
          <w:r>
            <w:rPr>
              <w:webHidden/>
            </w:rPr>
            <w:fldChar w:fldCharType="begin"/>
          </w:r>
          <w:r>
            <w:rPr>
              <w:webHidden/>
            </w:rPr>
            <w:instrText xml:space="preserve"> PAGEREF _Toc116995948 \h </w:instrText>
          </w:r>
          <w:r>
            <w:rPr>
              <w:webHidden/>
            </w:rPr>
          </w:r>
          <w:r>
            <w:rPr>
              <w:webHidden/>
            </w:rPr>
            <w:fldChar w:fldCharType="separate"/>
          </w:r>
          <w:ins w:id="30" w:author="matei vadim" w:date="2022-10-18T16:28:00Z">
            <w:r w:rsidR="00F5694D">
              <w:rPr>
                <w:webHidden/>
              </w:rPr>
              <w:t>28</w:t>
            </w:r>
          </w:ins>
          <w:del w:id="31" w:author="matei vadim" w:date="2022-10-18T16:28:00Z">
            <w:r w:rsidDel="00F5694D">
              <w:rPr>
                <w:webHidden/>
              </w:rPr>
              <w:delText>29</w:delText>
            </w:r>
          </w:del>
          <w:r>
            <w:rPr>
              <w:webHidden/>
            </w:rPr>
            <w:fldChar w:fldCharType="end"/>
          </w:r>
          <w:r w:rsidRPr="00841D3E">
            <w:rPr>
              <w:rStyle w:val="Hyperlink"/>
            </w:rPr>
            <w:fldChar w:fldCharType="end"/>
          </w:r>
        </w:p>
        <w:p w14:paraId="3BC982C3" w14:textId="25FE204B" w:rsidR="00F0624B" w:rsidRDefault="00F0624B">
          <w:pPr>
            <w:pStyle w:val="TOC2"/>
            <w:rPr>
              <w:rFonts w:asciiTheme="minorHAnsi" w:eastAsiaTheme="minorEastAsia" w:hAnsiTheme="minorHAnsi"/>
              <w:sz w:val="22"/>
              <w:lang w:val="ro-RO" w:eastAsia="ro-RO"/>
            </w:rPr>
          </w:pPr>
          <w:r w:rsidRPr="00841D3E">
            <w:rPr>
              <w:rStyle w:val="Hyperlink"/>
            </w:rPr>
            <w:fldChar w:fldCharType="begin"/>
          </w:r>
          <w:r w:rsidRPr="00841D3E">
            <w:rPr>
              <w:rStyle w:val="Hyperlink"/>
            </w:rPr>
            <w:instrText xml:space="preserve"> </w:instrText>
          </w:r>
          <w:r>
            <w:instrText>HYPERLINK \l "_Toc116995949"</w:instrText>
          </w:r>
          <w:r w:rsidRPr="00841D3E">
            <w:rPr>
              <w:rStyle w:val="Hyperlink"/>
            </w:rPr>
            <w:instrText xml:space="preserve"> </w:instrText>
          </w:r>
          <w:r w:rsidRPr="00841D3E">
            <w:rPr>
              <w:rStyle w:val="Hyperlink"/>
            </w:rPr>
            <w:fldChar w:fldCharType="separate"/>
          </w:r>
          <w:r w:rsidRPr="00841D3E">
            <w:rPr>
              <w:rStyle w:val="Hyperlink"/>
            </w:rPr>
            <w:t>2.3. Eligibilitatea cheltuielilor</w:t>
          </w:r>
          <w:r>
            <w:rPr>
              <w:webHidden/>
            </w:rPr>
            <w:tab/>
          </w:r>
          <w:r>
            <w:rPr>
              <w:webHidden/>
            </w:rPr>
            <w:fldChar w:fldCharType="begin"/>
          </w:r>
          <w:r>
            <w:rPr>
              <w:webHidden/>
            </w:rPr>
            <w:instrText xml:space="preserve"> PAGEREF _Toc116995949 \h </w:instrText>
          </w:r>
          <w:r>
            <w:rPr>
              <w:webHidden/>
            </w:rPr>
          </w:r>
          <w:r>
            <w:rPr>
              <w:webHidden/>
            </w:rPr>
            <w:fldChar w:fldCharType="separate"/>
          </w:r>
          <w:ins w:id="32" w:author="matei vadim" w:date="2022-10-18T16:28:00Z">
            <w:r w:rsidR="00F5694D">
              <w:rPr>
                <w:webHidden/>
              </w:rPr>
              <w:t>31</w:t>
            </w:r>
          </w:ins>
          <w:del w:id="33" w:author="matei vadim" w:date="2022-10-18T16:28:00Z">
            <w:r w:rsidDel="00F5694D">
              <w:rPr>
                <w:webHidden/>
              </w:rPr>
              <w:delText>32</w:delText>
            </w:r>
          </w:del>
          <w:r>
            <w:rPr>
              <w:webHidden/>
            </w:rPr>
            <w:fldChar w:fldCharType="end"/>
          </w:r>
          <w:r w:rsidRPr="00841D3E">
            <w:rPr>
              <w:rStyle w:val="Hyperlink"/>
            </w:rPr>
            <w:fldChar w:fldCharType="end"/>
          </w:r>
        </w:p>
        <w:p w14:paraId="3CAA3C32" w14:textId="21299838" w:rsidR="00F0624B" w:rsidRDefault="00F0624B">
          <w:pPr>
            <w:pStyle w:val="TOC1"/>
            <w:rPr>
              <w:rFonts w:asciiTheme="minorHAnsi" w:eastAsiaTheme="minorEastAsia" w:hAnsiTheme="minorHAnsi"/>
              <w:b w:val="0"/>
              <w:smallCaps w:val="0"/>
              <w:noProof/>
              <w:sz w:val="22"/>
              <w:lang w:val="ro-RO" w:eastAsia="ro-RO"/>
            </w:rPr>
          </w:pPr>
          <w:r w:rsidRPr="00841D3E">
            <w:rPr>
              <w:rStyle w:val="Hyperlink"/>
              <w:noProof/>
            </w:rPr>
            <w:fldChar w:fldCharType="begin"/>
          </w:r>
          <w:r w:rsidRPr="00841D3E">
            <w:rPr>
              <w:rStyle w:val="Hyperlink"/>
              <w:noProof/>
            </w:rPr>
            <w:instrText xml:space="preserve"> </w:instrText>
          </w:r>
          <w:r>
            <w:rPr>
              <w:noProof/>
            </w:rPr>
            <w:instrText>HYPERLINK \l "_Toc116995950"</w:instrText>
          </w:r>
          <w:r w:rsidRPr="00841D3E">
            <w:rPr>
              <w:rStyle w:val="Hyperlink"/>
              <w:noProof/>
            </w:rPr>
            <w:instrText xml:space="preserve"> </w:instrText>
          </w:r>
          <w:r w:rsidRPr="00841D3E">
            <w:rPr>
              <w:rStyle w:val="Hyperlink"/>
              <w:noProof/>
            </w:rPr>
            <w:fldChar w:fldCharType="separate"/>
          </w:r>
          <w:r w:rsidRPr="00841D3E">
            <w:rPr>
              <w:rStyle w:val="Hyperlink"/>
              <w:rFonts w:eastAsia="Times New Roman" w:cs="Times New Roman"/>
              <w:noProof/>
              <w:lang w:val="ro-RO" w:eastAsia="ar-SA"/>
            </w:rPr>
            <w:t>Capitol 3 etape si documente necesare in program</w:t>
          </w:r>
          <w:r>
            <w:rPr>
              <w:noProof/>
              <w:webHidden/>
            </w:rPr>
            <w:tab/>
          </w:r>
          <w:r>
            <w:rPr>
              <w:noProof/>
              <w:webHidden/>
            </w:rPr>
            <w:fldChar w:fldCharType="begin"/>
          </w:r>
          <w:r>
            <w:rPr>
              <w:noProof/>
              <w:webHidden/>
            </w:rPr>
            <w:instrText xml:space="preserve"> PAGEREF _Toc116995950 \h </w:instrText>
          </w:r>
          <w:r>
            <w:rPr>
              <w:noProof/>
              <w:webHidden/>
            </w:rPr>
          </w:r>
          <w:r>
            <w:rPr>
              <w:noProof/>
              <w:webHidden/>
            </w:rPr>
            <w:fldChar w:fldCharType="separate"/>
          </w:r>
          <w:ins w:id="34" w:author="matei vadim" w:date="2022-10-18T16:28:00Z">
            <w:r w:rsidR="00F5694D">
              <w:rPr>
                <w:noProof/>
                <w:webHidden/>
              </w:rPr>
              <w:t>35</w:t>
            </w:r>
          </w:ins>
          <w:del w:id="35" w:author="matei vadim" w:date="2022-10-18T16:28:00Z">
            <w:r w:rsidDel="00F5694D">
              <w:rPr>
                <w:noProof/>
                <w:webHidden/>
              </w:rPr>
              <w:delText>36</w:delText>
            </w:r>
          </w:del>
          <w:r>
            <w:rPr>
              <w:noProof/>
              <w:webHidden/>
            </w:rPr>
            <w:fldChar w:fldCharType="end"/>
          </w:r>
          <w:r w:rsidRPr="00841D3E">
            <w:rPr>
              <w:rStyle w:val="Hyperlink"/>
              <w:noProof/>
            </w:rPr>
            <w:fldChar w:fldCharType="end"/>
          </w:r>
        </w:p>
        <w:p w14:paraId="69D41D55" w14:textId="53C14DF2" w:rsidR="00F0624B" w:rsidRDefault="00F0624B">
          <w:pPr>
            <w:pStyle w:val="TOC2"/>
            <w:rPr>
              <w:rFonts w:asciiTheme="minorHAnsi" w:eastAsiaTheme="minorEastAsia" w:hAnsiTheme="minorHAnsi"/>
              <w:sz w:val="22"/>
              <w:lang w:val="ro-RO" w:eastAsia="ro-RO"/>
            </w:rPr>
          </w:pPr>
          <w:r w:rsidRPr="00841D3E">
            <w:rPr>
              <w:rStyle w:val="Hyperlink"/>
            </w:rPr>
            <w:fldChar w:fldCharType="begin"/>
          </w:r>
          <w:r w:rsidRPr="00841D3E">
            <w:rPr>
              <w:rStyle w:val="Hyperlink"/>
            </w:rPr>
            <w:instrText xml:space="preserve"> </w:instrText>
          </w:r>
          <w:r>
            <w:instrText>HYPERLINK \l "_Toc116995951"</w:instrText>
          </w:r>
          <w:r w:rsidRPr="00841D3E">
            <w:rPr>
              <w:rStyle w:val="Hyperlink"/>
            </w:rPr>
            <w:instrText xml:space="preserve"> </w:instrText>
          </w:r>
          <w:r w:rsidRPr="00841D3E">
            <w:rPr>
              <w:rStyle w:val="Hyperlink"/>
            </w:rPr>
            <w:fldChar w:fldCharType="separate"/>
          </w:r>
          <w:r w:rsidRPr="00841D3E">
            <w:rPr>
              <w:rStyle w:val="Hyperlink"/>
            </w:rPr>
            <w:t>3.1 Solicitanții se înscriu în program prin completarea cererii de finanțare - Anexa nr. 1 și atașarea anexelor obligatorii conform punctului 3.5 din prezentul capitol.</w:t>
          </w:r>
          <w:r>
            <w:rPr>
              <w:webHidden/>
            </w:rPr>
            <w:tab/>
          </w:r>
          <w:r>
            <w:rPr>
              <w:webHidden/>
            </w:rPr>
            <w:fldChar w:fldCharType="begin"/>
          </w:r>
          <w:r>
            <w:rPr>
              <w:webHidden/>
            </w:rPr>
            <w:instrText xml:space="preserve"> PAGEREF _Toc116995951 \h </w:instrText>
          </w:r>
          <w:r>
            <w:rPr>
              <w:webHidden/>
            </w:rPr>
          </w:r>
          <w:r>
            <w:rPr>
              <w:webHidden/>
            </w:rPr>
            <w:fldChar w:fldCharType="separate"/>
          </w:r>
          <w:ins w:id="36" w:author="matei vadim" w:date="2022-10-18T16:28:00Z">
            <w:r w:rsidR="00F5694D">
              <w:rPr>
                <w:webHidden/>
              </w:rPr>
              <w:t>35</w:t>
            </w:r>
          </w:ins>
          <w:del w:id="37" w:author="matei vadim" w:date="2022-10-18T16:28:00Z">
            <w:r w:rsidDel="00F5694D">
              <w:rPr>
                <w:webHidden/>
              </w:rPr>
              <w:delText>36</w:delText>
            </w:r>
          </w:del>
          <w:r>
            <w:rPr>
              <w:webHidden/>
            </w:rPr>
            <w:fldChar w:fldCharType="end"/>
          </w:r>
          <w:r w:rsidRPr="00841D3E">
            <w:rPr>
              <w:rStyle w:val="Hyperlink"/>
            </w:rPr>
            <w:fldChar w:fldCharType="end"/>
          </w:r>
        </w:p>
        <w:p w14:paraId="0976378C" w14:textId="39D82032" w:rsidR="00F0624B" w:rsidRDefault="00F0624B">
          <w:pPr>
            <w:pStyle w:val="TOC2"/>
            <w:rPr>
              <w:rFonts w:asciiTheme="minorHAnsi" w:eastAsiaTheme="minorEastAsia" w:hAnsiTheme="minorHAnsi"/>
              <w:sz w:val="22"/>
              <w:lang w:val="ro-RO" w:eastAsia="ro-RO"/>
            </w:rPr>
          </w:pPr>
          <w:r w:rsidRPr="00841D3E">
            <w:rPr>
              <w:rStyle w:val="Hyperlink"/>
            </w:rPr>
            <w:fldChar w:fldCharType="begin"/>
          </w:r>
          <w:r w:rsidRPr="00841D3E">
            <w:rPr>
              <w:rStyle w:val="Hyperlink"/>
            </w:rPr>
            <w:instrText xml:space="preserve"> </w:instrText>
          </w:r>
          <w:r>
            <w:instrText>HYPERLINK \l "_Toc116995952"</w:instrText>
          </w:r>
          <w:r w:rsidRPr="00841D3E">
            <w:rPr>
              <w:rStyle w:val="Hyperlink"/>
            </w:rPr>
            <w:instrText xml:space="preserve"> </w:instrText>
          </w:r>
          <w:r w:rsidRPr="00841D3E">
            <w:rPr>
              <w:rStyle w:val="Hyperlink"/>
            </w:rPr>
            <w:fldChar w:fldCharType="separate"/>
          </w:r>
          <w:r w:rsidRPr="00841D3E">
            <w:rPr>
              <w:rStyle w:val="Hyperlink"/>
            </w:rPr>
            <w:t>3.2 Documentele pentru validitatea cărora se solicit semnătura reprezentantului legal al societății aplicante, vor fi semnate electronic de către reprezentantul legal sau de către împuternicitul acestuia.</w:t>
          </w:r>
          <w:r>
            <w:rPr>
              <w:webHidden/>
            </w:rPr>
            <w:tab/>
          </w:r>
          <w:r>
            <w:rPr>
              <w:webHidden/>
            </w:rPr>
            <w:fldChar w:fldCharType="begin"/>
          </w:r>
          <w:r>
            <w:rPr>
              <w:webHidden/>
            </w:rPr>
            <w:instrText xml:space="preserve"> PAGEREF _Toc116995952 \h </w:instrText>
          </w:r>
          <w:r>
            <w:rPr>
              <w:webHidden/>
            </w:rPr>
          </w:r>
          <w:r>
            <w:rPr>
              <w:webHidden/>
            </w:rPr>
            <w:fldChar w:fldCharType="separate"/>
          </w:r>
          <w:ins w:id="38" w:author="matei vadim" w:date="2022-10-18T16:28:00Z">
            <w:r w:rsidR="00F5694D">
              <w:rPr>
                <w:webHidden/>
              </w:rPr>
              <w:t>35</w:t>
            </w:r>
          </w:ins>
          <w:del w:id="39" w:author="matei vadim" w:date="2022-10-18T16:28:00Z">
            <w:r w:rsidDel="00F5694D">
              <w:rPr>
                <w:webHidden/>
              </w:rPr>
              <w:delText>36</w:delText>
            </w:r>
          </w:del>
          <w:r>
            <w:rPr>
              <w:webHidden/>
            </w:rPr>
            <w:fldChar w:fldCharType="end"/>
          </w:r>
          <w:r w:rsidRPr="00841D3E">
            <w:rPr>
              <w:rStyle w:val="Hyperlink"/>
            </w:rPr>
            <w:fldChar w:fldCharType="end"/>
          </w:r>
        </w:p>
        <w:p w14:paraId="173DBE65" w14:textId="3357EB7E" w:rsidR="00F0624B" w:rsidRDefault="00F0624B">
          <w:pPr>
            <w:pStyle w:val="TOC2"/>
            <w:rPr>
              <w:rFonts w:asciiTheme="minorHAnsi" w:eastAsiaTheme="minorEastAsia" w:hAnsiTheme="minorHAnsi"/>
              <w:sz w:val="22"/>
              <w:lang w:val="ro-RO" w:eastAsia="ro-RO"/>
            </w:rPr>
          </w:pPr>
          <w:r w:rsidRPr="00841D3E">
            <w:rPr>
              <w:rStyle w:val="Hyperlink"/>
            </w:rPr>
            <w:lastRenderedPageBreak/>
            <w:fldChar w:fldCharType="begin"/>
          </w:r>
          <w:r w:rsidRPr="00841D3E">
            <w:rPr>
              <w:rStyle w:val="Hyperlink"/>
            </w:rPr>
            <w:instrText xml:space="preserve"> </w:instrText>
          </w:r>
          <w:r>
            <w:instrText>HYPERLINK \l "_Toc116995953"</w:instrText>
          </w:r>
          <w:r w:rsidRPr="00841D3E">
            <w:rPr>
              <w:rStyle w:val="Hyperlink"/>
            </w:rPr>
            <w:instrText xml:space="preserve"> </w:instrText>
          </w:r>
          <w:r w:rsidRPr="00841D3E">
            <w:rPr>
              <w:rStyle w:val="Hyperlink"/>
            </w:rPr>
            <w:fldChar w:fldCharType="separate"/>
          </w:r>
          <w:r w:rsidRPr="00841D3E">
            <w:rPr>
              <w:rStyle w:val="Hyperlink"/>
            </w:rPr>
            <w:t>3.3 În cazul în care documentele sunt semnate de către persoana împuternicită de reprezentantul legal, se va atașa împuternicirea notarială, scanată sau semnată digital.</w:t>
          </w:r>
          <w:r>
            <w:rPr>
              <w:webHidden/>
            </w:rPr>
            <w:tab/>
          </w:r>
          <w:r>
            <w:rPr>
              <w:webHidden/>
            </w:rPr>
            <w:fldChar w:fldCharType="begin"/>
          </w:r>
          <w:r>
            <w:rPr>
              <w:webHidden/>
            </w:rPr>
            <w:instrText xml:space="preserve"> PAGEREF _Toc116995953 \h </w:instrText>
          </w:r>
          <w:r>
            <w:rPr>
              <w:webHidden/>
            </w:rPr>
          </w:r>
          <w:r>
            <w:rPr>
              <w:webHidden/>
            </w:rPr>
            <w:fldChar w:fldCharType="separate"/>
          </w:r>
          <w:ins w:id="40" w:author="matei vadim" w:date="2022-10-18T16:28:00Z">
            <w:r w:rsidR="00F5694D">
              <w:rPr>
                <w:webHidden/>
              </w:rPr>
              <w:t>35</w:t>
            </w:r>
          </w:ins>
          <w:del w:id="41" w:author="matei vadim" w:date="2022-10-18T16:28:00Z">
            <w:r w:rsidDel="00F5694D">
              <w:rPr>
                <w:webHidden/>
              </w:rPr>
              <w:delText>36</w:delText>
            </w:r>
          </w:del>
          <w:r>
            <w:rPr>
              <w:webHidden/>
            </w:rPr>
            <w:fldChar w:fldCharType="end"/>
          </w:r>
          <w:r w:rsidRPr="00841D3E">
            <w:rPr>
              <w:rStyle w:val="Hyperlink"/>
            </w:rPr>
            <w:fldChar w:fldCharType="end"/>
          </w:r>
        </w:p>
        <w:p w14:paraId="36BDD593" w14:textId="4EF205A2" w:rsidR="00F0624B" w:rsidRDefault="00F0624B">
          <w:pPr>
            <w:pStyle w:val="TOC2"/>
            <w:rPr>
              <w:rFonts w:asciiTheme="minorHAnsi" w:eastAsiaTheme="minorEastAsia" w:hAnsiTheme="minorHAnsi"/>
              <w:sz w:val="22"/>
              <w:lang w:val="ro-RO" w:eastAsia="ro-RO"/>
            </w:rPr>
          </w:pPr>
          <w:r w:rsidRPr="00841D3E">
            <w:rPr>
              <w:rStyle w:val="Hyperlink"/>
            </w:rPr>
            <w:fldChar w:fldCharType="begin"/>
          </w:r>
          <w:r w:rsidRPr="00841D3E">
            <w:rPr>
              <w:rStyle w:val="Hyperlink"/>
            </w:rPr>
            <w:instrText xml:space="preserve"> </w:instrText>
          </w:r>
          <w:r>
            <w:instrText>HYPERLINK \l "_Toc116995954"</w:instrText>
          </w:r>
          <w:r w:rsidRPr="00841D3E">
            <w:rPr>
              <w:rStyle w:val="Hyperlink"/>
            </w:rPr>
            <w:instrText xml:space="preserve"> </w:instrText>
          </w:r>
          <w:r w:rsidRPr="00841D3E">
            <w:rPr>
              <w:rStyle w:val="Hyperlink"/>
            </w:rPr>
            <w:fldChar w:fldCharType="separate"/>
          </w:r>
          <w:r w:rsidRPr="00841D3E">
            <w:rPr>
              <w:rStyle w:val="Hyperlink"/>
            </w:rPr>
            <w:t>3.4 Atrag respingerea dosarului de validare următoarele:</w:t>
          </w:r>
          <w:r>
            <w:rPr>
              <w:webHidden/>
            </w:rPr>
            <w:tab/>
          </w:r>
          <w:r>
            <w:rPr>
              <w:webHidden/>
            </w:rPr>
            <w:fldChar w:fldCharType="begin"/>
          </w:r>
          <w:r>
            <w:rPr>
              <w:webHidden/>
            </w:rPr>
            <w:instrText xml:space="preserve"> PAGEREF _Toc116995954 \h </w:instrText>
          </w:r>
          <w:r>
            <w:rPr>
              <w:webHidden/>
            </w:rPr>
          </w:r>
          <w:r>
            <w:rPr>
              <w:webHidden/>
            </w:rPr>
            <w:fldChar w:fldCharType="separate"/>
          </w:r>
          <w:ins w:id="42" w:author="matei vadim" w:date="2022-10-18T16:28:00Z">
            <w:r w:rsidR="00F5694D">
              <w:rPr>
                <w:webHidden/>
              </w:rPr>
              <w:t>35</w:t>
            </w:r>
          </w:ins>
          <w:del w:id="43" w:author="matei vadim" w:date="2022-10-18T16:28:00Z">
            <w:r w:rsidDel="00F5694D">
              <w:rPr>
                <w:webHidden/>
              </w:rPr>
              <w:delText>36</w:delText>
            </w:r>
          </w:del>
          <w:r>
            <w:rPr>
              <w:webHidden/>
            </w:rPr>
            <w:fldChar w:fldCharType="end"/>
          </w:r>
          <w:r w:rsidRPr="00841D3E">
            <w:rPr>
              <w:rStyle w:val="Hyperlink"/>
            </w:rPr>
            <w:fldChar w:fldCharType="end"/>
          </w:r>
        </w:p>
        <w:p w14:paraId="2BB73AAD" w14:textId="35CEEEEB" w:rsidR="00F0624B" w:rsidRDefault="00F0624B">
          <w:pPr>
            <w:pStyle w:val="TOC2"/>
            <w:rPr>
              <w:rFonts w:asciiTheme="minorHAnsi" w:eastAsiaTheme="minorEastAsia" w:hAnsiTheme="minorHAnsi"/>
              <w:sz w:val="22"/>
              <w:lang w:val="ro-RO" w:eastAsia="ro-RO"/>
            </w:rPr>
          </w:pPr>
          <w:r w:rsidRPr="00841D3E">
            <w:rPr>
              <w:rStyle w:val="Hyperlink"/>
            </w:rPr>
            <w:fldChar w:fldCharType="begin"/>
          </w:r>
          <w:r w:rsidRPr="00841D3E">
            <w:rPr>
              <w:rStyle w:val="Hyperlink"/>
            </w:rPr>
            <w:instrText xml:space="preserve"> </w:instrText>
          </w:r>
          <w:r>
            <w:instrText>HYPERLINK \l "_Toc116995955"</w:instrText>
          </w:r>
          <w:r w:rsidRPr="00841D3E">
            <w:rPr>
              <w:rStyle w:val="Hyperlink"/>
            </w:rPr>
            <w:instrText xml:space="preserve"> </w:instrText>
          </w:r>
          <w:r w:rsidRPr="00841D3E">
            <w:rPr>
              <w:rStyle w:val="Hyperlink"/>
            </w:rPr>
            <w:fldChar w:fldCharType="separate"/>
          </w:r>
          <w:r w:rsidRPr="00841D3E">
            <w:rPr>
              <w:rStyle w:val="Hyperlink"/>
            </w:rPr>
            <w:t>3.5. Documente obligatorii la depunerea cererii de finanțare în sistem</w:t>
          </w:r>
          <w:r>
            <w:rPr>
              <w:webHidden/>
            </w:rPr>
            <w:tab/>
          </w:r>
          <w:r>
            <w:rPr>
              <w:webHidden/>
            </w:rPr>
            <w:fldChar w:fldCharType="begin"/>
          </w:r>
          <w:r>
            <w:rPr>
              <w:webHidden/>
            </w:rPr>
            <w:instrText xml:space="preserve"> PAGEREF _Toc116995955 \h </w:instrText>
          </w:r>
          <w:r>
            <w:rPr>
              <w:webHidden/>
            </w:rPr>
          </w:r>
          <w:r>
            <w:rPr>
              <w:webHidden/>
            </w:rPr>
            <w:fldChar w:fldCharType="separate"/>
          </w:r>
          <w:ins w:id="44" w:author="matei vadim" w:date="2022-10-18T16:28:00Z">
            <w:r w:rsidR="00F5694D">
              <w:rPr>
                <w:webHidden/>
              </w:rPr>
              <w:t>37</w:t>
            </w:r>
          </w:ins>
          <w:del w:id="45" w:author="matei vadim" w:date="2022-10-18T16:28:00Z">
            <w:r w:rsidDel="00F5694D">
              <w:rPr>
                <w:webHidden/>
              </w:rPr>
              <w:delText>38</w:delText>
            </w:r>
          </w:del>
          <w:r>
            <w:rPr>
              <w:webHidden/>
            </w:rPr>
            <w:fldChar w:fldCharType="end"/>
          </w:r>
          <w:r w:rsidRPr="00841D3E">
            <w:rPr>
              <w:rStyle w:val="Hyperlink"/>
            </w:rPr>
            <w:fldChar w:fldCharType="end"/>
          </w:r>
        </w:p>
        <w:p w14:paraId="2F52C342" w14:textId="5EB089C2" w:rsidR="00F0624B" w:rsidRDefault="00F0624B">
          <w:pPr>
            <w:pStyle w:val="TOC1"/>
            <w:rPr>
              <w:rFonts w:asciiTheme="minorHAnsi" w:eastAsiaTheme="minorEastAsia" w:hAnsiTheme="minorHAnsi"/>
              <w:b w:val="0"/>
              <w:smallCaps w:val="0"/>
              <w:noProof/>
              <w:sz w:val="22"/>
              <w:lang w:val="ro-RO" w:eastAsia="ro-RO"/>
            </w:rPr>
          </w:pPr>
          <w:r w:rsidRPr="00841D3E">
            <w:rPr>
              <w:rStyle w:val="Hyperlink"/>
              <w:noProof/>
            </w:rPr>
            <w:fldChar w:fldCharType="begin"/>
          </w:r>
          <w:r w:rsidRPr="00841D3E">
            <w:rPr>
              <w:rStyle w:val="Hyperlink"/>
              <w:noProof/>
            </w:rPr>
            <w:instrText xml:space="preserve"> </w:instrText>
          </w:r>
          <w:r>
            <w:rPr>
              <w:noProof/>
            </w:rPr>
            <w:instrText>HYPERLINK \l "_Toc116995956"</w:instrText>
          </w:r>
          <w:r w:rsidRPr="00841D3E">
            <w:rPr>
              <w:rStyle w:val="Hyperlink"/>
              <w:noProof/>
            </w:rPr>
            <w:instrText xml:space="preserve"> </w:instrText>
          </w:r>
          <w:r w:rsidRPr="00841D3E">
            <w:rPr>
              <w:rStyle w:val="Hyperlink"/>
              <w:noProof/>
            </w:rPr>
            <w:fldChar w:fldCharType="separate"/>
          </w:r>
          <w:r w:rsidRPr="00841D3E">
            <w:rPr>
              <w:rStyle w:val="Hyperlink"/>
              <w:noProof/>
            </w:rPr>
            <w:t>Capitolul 4. Completarea Cererii de Finanţare</w:t>
          </w:r>
          <w:r>
            <w:rPr>
              <w:noProof/>
              <w:webHidden/>
            </w:rPr>
            <w:tab/>
          </w:r>
          <w:r>
            <w:rPr>
              <w:noProof/>
              <w:webHidden/>
            </w:rPr>
            <w:fldChar w:fldCharType="begin"/>
          </w:r>
          <w:r>
            <w:rPr>
              <w:noProof/>
              <w:webHidden/>
            </w:rPr>
            <w:instrText xml:space="preserve"> PAGEREF _Toc116995956 \h </w:instrText>
          </w:r>
          <w:r>
            <w:rPr>
              <w:noProof/>
              <w:webHidden/>
            </w:rPr>
          </w:r>
          <w:r>
            <w:rPr>
              <w:noProof/>
              <w:webHidden/>
            </w:rPr>
            <w:fldChar w:fldCharType="separate"/>
          </w:r>
          <w:ins w:id="46" w:author="matei vadim" w:date="2022-10-18T16:28:00Z">
            <w:r w:rsidR="00F5694D">
              <w:rPr>
                <w:noProof/>
                <w:webHidden/>
              </w:rPr>
              <w:t>39</w:t>
            </w:r>
          </w:ins>
          <w:del w:id="47" w:author="matei vadim" w:date="2022-10-18T16:28:00Z">
            <w:r w:rsidDel="00F5694D">
              <w:rPr>
                <w:noProof/>
                <w:webHidden/>
              </w:rPr>
              <w:delText>40</w:delText>
            </w:r>
          </w:del>
          <w:r>
            <w:rPr>
              <w:noProof/>
              <w:webHidden/>
            </w:rPr>
            <w:fldChar w:fldCharType="end"/>
          </w:r>
          <w:r w:rsidRPr="00841D3E">
            <w:rPr>
              <w:rStyle w:val="Hyperlink"/>
              <w:noProof/>
            </w:rPr>
            <w:fldChar w:fldCharType="end"/>
          </w:r>
        </w:p>
        <w:p w14:paraId="15198E99" w14:textId="35A1AFE5" w:rsidR="00F0624B" w:rsidRDefault="00F0624B">
          <w:pPr>
            <w:pStyle w:val="TOC2"/>
            <w:rPr>
              <w:rFonts w:asciiTheme="minorHAnsi" w:eastAsiaTheme="minorEastAsia" w:hAnsiTheme="minorHAnsi"/>
              <w:sz w:val="22"/>
              <w:lang w:val="ro-RO" w:eastAsia="ro-RO"/>
            </w:rPr>
          </w:pPr>
          <w:r w:rsidRPr="00841D3E">
            <w:rPr>
              <w:rStyle w:val="Hyperlink"/>
            </w:rPr>
            <w:fldChar w:fldCharType="begin"/>
          </w:r>
          <w:r w:rsidRPr="00841D3E">
            <w:rPr>
              <w:rStyle w:val="Hyperlink"/>
            </w:rPr>
            <w:instrText xml:space="preserve"> </w:instrText>
          </w:r>
          <w:r>
            <w:instrText>HYPERLINK \l "_Toc116995957"</w:instrText>
          </w:r>
          <w:r w:rsidRPr="00841D3E">
            <w:rPr>
              <w:rStyle w:val="Hyperlink"/>
            </w:rPr>
            <w:instrText xml:space="preserve"> </w:instrText>
          </w:r>
          <w:r w:rsidRPr="00841D3E">
            <w:rPr>
              <w:rStyle w:val="Hyperlink"/>
            </w:rPr>
            <w:fldChar w:fldCharType="separate"/>
          </w:r>
          <w:r w:rsidRPr="00841D3E">
            <w:rPr>
              <w:rStyle w:val="Hyperlink"/>
              <w:lang w:eastAsia="ro-RO"/>
            </w:rPr>
            <w:t>4.1. Înregistrarea solicitantului în sistem</w:t>
          </w:r>
          <w:r>
            <w:rPr>
              <w:webHidden/>
            </w:rPr>
            <w:tab/>
          </w:r>
          <w:r>
            <w:rPr>
              <w:webHidden/>
            </w:rPr>
            <w:fldChar w:fldCharType="begin"/>
          </w:r>
          <w:r>
            <w:rPr>
              <w:webHidden/>
            </w:rPr>
            <w:instrText xml:space="preserve"> PAGEREF _Toc116995957 \h </w:instrText>
          </w:r>
          <w:r>
            <w:rPr>
              <w:webHidden/>
            </w:rPr>
          </w:r>
          <w:r>
            <w:rPr>
              <w:webHidden/>
            </w:rPr>
            <w:fldChar w:fldCharType="separate"/>
          </w:r>
          <w:ins w:id="48" w:author="matei vadim" w:date="2022-10-18T16:28:00Z">
            <w:r w:rsidR="00F5694D">
              <w:rPr>
                <w:webHidden/>
              </w:rPr>
              <w:t>39</w:t>
            </w:r>
          </w:ins>
          <w:del w:id="49" w:author="matei vadim" w:date="2022-10-18T16:28:00Z">
            <w:r w:rsidDel="00F5694D">
              <w:rPr>
                <w:webHidden/>
              </w:rPr>
              <w:delText>40</w:delText>
            </w:r>
          </w:del>
          <w:r>
            <w:rPr>
              <w:webHidden/>
            </w:rPr>
            <w:fldChar w:fldCharType="end"/>
          </w:r>
          <w:r w:rsidRPr="00841D3E">
            <w:rPr>
              <w:rStyle w:val="Hyperlink"/>
            </w:rPr>
            <w:fldChar w:fldCharType="end"/>
          </w:r>
        </w:p>
        <w:p w14:paraId="10805256" w14:textId="16E5A48F" w:rsidR="00F0624B" w:rsidRDefault="00F0624B">
          <w:pPr>
            <w:pStyle w:val="TOC2"/>
            <w:rPr>
              <w:rFonts w:asciiTheme="minorHAnsi" w:eastAsiaTheme="minorEastAsia" w:hAnsiTheme="minorHAnsi"/>
              <w:sz w:val="22"/>
              <w:lang w:val="ro-RO" w:eastAsia="ro-RO"/>
            </w:rPr>
          </w:pPr>
          <w:r w:rsidRPr="00841D3E">
            <w:rPr>
              <w:rStyle w:val="Hyperlink"/>
            </w:rPr>
            <w:fldChar w:fldCharType="begin"/>
          </w:r>
          <w:r w:rsidRPr="00841D3E">
            <w:rPr>
              <w:rStyle w:val="Hyperlink"/>
            </w:rPr>
            <w:instrText xml:space="preserve"> </w:instrText>
          </w:r>
          <w:r>
            <w:instrText>HYPERLINK \l "_Toc116995958"</w:instrText>
          </w:r>
          <w:r w:rsidRPr="00841D3E">
            <w:rPr>
              <w:rStyle w:val="Hyperlink"/>
            </w:rPr>
            <w:instrText xml:space="preserve"> </w:instrText>
          </w:r>
          <w:r w:rsidRPr="00841D3E">
            <w:rPr>
              <w:rStyle w:val="Hyperlink"/>
            </w:rPr>
            <w:fldChar w:fldCharType="separate"/>
          </w:r>
          <w:r w:rsidRPr="00841D3E">
            <w:rPr>
              <w:rStyle w:val="Hyperlink"/>
              <w:lang w:eastAsia="ro-RO"/>
            </w:rPr>
            <w:t>4.2. Modalitatea de completare a Cererii de finanţare</w:t>
          </w:r>
          <w:r>
            <w:rPr>
              <w:webHidden/>
            </w:rPr>
            <w:tab/>
          </w:r>
          <w:r>
            <w:rPr>
              <w:webHidden/>
            </w:rPr>
            <w:fldChar w:fldCharType="begin"/>
          </w:r>
          <w:r>
            <w:rPr>
              <w:webHidden/>
            </w:rPr>
            <w:instrText xml:space="preserve"> PAGEREF _Toc116995958 \h </w:instrText>
          </w:r>
          <w:r>
            <w:rPr>
              <w:webHidden/>
            </w:rPr>
          </w:r>
          <w:r>
            <w:rPr>
              <w:webHidden/>
            </w:rPr>
            <w:fldChar w:fldCharType="separate"/>
          </w:r>
          <w:ins w:id="50" w:author="matei vadim" w:date="2022-10-18T16:28:00Z">
            <w:r w:rsidR="00F5694D">
              <w:rPr>
                <w:webHidden/>
              </w:rPr>
              <w:t>40</w:t>
            </w:r>
          </w:ins>
          <w:del w:id="51" w:author="matei vadim" w:date="2022-10-18T16:28:00Z">
            <w:r w:rsidDel="00F5694D">
              <w:rPr>
                <w:webHidden/>
              </w:rPr>
              <w:delText>41</w:delText>
            </w:r>
          </w:del>
          <w:r>
            <w:rPr>
              <w:webHidden/>
            </w:rPr>
            <w:fldChar w:fldCharType="end"/>
          </w:r>
          <w:r w:rsidRPr="00841D3E">
            <w:rPr>
              <w:rStyle w:val="Hyperlink"/>
            </w:rPr>
            <w:fldChar w:fldCharType="end"/>
          </w:r>
        </w:p>
        <w:p w14:paraId="25E35D0C" w14:textId="02E6B68E" w:rsidR="00F0624B" w:rsidRDefault="00F0624B">
          <w:pPr>
            <w:pStyle w:val="TOC3"/>
            <w:tabs>
              <w:tab w:val="right" w:leader="dot" w:pos="9062"/>
            </w:tabs>
            <w:rPr>
              <w:rFonts w:asciiTheme="minorHAnsi" w:eastAsiaTheme="minorEastAsia" w:hAnsiTheme="minorHAnsi" w:cstheme="minorBidi"/>
              <w:bCs w:val="0"/>
              <w:i w:val="0"/>
              <w:noProof/>
              <w:szCs w:val="22"/>
              <w:lang w:val="ro-RO" w:eastAsia="ro-RO"/>
            </w:rPr>
          </w:pPr>
          <w:r w:rsidRPr="00841D3E">
            <w:rPr>
              <w:rStyle w:val="Hyperlink"/>
              <w:noProof/>
            </w:rPr>
            <w:fldChar w:fldCharType="begin"/>
          </w:r>
          <w:r w:rsidRPr="00841D3E">
            <w:rPr>
              <w:rStyle w:val="Hyperlink"/>
              <w:noProof/>
            </w:rPr>
            <w:instrText xml:space="preserve"> </w:instrText>
          </w:r>
          <w:r>
            <w:rPr>
              <w:noProof/>
            </w:rPr>
            <w:instrText>HYPERLINK \l "_Toc116995959"</w:instrText>
          </w:r>
          <w:r w:rsidRPr="00841D3E">
            <w:rPr>
              <w:rStyle w:val="Hyperlink"/>
              <w:noProof/>
            </w:rPr>
            <w:instrText xml:space="preserve"> </w:instrText>
          </w:r>
          <w:r w:rsidRPr="00841D3E">
            <w:rPr>
              <w:rStyle w:val="Hyperlink"/>
              <w:noProof/>
            </w:rPr>
            <w:fldChar w:fldCharType="separate"/>
          </w:r>
          <w:r w:rsidRPr="00841D3E">
            <w:rPr>
              <w:rStyle w:val="Hyperlink"/>
              <w:rFonts w:cs="Times New Roman"/>
              <w:noProof/>
              <w:lang w:val="ro-RO"/>
            </w:rPr>
            <w:t>4.2.1. Obiectivele şi rezultatele proiectului</w:t>
          </w:r>
          <w:r>
            <w:rPr>
              <w:noProof/>
              <w:webHidden/>
            </w:rPr>
            <w:tab/>
          </w:r>
          <w:r>
            <w:rPr>
              <w:noProof/>
              <w:webHidden/>
            </w:rPr>
            <w:fldChar w:fldCharType="begin"/>
          </w:r>
          <w:r>
            <w:rPr>
              <w:noProof/>
              <w:webHidden/>
            </w:rPr>
            <w:instrText xml:space="preserve"> PAGEREF _Toc116995959 \h </w:instrText>
          </w:r>
          <w:r>
            <w:rPr>
              <w:noProof/>
              <w:webHidden/>
            </w:rPr>
          </w:r>
          <w:r>
            <w:rPr>
              <w:noProof/>
              <w:webHidden/>
            </w:rPr>
            <w:fldChar w:fldCharType="separate"/>
          </w:r>
          <w:ins w:id="52" w:author="matei vadim" w:date="2022-10-18T16:28:00Z">
            <w:r w:rsidR="00F5694D">
              <w:rPr>
                <w:noProof/>
                <w:webHidden/>
              </w:rPr>
              <w:t>40</w:t>
            </w:r>
          </w:ins>
          <w:del w:id="53" w:author="matei vadim" w:date="2022-10-18T16:28:00Z">
            <w:r w:rsidDel="00F5694D">
              <w:rPr>
                <w:noProof/>
                <w:webHidden/>
              </w:rPr>
              <w:delText>41</w:delText>
            </w:r>
          </w:del>
          <w:r>
            <w:rPr>
              <w:noProof/>
              <w:webHidden/>
            </w:rPr>
            <w:fldChar w:fldCharType="end"/>
          </w:r>
          <w:r w:rsidRPr="00841D3E">
            <w:rPr>
              <w:rStyle w:val="Hyperlink"/>
              <w:noProof/>
            </w:rPr>
            <w:fldChar w:fldCharType="end"/>
          </w:r>
        </w:p>
        <w:p w14:paraId="1E756ADB" w14:textId="67F60654" w:rsidR="00F0624B" w:rsidRDefault="00F0624B">
          <w:pPr>
            <w:pStyle w:val="TOC3"/>
            <w:tabs>
              <w:tab w:val="right" w:leader="dot" w:pos="9062"/>
            </w:tabs>
            <w:rPr>
              <w:rFonts w:asciiTheme="minorHAnsi" w:eastAsiaTheme="minorEastAsia" w:hAnsiTheme="minorHAnsi" w:cstheme="minorBidi"/>
              <w:bCs w:val="0"/>
              <w:i w:val="0"/>
              <w:noProof/>
              <w:szCs w:val="22"/>
              <w:lang w:val="ro-RO" w:eastAsia="ro-RO"/>
            </w:rPr>
          </w:pPr>
          <w:r w:rsidRPr="00841D3E">
            <w:rPr>
              <w:rStyle w:val="Hyperlink"/>
              <w:noProof/>
            </w:rPr>
            <w:fldChar w:fldCharType="begin"/>
          </w:r>
          <w:r w:rsidRPr="00841D3E">
            <w:rPr>
              <w:rStyle w:val="Hyperlink"/>
              <w:noProof/>
            </w:rPr>
            <w:instrText xml:space="preserve"> </w:instrText>
          </w:r>
          <w:r>
            <w:rPr>
              <w:noProof/>
            </w:rPr>
            <w:instrText>HYPERLINK \l "_Toc116995960"</w:instrText>
          </w:r>
          <w:r w:rsidRPr="00841D3E">
            <w:rPr>
              <w:rStyle w:val="Hyperlink"/>
              <w:noProof/>
            </w:rPr>
            <w:instrText xml:space="preserve"> </w:instrText>
          </w:r>
          <w:r w:rsidRPr="00841D3E">
            <w:rPr>
              <w:rStyle w:val="Hyperlink"/>
              <w:noProof/>
            </w:rPr>
            <w:fldChar w:fldCharType="separate"/>
          </w:r>
          <w:r w:rsidRPr="00841D3E">
            <w:rPr>
              <w:rStyle w:val="Hyperlink"/>
              <w:rFonts w:cs="Times New Roman"/>
              <w:noProof/>
              <w:lang w:val="ro-RO"/>
            </w:rPr>
            <w:t>4.2.2. Context şi justificare</w:t>
          </w:r>
          <w:r>
            <w:rPr>
              <w:noProof/>
              <w:webHidden/>
            </w:rPr>
            <w:tab/>
          </w:r>
          <w:r>
            <w:rPr>
              <w:noProof/>
              <w:webHidden/>
            </w:rPr>
            <w:fldChar w:fldCharType="begin"/>
          </w:r>
          <w:r>
            <w:rPr>
              <w:noProof/>
              <w:webHidden/>
            </w:rPr>
            <w:instrText xml:space="preserve"> PAGEREF _Toc116995960 \h </w:instrText>
          </w:r>
          <w:r>
            <w:rPr>
              <w:noProof/>
              <w:webHidden/>
            </w:rPr>
          </w:r>
          <w:r>
            <w:rPr>
              <w:noProof/>
              <w:webHidden/>
            </w:rPr>
            <w:fldChar w:fldCharType="separate"/>
          </w:r>
          <w:ins w:id="54" w:author="matei vadim" w:date="2022-10-18T16:28:00Z">
            <w:r w:rsidR="00F5694D">
              <w:rPr>
                <w:noProof/>
                <w:webHidden/>
              </w:rPr>
              <w:t>40</w:t>
            </w:r>
          </w:ins>
          <w:del w:id="55" w:author="matei vadim" w:date="2022-10-18T16:28:00Z">
            <w:r w:rsidDel="00F5694D">
              <w:rPr>
                <w:noProof/>
                <w:webHidden/>
              </w:rPr>
              <w:delText>41</w:delText>
            </w:r>
          </w:del>
          <w:r>
            <w:rPr>
              <w:noProof/>
              <w:webHidden/>
            </w:rPr>
            <w:fldChar w:fldCharType="end"/>
          </w:r>
          <w:r w:rsidRPr="00841D3E">
            <w:rPr>
              <w:rStyle w:val="Hyperlink"/>
              <w:noProof/>
            </w:rPr>
            <w:fldChar w:fldCharType="end"/>
          </w:r>
        </w:p>
        <w:p w14:paraId="199110B4" w14:textId="645DACD1" w:rsidR="00F0624B" w:rsidRDefault="00F0624B">
          <w:pPr>
            <w:pStyle w:val="TOC3"/>
            <w:tabs>
              <w:tab w:val="right" w:leader="dot" w:pos="9062"/>
            </w:tabs>
            <w:rPr>
              <w:rFonts w:asciiTheme="minorHAnsi" w:eastAsiaTheme="minorEastAsia" w:hAnsiTheme="minorHAnsi" w:cstheme="minorBidi"/>
              <w:bCs w:val="0"/>
              <w:i w:val="0"/>
              <w:noProof/>
              <w:szCs w:val="22"/>
              <w:lang w:val="ro-RO" w:eastAsia="ro-RO"/>
            </w:rPr>
          </w:pPr>
          <w:r w:rsidRPr="00841D3E">
            <w:rPr>
              <w:rStyle w:val="Hyperlink"/>
              <w:noProof/>
            </w:rPr>
            <w:fldChar w:fldCharType="begin"/>
          </w:r>
          <w:r w:rsidRPr="00841D3E">
            <w:rPr>
              <w:rStyle w:val="Hyperlink"/>
              <w:noProof/>
            </w:rPr>
            <w:instrText xml:space="preserve"> </w:instrText>
          </w:r>
          <w:r>
            <w:rPr>
              <w:noProof/>
            </w:rPr>
            <w:instrText>HYPERLINK \l "_Toc116995961"</w:instrText>
          </w:r>
          <w:r w:rsidRPr="00841D3E">
            <w:rPr>
              <w:rStyle w:val="Hyperlink"/>
              <w:noProof/>
            </w:rPr>
            <w:instrText xml:space="preserve"> </w:instrText>
          </w:r>
          <w:r w:rsidRPr="00841D3E">
            <w:rPr>
              <w:rStyle w:val="Hyperlink"/>
              <w:noProof/>
            </w:rPr>
            <w:fldChar w:fldCharType="separate"/>
          </w:r>
          <w:r w:rsidRPr="00841D3E">
            <w:rPr>
              <w:rStyle w:val="Hyperlink"/>
              <w:rFonts w:cs="Times New Roman"/>
              <w:noProof/>
              <w:lang w:val="ro-RO"/>
            </w:rPr>
            <w:t>4.2.3 Sustenabilitate</w:t>
          </w:r>
          <w:r>
            <w:rPr>
              <w:noProof/>
              <w:webHidden/>
            </w:rPr>
            <w:tab/>
          </w:r>
          <w:r>
            <w:rPr>
              <w:noProof/>
              <w:webHidden/>
            </w:rPr>
            <w:fldChar w:fldCharType="begin"/>
          </w:r>
          <w:r>
            <w:rPr>
              <w:noProof/>
              <w:webHidden/>
            </w:rPr>
            <w:instrText xml:space="preserve"> PAGEREF _Toc116995961 \h </w:instrText>
          </w:r>
          <w:r>
            <w:rPr>
              <w:noProof/>
              <w:webHidden/>
            </w:rPr>
          </w:r>
          <w:r>
            <w:rPr>
              <w:noProof/>
              <w:webHidden/>
            </w:rPr>
            <w:fldChar w:fldCharType="separate"/>
          </w:r>
          <w:ins w:id="56" w:author="matei vadim" w:date="2022-10-18T16:28:00Z">
            <w:r w:rsidR="00F5694D">
              <w:rPr>
                <w:noProof/>
                <w:webHidden/>
              </w:rPr>
              <w:t>41</w:t>
            </w:r>
          </w:ins>
          <w:del w:id="57" w:author="matei vadim" w:date="2022-10-18T16:28:00Z">
            <w:r w:rsidDel="00F5694D">
              <w:rPr>
                <w:noProof/>
                <w:webHidden/>
              </w:rPr>
              <w:delText>42</w:delText>
            </w:r>
          </w:del>
          <w:r>
            <w:rPr>
              <w:noProof/>
              <w:webHidden/>
            </w:rPr>
            <w:fldChar w:fldCharType="end"/>
          </w:r>
          <w:r w:rsidRPr="00841D3E">
            <w:rPr>
              <w:rStyle w:val="Hyperlink"/>
              <w:noProof/>
            </w:rPr>
            <w:fldChar w:fldCharType="end"/>
          </w:r>
        </w:p>
        <w:p w14:paraId="6D3A8542" w14:textId="78BBB8C5" w:rsidR="00F0624B" w:rsidRDefault="00F0624B">
          <w:pPr>
            <w:pStyle w:val="TOC3"/>
            <w:tabs>
              <w:tab w:val="right" w:leader="dot" w:pos="9062"/>
            </w:tabs>
            <w:rPr>
              <w:rFonts w:asciiTheme="minorHAnsi" w:eastAsiaTheme="minorEastAsia" w:hAnsiTheme="minorHAnsi" w:cstheme="minorBidi"/>
              <w:bCs w:val="0"/>
              <w:i w:val="0"/>
              <w:noProof/>
              <w:szCs w:val="22"/>
              <w:lang w:val="ro-RO" w:eastAsia="ro-RO"/>
            </w:rPr>
          </w:pPr>
          <w:r w:rsidRPr="00841D3E">
            <w:rPr>
              <w:rStyle w:val="Hyperlink"/>
              <w:noProof/>
            </w:rPr>
            <w:fldChar w:fldCharType="begin"/>
          </w:r>
          <w:r w:rsidRPr="00841D3E">
            <w:rPr>
              <w:rStyle w:val="Hyperlink"/>
              <w:noProof/>
            </w:rPr>
            <w:instrText xml:space="preserve"> </w:instrText>
          </w:r>
          <w:r>
            <w:rPr>
              <w:noProof/>
            </w:rPr>
            <w:instrText>HYPERLINK \l "_Toc116995962"</w:instrText>
          </w:r>
          <w:r w:rsidRPr="00841D3E">
            <w:rPr>
              <w:rStyle w:val="Hyperlink"/>
              <w:noProof/>
            </w:rPr>
            <w:instrText xml:space="preserve"> </w:instrText>
          </w:r>
          <w:r w:rsidRPr="00841D3E">
            <w:rPr>
              <w:rStyle w:val="Hyperlink"/>
              <w:noProof/>
            </w:rPr>
            <w:fldChar w:fldCharType="separate"/>
          </w:r>
          <w:r w:rsidRPr="00841D3E">
            <w:rPr>
              <w:rStyle w:val="Hyperlink"/>
              <w:rFonts w:cs="Times New Roman"/>
              <w:noProof/>
              <w:lang w:val="ro-RO"/>
            </w:rPr>
            <w:t>4.2.4 Relevanţă</w:t>
          </w:r>
          <w:r>
            <w:rPr>
              <w:noProof/>
              <w:webHidden/>
            </w:rPr>
            <w:tab/>
          </w:r>
          <w:r>
            <w:rPr>
              <w:noProof/>
              <w:webHidden/>
            </w:rPr>
            <w:fldChar w:fldCharType="begin"/>
          </w:r>
          <w:r>
            <w:rPr>
              <w:noProof/>
              <w:webHidden/>
            </w:rPr>
            <w:instrText xml:space="preserve"> PAGEREF _Toc116995962 \h </w:instrText>
          </w:r>
          <w:r>
            <w:rPr>
              <w:noProof/>
              <w:webHidden/>
            </w:rPr>
          </w:r>
          <w:r>
            <w:rPr>
              <w:noProof/>
              <w:webHidden/>
            </w:rPr>
            <w:fldChar w:fldCharType="separate"/>
          </w:r>
          <w:ins w:id="58" w:author="matei vadim" w:date="2022-10-18T16:28:00Z">
            <w:r w:rsidR="00F5694D">
              <w:rPr>
                <w:noProof/>
                <w:webHidden/>
              </w:rPr>
              <w:t>41</w:t>
            </w:r>
          </w:ins>
          <w:del w:id="59" w:author="matei vadim" w:date="2022-10-18T16:28:00Z">
            <w:r w:rsidDel="00F5694D">
              <w:rPr>
                <w:noProof/>
                <w:webHidden/>
              </w:rPr>
              <w:delText>42</w:delText>
            </w:r>
          </w:del>
          <w:r>
            <w:rPr>
              <w:noProof/>
              <w:webHidden/>
            </w:rPr>
            <w:fldChar w:fldCharType="end"/>
          </w:r>
          <w:r w:rsidRPr="00841D3E">
            <w:rPr>
              <w:rStyle w:val="Hyperlink"/>
              <w:noProof/>
            </w:rPr>
            <w:fldChar w:fldCharType="end"/>
          </w:r>
        </w:p>
        <w:p w14:paraId="791713D5" w14:textId="54AC5E84" w:rsidR="00F0624B" w:rsidRDefault="00F0624B">
          <w:pPr>
            <w:pStyle w:val="TOC3"/>
            <w:tabs>
              <w:tab w:val="right" w:leader="dot" w:pos="9062"/>
            </w:tabs>
            <w:rPr>
              <w:rFonts w:asciiTheme="minorHAnsi" w:eastAsiaTheme="minorEastAsia" w:hAnsiTheme="minorHAnsi" w:cstheme="minorBidi"/>
              <w:bCs w:val="0"/>
              <w:i w:val="0"/>
              <w:noProof/>
              <w:szCs w:val="22"/>
              <w:lang w:val="ro-RO" w:eastAsia="ro-RO"/>
            </w:rPr>
          </w:pPr>
          <w:r w:rsidRPr="00841D3E">
            <w:rPr>
              <w:rStyle w:val="Hyperlink"/>
              <w:noProof/>
            </w:rPr>
            <w:fldChar w:fldCharType="begin"/>
          </w:r>
          <w:r w:rsidRPr="00841D3E">
            <w:rPr>
              <w:rStyle w:val="Hyperlink"/>
              <w:noProof/>
            </w:rPr>
            <w:instrText xml:space="preserve"> </w:instrText>
          </w:r>
          <w:r>
            <w:rPr>
              <w:noProof/>
            </w:rPr>
            <w:instrText>HYPERLINK \l "_Toc116995963"</w:instrText>
          </w:r>
          <w:r w:rsidRPr="00841D3E">
            <w:rPr>
              <w:rStyle w:val="Hyperlink"/>
              <w:noProof/>
            </w:rPr>
            <w:instrText xml:space="preserve"> </w:instrText>
          </w:r>
          <w:r w:rsidRPr="00841D3E">
            <w:rPr>
              <w:rStyle w:val="Hyperlink"/>
              <w:noProof/>
            </w:rPr>
            <w:fldChar w:fldCharType="separate"/>
          </w:r>
          <w:r w:rsidRPr="00841D3E">
            <w:rPr>
              <w:rStyle w:val="Hyperlink"/>
              <w:rFonts w:cs="Times New Roman"/>
              <w:noProof/>
              <w:lang w:val="ro-RO"/>
            </w:rPr>
            <w:t>4.2.5 Riscuri</w:t>
          </w:r>
          <w:r>
            <w:rPr>
              <w:noProof/>
              <w:webHidden/>
            </w:rPr>
            <w:tab/>
          </w:r>
          <w:r>
            <w:rPr>
              <w:noProof/>
              <w:webHidden/>
            </w:rPr>
            <w:fldChar w:fldCharType="begin"/>
          </w:r>
          <w:r>
            <w:rPr>
              <w:noProof/>
              <w:webHidden/>
            </w:rPr>
            <w:instrText xml:space="preserve"> PAGEREF _Toc116995963 \h </w:instrText>
          </w:r>
          <w:r>
            <w:rPr>
              <w:noProof/>
              <w:webHidden/>
            </w:rPr>
          </w:r>
          <w:r>
            <w:rPr>
              <w:noProof/>
              <w:webHidden/>
            </w:rPr>
            <w:fldChar w:fldCharType="separate"/>
          </w:r>
          <w:ins w:id="60" w:author="matei vadim" w:date="2022-10-18T16:28:00Z">
            <w:r w:rsidR="00F5694D">
              <w:rPr>
                <w:noProof/>
                <w:webHidden/>
              </w:rPr>
              <w:t>41</w:t>
            </w:r>
          </w:ins>
          <w:del w:id="61" w:author="matei vadim" w:date="2022-10-18T16:28:00Z">
            <w:r w:rsidDel="00F5694D">
              <w:rPr>
                <w:noProof/>
                <w:webHidden/>
              </w:rPr>
              <w:delText>42</w:delText>
            </w:r>
          </w:del>
          <w:r>
            <w:rPr>
              <w:noProof/>
              <w:webHidden/>
            </w:rPr>
            <w:fldChar w:fldCharType="end"/>
          </w:r>
          <w:r w:rsidRPr="00841D3E">
            <w:rPr>
              <w:rStyle w:val="Hyperlink"/>
              <w:noProof/>
            </w:rPr>
            <w:fldChar w:fldCharType="end"/>
          </w:r>
        </w:p>
        <w:p w14:paraId="0560D116" w14:textId="73B2DF04" w:rsidR="00F0624B" w:rsidRDefault="00F0624B">
          <w:pPr>
            <w:pStyle w:val="TOC3"/>
            <w:tabs>
              <w:tab w:val="right" w:leader="dot" w:pos="9062"/>
            </w:tabs>
            <w:rPr>
              <w:rFonts w:asciiTheme="minorHAnsi" w:eastAsiaTheme="minorEastAsia" w:hAnsiTheme="minorHAnsi" w:cstheme="minorBidi"/>
              <w:bCs w:val="0"/>
              <w:i w:val="0"/>
              <w:noProof/>
              <w:szCs w:val="22"/>
              <w:lang w:val="ro-RO" w:eastAsia="ro-RO"/>
            </w:rPr>
          </w:pPr>
          <w:r w:rsidRPr="00841D3E">
            <w:rPr>
              <w:rStyle w:val="Hyperlink"/>
              <w:noProof/>
            </w:rPr>
            <w:fldChar w:fldCharType="begin"/>
          </w:r>
          <w:r w:rsidRPr="00841D3E">
            <w:rPr>
              <w:rStyle w:val="Hyperlink"/>
              <w:noProof/>
            </w:rPr>
            <w:instrText xml:space="preserve"> </w:instrText>
          </w:r>
          <w:r>
            <w:rPr>
              <w:noProof/>
            </w:rPr>
            <w:instrText>HYPERLINK \l "_Toc116995964"</w:instrText>
          </w:r>
          <w:r w:rsidRPr="00841D3E">
            <w:rPr>
              <w:rStyle w:val="Hyperlink"/>
              <w:noProof/>
            </w:rPr>
            <w:instrText xml:space="preserve"> </w:instrText>
          </w:r>
          <w:r w:rsidRPr="00841D3E">
            <w:rPr>
              <w:rStyle w:val="Hyperlink"/>
              <w:noProof/>
            </w:rPr>
            <w:fldChar w:fldCharType="separate"/>
          </w:r>
          <w:r w:rsidRPr="00841D3E">
            <w:rPr>
              <w:rStyle w:val="Hyperlink"/>
              <w:rFonts w:cs="Times New Roman"/>
              <w:noProof/>
              <w:lang w:val="ro-RO"/>
            </w:rPr>
            <w:t>4.2.6 Complementaritate</w:t>
          </w:r>
          <w:r>
            <w:rPr>
              <w:noProof/>
              <w:webHidden/>
            </w:rPr>
            <w:tab/>
          </w:r>
          <w:r>
            <w:rPr>
              <w:noProof/>
              <w:webHidden/>
            </w:rPr>
            <w:fldChar w:fldCharType="begin"/>
          </w:r>
          <w:r>
            <w:rPr>
              <w:noProof/>
              <w:webHidden/>
            </w:rPr>
            <w:instrText xml:space="preserve"> PAGEREF _Toc116995964 \h </w:instrText>
          </w:r>
          <w:r>
            <w:rPr>
              <w:noProof/>
              <w:webHidden/>
            </w:rPr>
          </w:r>
          <w:r>
            <w:rPr>
              <w:noProof/>
              <w:webHidden/>
            </w:rPr>
            <w:fldChar w:fldCharType="separate"/>
          </w:r>
          <w:ins w:id="62" w:author="matei vadim" w:date="2022-10-18T16:28:00Z">
            <w:r w:rsidR="00F5694D">
              <w:rPr>
                <w:noProof/>
                <w:webHidden/>
              </w:rPr>
              <w:t>41</w:t>
            </w:r>
          </w:ins>
          <w:del w:id="63" w:author="matei vadim" w:date="2022-10-18T16:28:00Z">
            <w:r w:rsidDel="00F5694D">
              <w:rPr>
                <w:noProof/>
                <w:webHidden/>
              </w:rPr>
              <w:delText>42</w:delText>
            </w:r>
          </w:del>
          <w:r>
            <w:rPr>
              <w:noProof/>
              <w:webHidden/>
            </w:rPr>
            <w:fldChar w:fldCharType="end"/>
          </w:r>
          <w:r w:rsidRPr="00841D3E">
            <w:rPr>
              <w:rStyle w:val="Hyperlink"/>
              <w:noProof/>
            </w:rPr>
            <w:fldChar w:fldCharType="end"/>
          </w:r>
        </w:p>
        <w:p w14:paraId="6E41F276" w14:textId="3022A054" w:rsidR="00F0624B" w:rsidRDefault="00F0624B">
          <w:pPr>
            <w:pStyle w:val="TOC3"/>
            <w:tabs>
              <w:tab w:val="right" w:leader="dot" w:pos="9062"/>
            </w:tabs>
            <w:rPr>
              <w:rFonts w:asciiTheme="minorHAnsi" w:eastAsiaTheme="minorEastAsia" w:hAnsiTheme="minorHAnsi" w:cstheme="minorBidi"/>
              <w:bCs w:val="0"/>
              <w:i w:val="0"/>
              <w:noProof/>
              <w:szCs w:val="22"/>
              <w:lang w:val="ro-RO" w:eastAsia="ro-RO"/>
            </w:rPr>
          </w:pPr>
          <w:r w:rsidRPr="00841D3E">
            <w:rPr>
              <w:rStyle w:val="Hyperlink"/>
              <w:noProof/>
            </w:rPr>
            <w:fldChar w:fldCharType="begin"/>
          </w:r>
          <w:r w:rsidRPr="00841D3E">
            <w:rPr>
              <w:rStyle w:val="Hyperlink"/>
              <w:noProof/>
            </w:rPr>
            <w:instrText xml:space="preserve"> </w:instrText>
          </w:r>
          <w:r>
            <w:rPr>
              <w:noProof/>
            </w:rPr>
            <w:instrText>HYPERLINK \l "_Toc116995965"</w:instrText>
          </w:r>
          <w:r w:rsidRPr="00841D3E">
            <w:rPr>
              <w:rStyle w:val="Hyperlink"/>
              <w:noProof/>
            </w:rPr>
            <w:instrText xml:space="preserve"> </w:instrText>
          </w:r>
          <w:r w:rsidRPr="00841D3E">
            <w:rPr>
              <w:rStyle w:val="Hyperlink"/>
              <w:noProof/>
            </w:rPr>
            <w:fldChar w:fldCharType="separate"/>
          </w:r>
          <w:r w:rsidRPr="00841D3E">
            <w:rPr>
              <w:rStyle w:val="Hyperlink"/>
              <w:rFonts w:cs="Times New Roman"/>
              <w:noProof/>
              <w:lang w:val="ro-RO"/>
            </w:rPr>
            <w:t>4.2.7 Aplicarea principiilor orizontale</w:t>
          </w:r>
          <w:r>
            <w:rPr>
              <w:noProof/>
              <w:webHidden/>
            </w:rPr>
            <w:tab/>
          </w:r>
          <w:r>
            <w:rPr>
              <w:noProof/>
              <w:webHidden/>
            </w:rPr>
            <w:fldChar w:fldCharType="begin"/>
          </w:r>
          <w:r>
            <w:rPr>
              <w:noProof/>
              <w:webHidden/>
            </w:rPr>
            <w:instrText xml:space="preserve"> PAGEREF _Toc116995965 \h </w:instrText>
          </w:r>
          <w:r>
            <w:rPr>
              <w:noProof/>
              <w:webHidden/>
            </w:rPr>
          </w:r>
          <w:r>
            <w:rPr>
              <w:noProof/>
              <w:webHidden/>
            </w:rPr>
            <w:fldChar w:fldCharType="separate"/>
          </w:r>
          <w:ins w:id="64" w:author="matei vadim" w:date="2022-10-18T16:28:00Z">
            <w:r w:rsidR="00F5694D">
              <w:rPr>
                <w:noProof/>
                <w:webHidden/>
              </w:rPr>
              <w:t>42</w:t>
            </w:r>
          </w:ins>
          <w:del w:id="65" w:author="matei vadim" w:date="2022-10-18T16:28:00Z">
            <w:r w:rsidDel="00F5694D">
              <w:rPr>
                <w:noProof/>
                <w:webHidden/>
              </w:rPr>
              <w:delText>43</w:delText>
            </w:r>
          </w:del>
          <w:r>
            <w:rPr>
              <w:noProof/>
              <w:webHidden/>
            </w:rPr>
            <w:fldChar w:fldCharType="end"/>
          </w:r>
          <w:r w:rsidRPr="00841D3E">
            <w:rPr>
              <w:rStyle w:val="Hyperlink"/>
              <w:noProof/>
            </w:rPr>
            <w:fldChar w:fldCharType="end"/>
          </w:r>
        </w:p>
        <w:p w14:paraId="72FF7EEB" w14:textId="3B6D845E" w:rsidR="00F0624B" w:rsidRDefault="00F0624B">
          <w:pPr>
            <w:pStyle w:val="TOC3"/>
            <w:tabs>
              <w:tab w:val="right" w:leader="dot" w:pos="9062"/>
            </w:tabs>
            <w:rPr>
              <w:rFonts w:asciiTheme="minorHAnsi" w:eastAsiaTheme="minorEastAsia" w:hAnsiTheme="minorHAnsi" w:cstheme="minorBidi"/>
              <w:bCs w:val="0"/>
              <w:i w:val="0"/>
              <w:noProof/>
              <w:szCs w:val="22"/>
              <w:lang w:val="ro-RO" w:eastAsia="ro-RO"/>
            </w:rPr>
          </w:pPr>
          <w:r w:rsidRPr="00841D3E">
            <w:rPr>
              <w:rStyle w:val="Hyperlink"/>
              <w:noProof/>
            </w:rPr>
            <w:fldChar w:fldCharType="begin"/>
          </w:r>
          <w:r w:rsidRPr="00841D3E">
            <w:rPr>
              <w:rStyle w:val="Hyperlink"/>
              <w:noProof/>
            </w:rPr>
            <w:instrText xml:space="preserve"> </w:instrText>
          </w:r>
          <w:r>
            <w:rPr>
              <w:noProof/>
            </w:rPr>
            <w:instrText>HYPERLINK \l "_Toc116995966"</w:instrText>
          </w:r>
          <w:r w:rsidRPr="00841D3E">
            <w:rPr>
              <w:rStyle w:val="Hyperlink"/>
              <w:noProof/>
            </w:rPr>
            <w:instrText xml:space="preserve"> </w:instrText>
          </w:r>
          <w:r w:rsidRPr="00841D3E">
            <w:rPr>
              <w:rStyle w:val="Hyperlink"/>
              <w:noProof/>
            </w:rPr>
            <w:fldChar w:fldCharType="separate"/>
          </w:r>
          <w:r w:rsidRPr="00841D3E">
            <w:rPr>
              <w:rStyle w:val="Hyperlink"/>
              <w:rFonts w:cs="Times New Roman"/>
              <w:noProof/>
              <w:lang w:val="ro-RO"/>
            </w:rPr>
            <w:t>4.2.8 Descrierea investiţiei</w:t>
          </w:r>
          <w:r>
            <w:rPr>
              <w:noProof/>
              <w:webHidden/>
            </w:rPr>
            <w:tab/>
          </w:r>
          <w:r>
            <w:rPr>
              <w:noProof/>
              <w:webHidden/>
            </w:rPr>
            <w:fldChar w:fldCharType="begin"/>
          </w:r>
          <w:r>
            <w:rPr>
              <w:noProof/>
              <w:webHidden/>
            </w:rPr>
            <w:instrText xml:space="preserve"> PAGEREF _Toc116995966 \h </w:instrText>
          </w:r>
          <w:r>
            <w:rPr>
              <w:noProof/>
              <w:webHidden/>
            </w:rPr>
          </w:r>
          <w:r>
            <w:rPr>
              <w:noProof/>
              <w:webHidden/>
            </w:rPr>
            <w:fldChar w:fldCharType="separate"/>
          </w:r>
          <w:ins w:id="66" w:author="matei vadim" w:date="2022-10-18T16:28:00Z">
            <w:r w:rsidR="00F5694D">
              <w:rPr>
                <w:noProof/>
                <w:webHidden/>
              </w:rPr>
              <w:t>43</w:t>
            </w:r>
          </w:ins>
          <w:del w:id="67" w:author="matei vadim" w:date="2022-10-18T16:28:00Z">
            <w:r w:rsidDel="00F5694D">
              <w:rPr>
                <w:noProof/>
                <w:webHidden/>
              </w:rPr>
              <w:delText>44</w:delText>
            </w:r>
          </w:del>
          <w:r>
            <w:rPr>
              <w:noProof/>
              <w:webHidden/>
            </w:rPr>
            <w:fldChar w:fldCharType="end"/>
          </w:r>
          <w:r w:rsidRPr="00841D3E">
            <w:rPr>
              <w:rStyle w:val="Hyperlink"/>
              <w:noProof/>
            </w:rPr>
            <w:fldChar w:fldCharType="end"/>
          </w:r>
        </w:p>
        <w:p w14:paraId="4EB4E67F" w14:textId="737BD96B" w:rsidR="00F0624B" w:rsidRDefault="00F0624B">
          <w:pPr>
            <w:pStyle w:val="TOC3"/>
            <w:tabs>
              <w:tab w:val="right" w:leader="dot" w:pos="9062"/>
            </w:tabs>
            <w:rPr>
              <w:rFonts w:asciiTheme="minorHAnsi" w:eastAsiaTheme="minorEastAsia" w:hAnsiTheme="minorHAnsi" w:cstheme="minorBidi"/>
              <w:bCs w:val="0"/>
              <w:i w:val="0"/>
              <w:noProof/>
              <w:szCs w:val="22"/>
              <w:lang w:val="ro-RO" w:eastAsia="ro-RO"/>
            </w:rPr>
          </w:pPr>
          <w:r w:rsidRPr="00841D3E">
            <w:rPr>
              <w:rStyle w:val="Hyperlink"/>
              <w:noProof/>
            </w:rPr>
            <w:fldChar w:fldCharType="begin"/>
          </w:r>
          <w:r w:rsidRPr="00841D3E">
            <w:rPr>
              <w:rStyle w:val="Hyperlink"/>
              <w:noProof/>
            </w:rPr>
            <w:instrText xml:space="preserve"> </w:instrText>
          </w:r>
          <w:r>
            <w:rPr>
              <w:noProof/>
            </w:rPr>
            <w:instrText>HYPERLINK \l "_Toc116995967"</w:instrText>
          </w:r>
          <w:r w:rsidRPr="00841D3E">
            <w:rPr>
              <w:rStyle w:val="Hyperlink"/>
              <w:noProof/>
            </w:rPr>
            <w:instrText xml:space="preserve"> </w:instrText>
          </w:r>
          <w:r w:rsidRPr="00841D3E">
            <w:rPr>
              <w:rStyle w:val="Hyperlink"/>
              <w:noProof/>
            </w:rPr>
            <w:fldChar w:fldCharType="separate"/>
          </w:r>
          <w:r w:rsidRPr="00841D3E">
            <w:rPr>
              <w:rStyle w:val="Hyperlink"/>
              <w:rFonts w:cs="Times New Roman"/>
              <w:noProof/>
              <w:lang w:val="ro-RO"/>
            </w:rPr>
            <w:t>4.2.9 Evaluarea Impactului asupra Mediului (EIM) și respectarea principiului DNSH</w:t>
          </w:r>
          <w:r>
            <w:rPr>
              <w:noProof/>
              <w:webHidden/>
            </w:rPr>
            <w:tab/>
          </w:r>
          <w:r>
            <w:rPr>
              <w:noProof/>
              <w:webHidden/>
            </w:rPr>
            <w:fldChar w:fldCharType="begin"/>
          </w:r>
          <w:r>
            <w:rPr>
              <w:noProof/>
              <w:webHidden/>
            </w:rPr>
            <w:instrText xml:space="preserve"> PAGEREF _Toc116995967 \h </w:instrText>
          </w:r>
          <w:r>
            <w:rPr>
              <w:noProof/>
              <w:webHidden/>
            </w:rPr>
          </w:r>
          <w:r>
            <w:rPr>
              <w:noProof/>
              <w:webHidden/>
            </w:rPr>
            <w:fldChar w:fldCharType="separate"/>
          </w:r>
          <w:ins w:id="68" w:author="matei vadim" w:date="2022-10-18T16:28:00Z">
            <w:r w:rsidR="00F5694D">
              <w:rPr>
                <w:noProof/>
                <w:webHidden/>
              </w:rPr>
              <w:t>43</w:t>
            </w:r>
          </w:ins>
          <w:del w:id="69" w:author="matei vadim" w:date="2022-10-18T16:28:00Z">
            <w:r w:rsidDel="00F5694D">
              <w:rPr>
                <w:noProof/>
                <w:webHidden/>
              </w:rPr>
              <w:delText>44</w:delText>
            </w:r>
          </w:del>
          <w:r>
            <w:rPr>
              <w:noProof/>
              <w:webHidden/>
            </w:rPr>
            <w:fldChar w:fldCharType="end"/>
          </w:r>
          <w:r w:rsidRPr="00841D3E">
            <w:rPr>
              <w:rStyle w:val="Hyperlink"/>
              <w:noProof/>
            </w:rPr>
            <w:fldChar w:fldCharType="end"/>
          </w:r>
        </w:p>
        <w:p w14:paraId="0CFB69FC" w14:textId="7150E4D0" w:rsidR="00F0624B" w:rsidRDefault="00F0624B">
          <w:pPr>
            <w:pStyle w:val="TOC3"/>
            <w:tabs>
              <w:tab w:val="right" w:leader="dot" w:pos="9062"/>
            </w:tabs>
            <w:rPr>
              <w:rFonts w:asciiTheme="minorHAnsi" w:eastAsiaTheme="minorEastAsia" w:hAnsiTheme="minorHAnsi" w:cstheme="minorBidi"/>
              <w:bCs w:val="0"/>
              <w:i w:val="0"/>
              <w:noProof/>
              <w:szCs w:val="22"/>
              <w:lang w:val="ro-RO" w:eastAsia="ro-RO"/>
            </w:rPr>
          </w:pPr>
          <w:r w:rsidRPr="00841D3E">
            <w:rPr>
              <w:rStyle w:val="Hyperlink"/>
              <w:noProof/>
            </w:rPr>
            <w:fldChar w:fldCharType="begin"/>
          </w:r>
          <w:r w:rsidRPr="00841D3E">
            <w:rPr>
              <w:rStyle w:val="Hyperlink"/>
              <w:noProof/>
            </w:rPr>
            <w:instrText xml:space="preserve"> </w:instrText>
          </w:r>
          <w:r>
            <w:rPr>
              <w:noProof/>
            </w:rPr>
            <w:instrText>HYPERLINK \l "_Toc116995968"</w:instrText>
          </w:r>
          <w:r w:rsidRPr="00841D3E">
            <w:rPr>
              <w:rStyle w:val="Hyperlink"/>
              <w:noProof/>
            </w:rPr>
            <w:instrText xml:space="preserve"> </w:instrText>
          </w:r>
          <w:r w:rsidRPr="00841D3E">
            <w:rPr>
              <w:rStyle w:val="Hyperlink"/>
              <w:noProof/>
            </w:rPr>
            <w:fldChar w:fldCharType="separate"/>
          </w:r>
          <w:r w:rsidRPr="00841D3E">
            <w:rPr>
              <w:rStyle w:val="Hyperlink"/>
              <w:rFonts w:cs="Times New Roman"/>
              <w:noProof/>
              <w:lang w:val="ro-RO"/>
            </w:rPr>
            <w:t>4.2.10 Studiul de fezabilitate</w:t>
          </w:r>
          <w:r>
            <w:rPr>
              <w:noProof/>
              <w:webHidden/>
            </w:rPr>
            <w:tab/>
          </w:r>
          <w:r>
            <w:rPr>
              <w:noProof/>
              <w:webHidden/>
            </w:rPr>
            <w:fldChar w:fldCharType="begin"/>
          </w:r>
          <w:r>
            <w:rPr>
              <w:noProof/>
              <w:webHidden/>
            </w:rPr>
            <w:instrText xml:space="preserve"> PAGEREF _Toc116995968 \h </w:instrText>
          </w:r>
          <w:r>
            <w:rPr>
              <w:noProof/>
              <w:webHidden/>
            </w:rPr>
          </w:r>
          <w:r>
            <w:rPr>
              <w:noProof/>
              <w:webHidden/>
            </w:rPr>
            <w:fldChar w:fldCharType="separate"/>
          </w:r>
          <w:ins w:id="70" w:author="matei vadim" w:date="2022-10-18T16:28:00Z">
            <w:r w:rsidR="00F5694D">
              <w:rPr>
                <w:noProof/>
                <w:webHidden/>
              </w:rPr>
              <w:t>47</w:t>
            </w:r>
          </w:ins>
          <w:del w:id="71" w:author="matei vadim" w:date="2022-10-18T16:28:00Z">
            <w:r w:rsidDel="00F5694D">
              <w:rPr>
                <w:noProof/>
                <w:webHidden/>
              </w:rPr>
              <w:delText>48</w:delText>
            </w:r>
          </w:del>
          <w:r>
            <w:rPr>
              <w:noProof/>
              <w:webHidden/>
            </w:rPr>
            <w:fldChar w:fldCharType="end"/>
          </w:r>
          <w:r w:rsidRPr="00841D3E">
            <w:rPr>
              <w:rStyle w:val="Hyperlink"/>
              <w:noProof/>
            </w:rPr>
            <w:fldChar w:fldCharType="end"/>
          </w:r>
        </w:p>
        <w:p w14:paraId="241DA5D7" w14:textId="47670502" w:rsidR="00F0624B" w:rsidRDefault="00F0624B">
          <w:pPr>
            <w:pStyle w:val="TOC3"/>
            <w:tabs>
              <w:tab w:val="right" w:leader="dot" w:pos="9062"/>
            </w:tabs>
            <w:rPr>
              <w:rFonts w:asciiTheme="minorHAnsi" w:eastAsiaTheme="minorEastAsia" w:hAnsiTheme="minorHAnsi" w:cstheme="minorBidi"/>
              <w:bCs w:val="0"/>
              <w:i w:val="0"/>
              <w:noProof/>
              <w:szCs w:val="22"/>
              <w:lang w:val="ro-RO" w:eastAsia="ro-RO"/>
            </w:rPr>
          </w:pPr>
          <w:r w:rsidRPr="00841D3E">
            <w:rPr>
              <w:rStyle w:val="Hyperlink"/>
              <w:noProof/>
            </w:rPr>
            <w:fldChar w:fldCharType="begin"/>
          </w:r>
          <w:r w:rsidRPr="00841D3E">
            <w:rPr>
              <w:rStyle w:val="Hyperlink"/>
              <w:noProof/>
            </w:rPr>
            <w:instrText xml:space="preserve"> </w:instrText>
          </w:r>
          <w:r>
            <w:rPr>
              <w:noProof/>
            </w:rPr>
            <w:instrText>HYPERLINK \l "_Toc116995969"</w:instrText>
          </w:r>
          <w:r w:rsidRPr="00841D3E">
            <w:rPr>
              <w:rStyle w:val="Hyperlink"/>
              <w:noProof/>
            </w:rPr>
            <w:instrText xml:space="preserve"> </w:instrText>
          </w:r>
          <w:r w:rsidRPr="00841D3E">
            <w:rPr>
              <w:rStyle w:val="Hyperlink"/>
              <w:noProof/>
            </w:rPr>
            <w:fldChar w:fldCharType="separate"/>
          </w:r>
          <w:r w:rsidRPr="00841D3E">
            <w:rPr>
              <w:rStyle w:val="Hyperlink"/>
              <w:rFonts w:cs="Times New Roman"/>
              <w:noProof/>
              <w:lang w:val="ro-RO"/>
            </w:rPr>
            <w:t>4.2.11 Analiza Cost- Beneficiu</w:t>
          </w:r>
          <w:r>
            <w:rPr>
              <w:noProof/>
              <w:webHidden/>
            </w:rPr>
            <w:tab/>
          </w:r>
          <w:r>
            <w:rPr>
              <w:noProof/>
              <w:webHidden/>
            </w:rPr>
            <w:fldChar w:fldCharType="begin"/>
          </w:r>
          <w:r>
            <w:rPr>
              <w:noProof/>
              <w:webHidden/>
            </w:rPr>
            <w:instrText xml:space="preserve"> PAGEREF _Toc116995969 \h </w:instrText>
          </w:r>
          <w:r>
            <w:rPr>
              <w:noProof/>
              <w:webHidden/>
            </w:rPr>
          </w:r>
          <w:r>
            <w:rPr>
              <w:noProof/>
              <w:webHidden/>
            </w:rPr>
            <w:fldChar w:fldCharType="separate"/>
          </w:r>
          <w:ins w:id="72" w:author="matei vadim" w:date="2022-10-18T16:28:00Z">
            <w:r w:rsidR="00F5694D">
              <w:rPr>
                <w:noProof/>
                <w:webHidden/>
              </w:rPr>
              <w:t>48</w:t>
            </w:r>
          </w:ins>
          <w:del w:id="73" w:author="matei vadim" w:date="2022-10-18T16:28:00Z">
            <w:r w:rsidDel="00F5694D">
              <w:rPr>
                <w:noProof/>
                <w:webHidden/>
              </w:rPr>
              <w:delText>49</w:delText>
            </w:r>
          </w:del>
          <w:r>
            <w:rPr>
              <w:noProof/>
              <w:webHidden/>
            </w:rPr>
            <w:fldChar w:fldCharType="end"/>
          </w:r>
          <w:r w:rsidRPr="00841D3E">
            <w:rPr>
              <w:rStyle w:val="Hyperlink"/>
              <w:noProof/>
            </w:rPr>
            <w:fldChar w:fldCharType="end"/>
          </w:r>
        </w:p>
        <w:p w14:paraId="206FF2E9" w14:textId="56380AE5" w:rsidR="00F0624B" w:rsidRDefault="00F0624B">
          <w:pPr>
            <w:pStyle w:val="TOC3"/>
            <w:tabs>
              <w:tab w:val="right" w:leader="dot" w:pos="9062"/>
            </w:tabs>
            <w:rPr>
              <w:rFonts w:asciiTheme="minorHAnsi" w:eastAsiaTheme="minorEastAsia" w:hAnsiTheme="minorHAnsi" w:cstheme="minorBidi"/>
              <w:bCs w:val="0"/>
              <w:i w:val="0"/>
              <w:noProof/>
              <w:szCs w:val="22"/>
              <w:lang w:val="ro-RO" w:eastAsia="ro-RO"/>
            </w:rPr>
          </w:pPr>
          <w:r w:rsidRPr="00841D3E">
            <w:rPr>
              <w:rStyle w:val="Hyperlink"/>
              <w:noProof/>
            </w:rPr>
            <w:fldChar w:fldCharType="begin"/>
          </w:r>
          <w:r w:rsidRPr="00841D3E">
            <w:rPr>
              <w:rStyle w:val="Hyperlink"/>
              <w:noProof/>
            </w:rPr>
            <w:instrText xml:space="preserve"> </w:instrText>
          </w:r>
          <w:r>
            <w:rPr>
              <w:noProof/>
            </w:rPr>
            <w:instrText>HYPERLINK \l "_Toc116995970"</w:instrText>
          </w:r>
          <w:r w:rsidRPr="00841D3E">
            <w:rPr>
              <w:rStyle w:val="Hyperlink"/>
              <w:noProof/>
            </w:rPr>
            <w:instrText xml:space="preserve"> </w:instrText>
          </w:r>
          <w:r w:rsidRPr="00841D3E">
            <w:rPr>
              <w:rStyle w:val="Hyperlink"/>
              <w:noProof/>
            </w:rPr>
            <w:fldChar w:fldCharType="separate"/>
          </w:r>
          <w:r w:rsidRPr="00841D3E">
            <w:rPr>
              <w:rStyle w:val="Hyperlink"/>
              <w:rFonts w:cs="Times New Roman"/>
              <w:noProof/>
              <w:lang w:val="ro-RO" w:eastAsia="ro-RO"/>
            </w:rPr>
            <w:t>4.2.12. Managementul de proiect</w:t>
          </w:r>
          <w:r>
            <w:rPr>
              <w:noProof/>
              <w:webHidden/>
            </w:rPr>
            <w:tab/>
          </w:r>
          <w:r>
            <w:rPr>
              <w:noProof/>
              <w:webHidden/>
            </w:rPr>
            <w:fldChar w:fldCharType="begin"/>
          </w:r>
          <w:r>
            <w:rPr>
              <w:noProof/>
              <w:webHidden/>
            </w:rPr>
            <w:instrText xml:space="preserve"> PAGEREF _Toc116995970 \h </w:instrText>
          </w:r>
          <w:r>
            <w:rPr>
              <w:noProof/>
              <w:webHidden/>
            </w:rPr>
          </w:r>
          <w:r>
            <w:rPr>
              <w:noProof/>
              <w:webHidden/>
            </w:rPr>
            <w:fldChar w:fldCharType="separate"/>
          </w:r>
          <w:ins w:id="74" w:author="matei vadim" w:date="2022-10-18T16:28:00Z">
            <w:r w:rsidR="00F5694D">
              <w:rPr>
                <w:noProof/>
                <w:webHidden/>
              </w:rPr>
              <w:t>54</w:t>
            </w:r>
          </w:ins>
          <w:del w:id="75" w:author="matei vadim" w:date="2022-10-18T16:28:00Z">
            <w:r w:rsidDel="00F5694D">
              <w:rPr>
                <w:noProof/>
                <w:webHidden/>
              </w:rPr>
              <w:delText>55</w:delText>
            </w:r>
          </w:del>
          <w:r>
            <w:rPr>
              <w:noProof/>
              <w:webHidden/>
            </w:rPr>
            <w:fldChar w:fldCharType="end"/>
          </w:r>
          <w:r w:rsidRPr="00841D3E">
            <w:rPr>
              <w:rStyle w:val="Hyperlink"/>
              <w:noProof/>
            </w:rPr>
            <w:fldChar w:fldCharType="end"/>
          </w:r>
        </w:p>
        <w:p w14:paraId="01C6AB44" w14:textId="3F06E5FB" w:rsidR="00F0624B" w:rsidRDefault="00F0624B">
          <w:pPr>
            <w:pStyle w:val="TOC3"/>
            <w:tabs>
              <w:tab w:val="right" w:leader="dot" w:pos="9062"/>
            </w:tabs>
            <w:rPr>
              <w:rFonts w:asciiTheme="minorHAnsi" w:eastAsiaTheme="minorEastAsia" w:hAnsiTheme="minorHAnsi" w:cstheme="minorBidi"/>
              <w:bCs w:val="0"/>
              <w:i w:val="0"/>
              <w:noProof/>
              <w:szCs w:val="22"/>
              <w:lang w:val="ro-RO" w:eastAsia="ro-RO"/>
            </w:rPr>
          </w:pPr>
          <w:r w:rsidRPr="00841D3E">
            <w:rPr>
              <w:rStyle w:val="Hyperlink"/>
              <w:noProof/>
            </w:rPr>
            <w:fldChar w:fldCharType="begin"/>
          </w:r>
          <w:r w:rsidRPr="00841D3E">
            <w:rPr>
              <w:rStyle w:val="Hyperlink"/>
              <w:noProof/>
            </w:rPr>
            <w:instrText xml:space="preserve"> </w:instrText>
          </w:r>
          <w:r>
            <w:rPr>
              <w:noProof/>
            </w:rPr>
            <w:instrText>HYPERLINK \l "_Toc116995971"</w:instrText>
          </w:r>
          <w:r w:rsidRPr="00841D3E">
            <w:rPr>
              <w:rStyle w:val="Hyperlink"/>
              <w:noProof/>
            </w:rPr>
            <w:instrText xml:space="preserve"> </w:instrText>
          </w:r>
          <w:r w:rsidRPr="00841D3E">
            <w:rPr>
              <w:rStyle w:val="Hyperlink"/>
              <w:noProof/>
            </w:rPr>
            <w:fldChar w:fldCharType="separate"/>
          </w:r>
          <w:r w:rsidRPr="00841D3E">
            <w:rPr>
              <w:rStyle w:val="Hyperlink"/>
              <w:rFonts w:cs="Times New Roman"/>
              <w:noProof/>
              <w:lang w:val="ro-RO"/>
            </w:rPr>
            <w:t>4.2.13. Elaborarea bugetului şi categoriile de cheltuieli</w:t>
          </w:r>
          <w:r>
            <w:rPr>
              <w:noProof/>
              <w:webHidden/>
            </w:rPr>
            <w:tab/>
          </w:r>
          <w:r>
            <w:rPr>
              <w:noProof/>
              <w:webHidden/>
            </w:rPr>
            <w:fldChar w:fldCharType="begin"/>
          </w:r>
          <w:r>
            <w:rPr>
              <w:noProof/>
              <w:webHidden/>
            </w:rPr>
            <w:instrText xml:space="preserve"> PAGEREF _Toc116995971 \h </w:instrText>
          </w:r>
          <w:r>
            <w:rPr>
              <w:noProof/>
              <w:webHidden/>
            </w:rPr>
          </w:r>
          <w:r>
            <w:rPr>
              <w:noProof/>
              <w:webHidden/>
            </w:rPr>
            <w:fldChar w:fldCharType="separate"/>
          </w:r>
          <w:ins w:id="76" w:author="matei vadim" w:date="2022-10-18T16:28:00Z">
            <w:r w:rsidR="00F5694D">
              <w:rPr>
                <w:noProof/>
                <w:webHidden/>
              </w:rPr>
              <w:t>55</w:t>
            </w:r>
          </w:ins>
          <w:del w:id="77" w:author="matei vadim" w:date="2022-10-18T16:28:00Z">
            <w:r w:rsidDel="00F5694D">
              <w:rPr>
                <w:noProof/>
                <w:webHidden/>
              </w:rPr>
              <w:delText>56</w:delText>
            </w:r>
          </w:del>
          <w:r>
            <w:rPr>
              <w:noProof/>
              <w:webHidden/>
            </w:rPr>
            <w:fldChar w:fldCharType="end"/>
          </w:r>
          <w:r w:rsidRPr="00841D3E">
            <w:rPr>
              <w:rStyle w:val="Hyperlink"/>
              <w:noProof/>
            </w:rPr>
            <w:fldChar w:fldCharType="end"/>
          </w:r>
        </w:p>
        <w:p w14:paraId="3DA50248" w14:textId="06B1B284" w:rsidR="00F0624B" w:rsidRDefault="00F0624B">
          <w:pPr>
            <w:pStyle w:val="TOC3"/>
            <w:tabs>
              <w:tab w:val="right" w:leader="dot" w:pos="9062"/>
            </w:tabs>
            <w:rPr>
              <w:rFonts w:asciiTheme="minorHAnsi" w:eastAsiaTheme="minorEastAsia" w:hAnsiTheme="minorHAnsi" w:cstheme="minorBidi"/>
              <w:bCs w:val="0"/>
              <w:i w:val="0"/>
              <w:noProof/>
              <w:szCs w:val="22"/>
              <w:lang w:val="ro-RO" w:eastAsia="ro-RO"/>
            </w:rPr>
          </w:pPr>
          <w:r w:rsidRPr="00841D3E">
            <w:rPr>
              <w:rStyle w:val="Hyperlink"/>
              <w:noProof/>
            </w:rPr>
            <w:fldChar w:fldCharType="begin"/>
          </w:r>
          <w:r w:rsidRPr="00841D3E">
            <w:rPr>
              <w:rStyle w:val="Hyperlink"/>
              <w:noProof/>
            </w:rPr>
            <w:instrText xml:space="preserve"> </w:instrText>
          </w:r>
          <w:r>
            <w:rPr>
              <w:noProof/>
            </w:rPr>
            <w:instrText>HYPERLINK \l "_Toc116995972"</w:instrText>
          </w:r>
          <w:r w:rsidRPr="00841D3E">
            <w:rPr>
              <w:rStyle w:val="Hyperlink"/>
              <w:noProof/>
            </w:rPr>
            <w:instrText xml:space="preserve"> </w:instrText>
          </w:r>
          <w:r w:rsidRPr="00841D3E">
            <w:rPr>
              <w:rStyle w:val="Hyperlink"/>
              <w:noProof/>
            </w:rPr>
            <w:fldChar w:fldCharType="separate"/>
          </w:r>
          <w:r w:rsidRPr="00841D3E">
            <w:rPr>
              <w:rStyle w:val="Hyperlink"/>
              <w:rFonts w:cs="Times New Roman"/>
              <w:noProof/>
              <w:lang w:val="ro-RO"/>
            </w:rPr>
            <w:t>4.2.14 Contribuția proiectului la tranziția verde</w:t>
          </w:r>
          <w:r>
            <w:rPr>
              <w:noProof/>
              <w:webHidden/>
            </w:rPr>
            <w:tab/>
          </w:r>
          <w:r>
            <w:rPr>
              <w:noProof/>
              <w:webHidden/>
            </w:rPr>
            <w:fldChar w:fldCharType="begin"/>
          </w:r>
          <w:r>
            <w:rPr>
              <w:noProof/>
              <w:webHidden/>
            </w:rPr>
            <w:instrText xml:space="preserve"> PAGEREF _Toc116995972 \h </w:instrText>
          </w:r>
          <w:r>
            <w:rPr>
              <w:noProof/>
              <w:webHidden/>
            </w:rPr>
          </w:r>
          <w:r>
            <w:rPr>
              <w:noProof/>
              <w:webHidden/>
            </w:rPr>
            <w:fldChar w:fldCharType="separate"/>
          </w:r>
          <w:ins w:id="78" w:author="matei vadim" w:date="2022-10-18T16:28:00Z">
            <w:r w:rsidR="00F5694D">
              <w:rPr>
                <w:noProof/>
                <w:webHidden/>
              </w:rPr>
              <w:t>55</w:t>
            </w:r>
          </w:ins>
          <w:del w:id="79" w:author="matei vadim" w:date="2022-10-18T16:28:00Z">
            <w:r w:rsidDel="00F5694D">
              <w:rPr>
                <w:noProof/>
                <w:webHidden/>
              </w:rPr>
              <w:delText>56</w:delText>
            </w:r>
          </w:del>
          <w:r>
            <w:rPr>
              <w:noProof/>
              <w:webHidden/>
            </w:rPr>
            <w:fldChar w:fldCharType="end"/>
          </w:r>
          <w:r w:rsidRPr="00841D3E">
            <w:rPr>
              <w:rStyle w:val="Hyperlink"/>
              <w:noProof/>
            </w:rPr>
            <w:fldChar w:fldCharType="end"/>
          </w:r>
        </w:p>
        <w:p w14:paraId="7E554EEF" w14:textId="6A1A2DBE" w:rsidR="00F0624B" w:rsidRDefault="00F0624B">
          <w:pPr>
            <w:pStyle w:val="TOC1"/>
            <w:rPr>
              <w:rFonts w:asciiTheme="minorHAnsi" w:eastAsiaTheme="minorEastAsia" w:hAnsiTheme="minorHAnsi"/>
              <w:b w:val="0"/>
              <w:smallCaps w:val="0"/>
              <w:noProof/>
              <w:sz w:val="22"/>
              <w:lang w:val="ro-RO" w:eastAsia="ro-RO"/>
            </w:rPr>
          </w:pPr>
          <w:r w:rsidRPr="00841D3E">
            <w:rPr>
              <w:rStyle w:val="Hyperlink"/>
              <w:noProof/>
            </w:rPr>
            <w:fldChar w:fldCharType="begin"/>
          </w:r>
          <w:r w:rsidRPr="00841D3E">
            <w:rPr>
              <w:rStyle w:val="Hyperlink"/>
              <w:noProof/>
            </w:rPr>
            <w:instrText xml:space="preserve"> </w:instrText>
          </w:r>
          <w:r>
            <w:rPr>
              <w:noProof/>
            </w:rPr>
            <w:instrText>HYPERLINK \l "_Toc116995973"</w:instrText>
          </w:r>
          <w:r w:rsidRPr="00841D3E">
            <w:rPr>
              <w:rStyle w:val="Hyperlink"/>
              <w:noProof/>
            </w:rPr>
            <w:instrText xml:space="preserve"> </w:instrText>
          </w:r>
          <w:r w:rsidRPr="00841D3E">
            <w:rPr>
              <w:rStyle w:val="Hyperlink"/>
              <w:noProof/>
            </w:rPr>
            <w:fldChar w:fldCharType="separate"/>
          </w:r>
          <w:r w:rsidRPr="00841D3E">
            <w:rPr>
              <w:rStyle w:val="Hyperlink"/>
              <w:rFonts w:eastAsia="Times New Roman" w:cs="Times New Roman"/>
              <w:noProof/>
              <w:lang w:val="ro-RO" w:eastAsia="ar-SA"/>
            </w:rPr>
            <w:t>Capitolul 5. Procesul de evaluare și selecție</w:t>
          </w:r>
          <w:r>
            <w:rPr>
              <w:noProof/>
              <w:webHidden/>
            </w:rPr>
            <w:tab/>
          </w:r>
          <w:r>
            <w:rPr>
              <w:noProof/>
              <w:webHidden/>
            </w:rPr>
            <w:fldChar w:fldCharType="begin"/>
          </w:r>
          <w:r>
            <w:rPr>
              <w:noProof/>
              <w:webHidden/>
            </w:rPr>
            <w:instrText xml:space="preserve"> PAGEREF _Toc116995973 \h </w:instrText>
          </w:r>
          <w:r>
            <w:rPr>
              <w:noProof/>
              <w:webHidden/>
            </w:rPr>
          </w:r>
          <w:r>
            <w:rPr>
              <w:noProof/>
              <w:webHidden/>
            </w:rPr>
            <w:fldChar w:fldCharType="separate"/>
          </w:r>
          <w:ins w:id="80" w:author="matei vadim" w:date="2022-10-18T16:28:00Z">
            <w:r w:rsidR="00F5694D">
              <w:rPr>
                <w:noProof/>
                <w:webHidden/>
              </w:rPr>
              <w:t>55</w:t>
            </w:r>
          </w:ins>
          <w:del w:id="81" w:author="matei vadim" w:date="2022-10-18T16:28:00Z">
            <w:r w:rsidDel="00F5694D">
              <w:rPr>
                <w:noProof/>
                <w:webHidden/>
              </w:rPr>
              <w:delText>56</w:delText>
            </w:r>
          </w:del>
          <w:r>
            <w:rPr>
              <w:noProof/>
              <w:webHidden/>
            </w:rPr>
            <w:fldChar w:fldCharType="end"/>
          </w:r>
          <w:r w:rsidRPr="00841D3E">
            <w:rPr>
              <w:rStyle w:val="Hyperlink"/>
              <w:noProof/>
            </w:rPr>
            <w:fldChar w:fldCharType="end"/>
          </w:r>
        </w:p>
        <w:p w14:paraId="29C2224F" w14:textId="0959D048" w:rsidR="00F0624B" w:rsidRDefault="00F0624B">
          <w:pPr>
            <w:pStyle w:val="TOC2"/>
            <w:rPr>
              <w:rFonts w:asciiTheme="minorHAnsi" w:eastAsiaTheme="minorEastAsia" w:hAnsiTheme="minorHAnsi"/>
              <w:sz w:val="22"/>
              <w:lang w:val="ro-RO" w:eastAsia="ro-RO"/>
            </w:rPr>
          </w:pPr>
          <w:r w:rsidRPr="00841D3E">
            <w:rPr>
              <w:rStyle w:val="Hyperlink"/>
            </w:rPr>
            <w:fldChar w:fldCharType="begin"/>
          </w:r>
          <w:r w:rsidRPr="00841D3E">
            <w:rPr>
              <w:rStyle w:val="Hyperlink"/>
            </w:rPr>
            <w:instrText xml:space="preserve"> </w:instrText>
          </w:r>
          <w:r>
            <w:instrText>HYPERLINK \l "_Toc116995974"</w:instrText>
          </w:r>
          <w:r w:rsidRPr="00841D3E">
            <w:rPr>
              <w:rStyle w:val="Hyperlink"/>
            </w:rPr>
            <w:instrText xml:space="preserve"> </w:instrText>
          </w:r>
          <w:r w:rsidRPr="00841D3E">
            <w:rPr>
              <w:rStyle w:val="Hyperlink"/>
            </w:rPr>
            <w:fldChar w:fldCharType="separate"/>
          </w:r>
          <w:r w:rsidRPr="00841D3E">
            <w:rPr>
              <w:rStyle w:val="Hyperlink"/>
              <w:rFonts w:eastAsia="MS Mincho" w:cs="Times New Roman"/>
              <w:b/>
              <w:bCs/>
              <w:lang w:val="ro-RO"/>
            </w:rPr>
            <w:t>5.1 Descriere generală</w:t>
          </w:r>
          <w:r>
            <w:rPr>
              <w:webHidden/>
            </w:rPr>
            <w:tab/>
          </w:r>
          <w:r>
            <w:rPr>
              <w:webHidden/>
            </w:rPr>
            <w:fldChar w:fldCharType="begin"/>
          </w:r>
          <w:r>
            <w:rPr>
              <w:webHidden/>
            </w:rPr>
            <w:instrText xml:space="preserve"> PAGEREF _Toc116995974 \h </w:instrText>
          </w:r>
          <w:r>
            <w:rPr>
              <w:webHidden/>
            </w:rPr>
          </w:r>
          <w:r>
            <w:rPr>
              <w:webHidden/>
            </w:rPr>
            <w:fldChar w:fldCharType="separate"/>
          </w:r>
          <w:ins w:id="82" w:author="matei vadim" w:date="2022-10-18T16:28:00Z">
            <w:r w:rsidR="00F5694D">
              <w:rPr>
                <w:webHidden/>
              </w:rPr>
              <w:t>55</w:t>
            </w:r>
          </w:ins>
          <w:del w:id="83" w:author="matei vadim" w:date="2022-10-18T16:28:00Z">
            <w:r w:rsidDel="00F5694D">
              <w:rPr>
                <w:webHidden/>
              </w:rPr>
              <w:delText>56</w:delText>
            </w:r>
          </w:del>
          <w:r>
            <w:rPr>
              <w:webHidden/>
            </w:rPr>
            <w:fldChar w:fldCharType="end"/>
          </w:r>
          <w:r w:rsidRPr="00841D3E">
            <w:rPr>
              <w:rStyle w:val="Hyperlink"/>
            </w:rPr>
            <w:fldChar w:fldCharType="end"/>
          </w:r>
        </w:p>
        <w:p w14:paraId="17AAF15D" w14:textId="5598101B" w:rsidR="00F0624B" w:rsidRDefault="00F0624B">
          <w:pPr>
            <w:pStyle w:val="TOC3"/>
            <w:tabs>
              <w:tab w:val="right" w:leader="dot" w:pos="9062"/>
            </w:tabs>
            <w:rPr>
              <w:rFonts w:asciiTheme="minorHAnsi" w:eastAsiaTheme="minorEastAsia" w:hAnsiTheme="minorHAnsi" w:cstheme="minorBidi"/>
              <w:bCs w:val="0"/>
              <w:i w:val="0"/>
              <w:noProof/>
              <w:szCs w:val="22"/>
              <w:lang w:val="ro-RO" w:eastAsia="ro-RO"/>
            </w:rPr>
          </w:pPr>
          <w:r w:rsidRPr="00841D3E">
            <w:rPr>
              <w:rStyle w:val="Hyperlink"/>
              <w:noProof/>
            </w:rPr>
            <w:fldChar w:fldCharType="begin"/>
          </w:r>
          <w:r w:rsidRPr="00841D3E">
            <w:rPr>
              <w:rStyle w:val="Hyperlink"/>
              <w:noProof/>
            </w:rPr>
            <w:instrText xml:space="preserve"> </w:instrText>
          </w:r>
          <w:r>
            <w:rPr>
              <w:noProof/>
            </w:rPr>
            <w:instrText>HYPERLINK \l "_Toc116995975"</w:instrText>
          </w:r>
          <w:r w:rsidRPr="00841D3E">
            <w:rPr>
              <w:rStyle w:val="Hyperlink"/>
              <w:noProof/>
            </w:rPr>
            <w:instrText xml:space="preserve"> </w:instrText>
          </w:r>
          <w:r w:rsidRPr="00841D3E">
            <w:rPr>
              <w:rStyle w:val="Hyperlink"/>
              <w:noProof/>
            </w:rPr>
            <w:fldChar w:fldCharType="separate"/>
          </w:r>
          <w:r w:rsidRPr="00841D3E">
            <w:rPr>
              <w:rStyle w:val="Hyperlink"/>
              <w:rFonts w:cs="Times New Roman"/>
              <w:noProof/>
              <w:lang w:val="ro-RO"/>
            </w:rPr>
            <w:t>5.1.1 Verificarea administrativă și a eligibilității cererilor de finanțare</w:t>
          </w:r>
          <w:r>
            <w:rPr>
              <w:noProof/>
              <w:webHidden/>
            </w:rPr>
            <w:tab/>
          </w:r>
          <w:r>
            <w:rPr>
              <w:noProof/>
              <w:webHidden/>
            </w:rPr>
            <w:fldChar w:fldCharType="begin"/>
          </w:r>
          <w:r>
            <w:rPr>
              <w:noProof/>
              <w:webHidden/>
            </w:rPr>
            <w:instrText xml:space="preserve"> PAGEREF _Toc116995975 \h </w:instrText>
          </w:r>
          <w:r>
            <w:rPr>
              <w:noProof/>
              <w:webHidden/>
            </w:rPr>
          </w:r>
          <w:r>
            <w:rPr>
              <w:noProof/>
              <w:webHidden/>
            </w:rPr>
            <w:fldChar w:fldCharType="separate"/>
          </w:r>
          <w:ins w:id="84" w:author="matei vadim" w:date="2022-10-18T16:28:00Z">
            <w:r w:rsidR="00F5694D">
              <w:rPr>
                <w:noProof/>
                <w:webHidden/>
              </w:rPr>
              <w:t>56</w:t>
            </w:r>
          </w:ins>
          <w:del w:id="85" w:author="matei vadim" w:date="2022-10-18T16:28:00Z">
            <w:r w:rsidDel="00F5694D">
              <w:rPr>
                <w:noProof/>
                <w:webHidden/>
              </w:rPr>
              <w:delText>57</w:delText>
            </w:r>
          </w:del>
          <w:r>
            <w:rPr>
              <w:noProof/>
              <w:webHidden/>
            </w:rPr>
            <w:fldChar w:fldCharType="end"/>
          </w:r>
          <w:r w:rsidRPr="00841D3E">
            <w:rPr>
              <w:rStyle w:val="Hyperlink"/>
              <w:noProof/>
            </w:rPr>
            <w:fldChar w:fldCharType="end"/>
          </w:r>
        </w:p>
        <w:p w14:paraId="13FA4D43" w14:textId="45AEAD41" w:rsidR="00F0624B" w:rsidRDefault="00F0624B">
          <w:pPr>
            <w:pStyle w:val="TOC3"/>
            <w:tabs>
              <w:tab w:val="right" w:leader="dot" w:pos="9062"/>
            </w:tabs>
            <w:rPr>
              <w:rFonts w:asciiTheme="minorHAnsi" w:eastAsiaTheme="minorEastAsia" w:hAnsiTheme="minorHAnsi" w:cstheme="minorBidi"/>
              <w:bCs w:val="0"/>
              <w:i w:val="0"/>
              <w:noProof/>
              <w:szCs w:val="22"/>
              <w:lang w:val="ro-RO" w:eastAsia="ro-RO"/>
            </w:rPr>
          </w:pPr>
          <w:r w:rsidRPr="00841D3E">
            <w:rPr>
              <w:rStyle w:val="Hyperlink"/>
              <w:noProof/>
            </w:rPr>
            <w:fldChar w:fldCharType="begin"/>
          </w:r>
          <w:r w:rsidRPr="00841D3E">
            <w:rPr>
              <w:rStyle w:val="Hyperlink"/>
              <w:noProof/>
            </w:rPr>
            <w:instrText xml:space="preserve"> </w:instrText>
          </w:r>
          <w:r>
            <w:rPr>
              <w:noProof/>
            </w:rPr>
            <w:instrText>HYPERLINK \l "_Toc116995976"</w:instrText>
          </w:r>
          <w:r w:rsidRPr="00841D3E">
            <w:rPr>
              <w:rStyle w:val="Hyperlink"/>
              <w:noProof/>
            </w:rPr>
            <w:instrText xml:space="preserve"> </w:instrText>
          </w:r>
          <w:r w:rsidRPr="00841D3E">
            <w:rPr>
              <w:rStyle w:val="Hyperlink"/>
              <w:noProof/>
            </w:rPr>
            <w:fldChar w:fldCharType="separate"/>
          </w:r>
          <w:r w:rsidRPr="00841D3E">
            <w:rPr>
              <w:rStyle w:val="Hyperlink"/>
              <w:rFonts w:cs="Times New Roman"/>
              <w:noProof/>
              <w:lang w:val="ro-RO"/>
            </w:rPr>
            <w:t>5.1.2 Evaluarea tehnico-economică a cererilor de finanțare</w:t>
          </w:r>
          <w:r>
            <w:rPr>
              <w:noProof/>
              <w:webHidden/>
            </w:rPr>
            <w:tab/>
          </w:r>
          <w:r>
            <w:rPr>
              <w:noProof/>
              <w:webHidden/>
            </w:rPr>
            <w:fldChar w:fldCharType="begin"/>
          </w:r>
          <w:r>
            <w:rPr>
              <w:noProof/>
              <w:webHidden/>
            </w:rPr>
            <w:instrText xml:space="preserve"> PAGEREF _Toc116995976 \h </w:instrText>
          </w:r>
          <w:r>
            <w:rPr>
              <w:noProof/>
              <w:webHidden/>
            </w:rPr>
          </w:r>
          <w:r>
            <w:rPr>
              <w:noProof/>
              <w:webHidden/>
            </w:rPr>
            <w:fldChar w:fldCharType="separate"/>
          </w:r>
          <w:ins w:id="86" w:author="matei vadim" w:date="2022-10-18T16:28:00Z">
            <w:r w:rsidR="00F5694D">
              <w:rPr>
                <w:noProof/>
                <w:webHidden/>
              </w:rPr>
              <w:t>57</w:t>
            </w:r>
          </w:ins>
          <w:del w:id="87" w:author="matei vadim" w:date="2022-10-18T16:28:00Z">
            <w:r w:rsidDel="00F5694D">
              <w:rPr>
                <w:noProof/>
                <w:webHidden/>
              </w:rPr>
              <w:delText>58</w:delText>
            </w:r>
          </w:del>
          <w:r>
            <w:rPr>
              <w:noProof/>
              <w:webHidden/>
            </w:rPr>
            <w:fldChar w:fldCharType="end"/>
          </w:r>
          <w:r w:rsidRPr="00841D3E">
            <w:rPr>
              <w:rStyle w:val="Hyperlink"/>
              <w:noProof/>
            </w:rPr>
            <w:fldChar w:fldCharType="end"/>
          </w:r>
        </w:p>
        <w:p w14:paraId="0472B9F7" w14:textId="59398176" w:rsidR="00F0624B" w:rsidRDefault="00F0624B">
          <w:pPr>
            <w:pStyle w:val="TOC2"/>
            <w:rPr>
              <w:rFonts w:asciiTheme="minorHAnsi" w:eastAsiaTheme="minorEastAsia" w:hAnsiTheme="minorHAnsi"/>
              <w:sz w:val="22"/>
              <w:lang w:val="ro-RO" w:eastAsia="ro-RO"/>
            </w:rPr>
          </w:pPr>
          <w:r w:rsidRPr="00841D3E">
            <w:rPr>
              <w:rStyle w:val="Hyperlink"/>
            </w:rPr>
            <w:fldChar w:fldCharType="begin"/>
          </w:r>
          <w:r w:rsidRPr="00841D3E">
            <w:rPr>
              <w:rStyle w:val="Hyperlink"/>
            </w:rPr>
            <w:instrText xml:space="preserve"> </w:instrText>
          </w:r>
          <w:r>
            <w:instrText>HYPERLINK \l "_Toc116995977"</w:instrText>
          </w:r>
          <w:r w:rsidRPr="00841D3E">
            <w:rPr>
              <w:rStyle w:val="Hyperlink"/>
            </w:rPr>
            <w:instrText xml:space="preserve"> </w:instrText>
          </w:r>
          <w:r w:rsidRPr="00841D3E">
            <w:rPr>
              <w:rStyle w:val="Hyperlink"/>
            </w:rPr>
            <w:fldChar w:fldCharType="separate"/>
          </w:r>
          <w:r w:rsidRPr="00841D3E">
            <w:rPr>
              <w:rStyle w:val="Hyperlink"/>
              <w:lang w:eastAsia="ro-RO"/>
            </w:rPr>
            <w:t>5.2 Depunerea și soluționarea contestațiilor</w:t>
          </w:r>
          <w:r>
            <w:rPr>
              <w:webHidden/>
            </w:rPr>
            <w:tab/>
          </w:r>
          <w:r>
            <w:rPr>
              <w:webHidden/>
            </w:rPr>
            <w:fldChar w:fldCharType="begin"/>
          </w:r>
          <w:r>
            <w:rPr>
              <w:webHidden/>
            </w:rPr>
            <w:instrText xml:space="preserve"> PAGEREF _Toc116995977 \h </w:instrText>
          </w:r>
          <w:r>
            <w:rPr>
              <w:webHidden/>
            </w:rPr>
          </w:r>
          <w:r>
            <w:rPr>
              <w:webHidden/>
            </w:rPr>
            <w:fldChar w:fldCharType="separate"/>
          </w:r>
          <w:ins w:id="88" w:author="matei vadim" w:date="2022-10-18T16:28:00Z">
            <w:r w:rsidR="00F5694D">
              <w:rPr>
                <w:webHidden/>
              </w:rPr>
              <w:t>57</w:t>
            </w:r>
          </w:ins>
          <w:del w:id="89" w:author="matei vadim" w:date="2022-10-18T16:28:00Z">
            <w:r w:rsidDel="00F5694D">
              <w:rPr>
                <w:webHidden/>
              </w:rPr>
              <w:delText>58</w:delText>
            </w:r>
          </w:del>
          <w:r>
            <w:rPr>
              <w:webHidden/>
            </w:rPr>
            <w:fldChar w:fldCharType="end"/>
          </w:r>
          <w:r w:rsidRPr="00841D3E">
            <w:rPr>
              <w:rStyle w:val="Hyperlink"/>
            </w:rPr>
            <w:fldChar w:fldCharType="end"/>
          </w:r>
        </w:p>
        <w:p w14:paraId="4054FC2B" w14:textId="0E286675" w:rsidR="00F0624B" w:rsidRDefault="00F0624B">
          <w:pPr>
            <w:pStyle w:val="TOC1"/>
            <w:rPr>
              <w:rFonts w:asciiTheme="minorHAnsi" w:eastAsiaTheme="minorEastAsia" w:hAnsiTheme="minorHAnsi"/>
              <w:b w:val="0"/>
              <w:smallCaps w:val="0"/>
              <w:noProof/>
              <w:sz w:val="22"/>
              <w:lang w:val="ro-RO" w:eastAsia="ro-RO"/>
            </w:rPr>
          </w:pPr>
          <w:r w:rsidRPr="00841D3E">
            <w:rPr>
              <w:rStyle w:val="Hyperlink"/>
              <w:noProof/>
            </w:rPr>
            <w:fldChar w:fldCharType="begin"/>
          </w:r>
          <w:r w:rsidRPr="00841D3E">
            <w:rPr>
              <w:rStyle w:val="Hyperlink"/>
              <w:noProof/>
            </w:rPr>
            <w:instrText xml:space="preserve"> </w:instrText>
          </w:r>
          <w:r>
            <w:rPr>
              <w:noProof/>
            </w:rPr>
            <w:instrText>HYPERLINK \l "_Toc116995978"</w:instrText>
          </w:r>
          <w:r w:rsidRPr="00841D3E">
            <w:rPr>
              <w:rStyle w:val="Hyperlink"/>
              <w:noProof/>
            </w:rPr>
            <w:instrText xml:space="preserve"> </w:instrText>
          </w:r>
          <w:r w:rsidRPr="00841D3E">
            <w:rPr>
              <w:rStyle w:val="Hyperlink"/>
              <w:noProof/>
            </w:rPr>
            <w:fldChar w:fldCharType="separate"/>
          </w:r>
          <w:r w:rsidRPr="00841D3E">
            <w:rPr>
              <w:rStyle w:val="Hyperlink"/>
              <w:noProof/>
            </w:rPr>
            <w:t>Capitolul 6. contractarea proiectelor</w:t>
          </w:r>
          <w:r>
            <w:rPr>
              <w:noProof/>
              <w:webHidden/>
            </w:rPr>
            <w:tab/>
          </w:r>
          <w:r>
            <w:rPr>
              <w:noProof/>
              <w:webHidden/>
            </w:rPr>
            <w:fldChar w:fldCharType="begin"/>
          </w:r>
          <w:r>
            <w:rPr>
              <w:noProof/>
              <w:webHidden/>
            </w:rPr>
            <w:instrText xml:space="preserve"> PAGEREF _Toc116995978 \h </w:instrText>
          </w:r>
          <w:r>
            <w:rPr>
              <w:noProof/>
              <w:webHidden/>
            </w:rPr>
          </w:r>
          <w:r>
            <w:rPr>
              <w:noProof/>
              <w:webHidden/>
            </w:rPr>
            <w:fldChar w:fldCharType="separate"/>
          </w:r>
          <w:ins w:id="90" w:author="matei vadim" w:date="2022-10-18T16:28:00Z">
            <w:r w:rsidR="00F5694D">
              <w:rPr>
                <w:noProof/>
                <w:webHidden/>
              </w:rPr>
              <w:t>58</w:t>
            </w:r>
          </w:ins>
          <w:del w:id="91" w:author="matei vadim" w:date="2022-10-18T16:28:00Z">
            <w:r w:rsidDel="00F5694D">
              <w:rPr>
                <w:noProof/>
                <w:webHidden/>
              </w:rPr>
              <w:delText>59</w:delText>
            </w:r>
          </w:del>
          <w:r>
            <w:rPr>
              <w:noProof/>
              <w:webHidden/>
            </w:rPr>
            <w:fldChar w:fldCharType="end"/>
          </w:r>
          <w:r w:rsidRPr="00841D3E">
            <w:rPr>
              <w:rStyle w:val="Hyperlink"/>
              <w:noProof/>
            </w:rPr>
            <w:fldChar w:fldCharType="end"/>
          </w:r>
        </w:p>
        <w:p w14:paraId="175AC362" w14:textId="3EEF6122" w:rsidR="00F0624B" w:rsidRDefault="00F0624B">
          <w:pPr>
            <w:pStyle w:val="TOC1"/>
            <w:rPr>
              <w:rFonts w:asciiTheme="minorHAnsi" w:eastAsiaTheme="minorEastAsia" w:hAnsiTheme="minorHAnsi"/>
              <w:b w:val="0"/>
              <w:smallCaps w:val="0"/>
              <w:noProof/>
              <w:sz w:val="22"/>
              <w:lang w:val="ro-RO" w:eastAsia="ro-RO"/>
            </w:rPr>
          </w:pPr>
          <w:r w:rsidRPr="00841D3E">
            <w:rPr>
              <w:rStyle w:val="Hyperlink"/>
              <w:noProof/>
            </w:rPr>
            <w:fldChar w:fldCharType="begin"/>
          </w:r>
          <w:r w:rsidRPr="00841D3E">
            <w:rPr>
              <w:rStyle w:val="Hyperlink"/>
              <w:noProof/>
            </w:rPr>
            <w:instrText xml:space="preserve"> </w:instrText>
          </w:r>
          <w:r>
            <w:rPr>
              <w:noProof/>
            </w:rPr>
            <w:instrText>HYPERLINK \l "_Toc116995979"</w:instrText>
          </w:r>
          <w:r w:rsidRPr="00841D3E">
            <w:rPr>
              <w:rStyle w:val="Hyperlink"/>
              <w:noProof/>
            </w:rPr>
            <w:instrText xml:space="preserve"> </w:instrText>
          </w:r>
          <w:r w:rsidRPr="00841D3E">
            <w:rPr>
              <w:rStyle w:val="Hyperlink"/>
              <w:noProof/>
            </w:rPr>
            <w:fldChar w:fldCharType="separate"/>
          </w:r>
          <w:r w:rsidRPr="00841D3E">
            <w:rPr>
              <w:rStyle w:val="Hyperlink"/>
              <w:noProof/>
            </w:rPr>
            <w:t>Link-uri din Legislația aplicabilă</w:t>
          </w:r>
          <w:r>
            <w:rPr>
              <w:noProof/>
              <w:webHidden/>
            </w:rPr>
            <w:tab/>
          </w:r>
          <w:r>
            <w:rPr>
              <w:noProof/>
              <w:webHidden/>
            </w:rPr>
            <w:fldChar w:fldCharType="begin"/>
          </w:r>
          <w:r>
            <w:rPr>
              <w:noProof/>
              <w:webHidden/>
            </w:rPr>
            <w:instrText xml:space="preserve"> PAGEREF _Toc116995979 \h </w:instrText>
          </w:r>
          <w:r>
            <w:rPr>
              <w:noProof/>
              <w:webHidden/>
            </w:rPr>
          </w:r>
          <w:r>
            <w:rPr>
              <w:noProof/>
              <w:webHidden/>
            </w:rPr>
            <w:fldChar w:fldCharType="separate"/>
          </w:r>
          <w:ins w:id="92" w:author="matei vadim" w:date="2022-10-18T16:28:00Z">
            <w:r w:rsidR="00F5694D">
              <w:rPr>
                <w:noProof/>
                <w:webHidden/>
              </w:rPr>
              <w:t>61</w:t>
            </w:r>
          </w:ins>
          <w:del w:id="93" w:author="matei vadim" w:date="2022-10-18T16:28:00Z">
            <w:r w:rsidDel="00F5694D">
              <w:rPr>
                <w:noProof/>
                <w:webHidden/>
              </w:rPr>
              <w:delText>62</w:delText>
            </w:r>
          </w:del>
          <w:r>
            <w:rPr>
              <w:noProof/>
              <w:webHidden/>
            </w:rPr>
            <w:fldChar w:fldCharType="end"/>
          </w:r>
          <w:r w:rsidRPr="00841D3E">
            <w:rPr>
              <w:rStyle w:val="Hyperlink"/>
              <w:noProof/>
            </w:rPr>
            <w:fldChar w:fldCharType="end"/>
          </w:r>
        </w:p>
        <w:p w14:paraId="2C3BA288" w14:textId="77777777" w:rsidR="00DD3A8A" w:rsidRPr="007B4463" w:rsidRDefault="00DD3A8A" w:rsidP="00C579AC">
          <w:pPr>
            <w:widowControl w:val="0"/>
            <w:spacing w:after="0"/>
            <w:rPr>
              <w:rFonts w:eastAsia="Times New Roman" w:cs="Times New Roman"/>
              <w:b/>
              <w:smallCaps/>
              <w:noProof/>
              <w:szCs w:val="24"/>
              <w:lang w:val="ro-RO" w:eastAsia="ar-SA"/>
            </w:rPr>
          </w:pPr>
          <w:r w:rsidRPr="007B4463">
            <w:rPr>
              <w:rFonts w:eastAsia="Times New Roman" w:cs="Times New Roman"/>
              <w:b/>
              <w:noProof/>
              <w:sz w:val="28"/>
              <w:szCs w:val="24"/>
              <w:lang w:val="ro-RO" w:eastAsia="ar-SA"/>
            </w:rPr>
            <w:fldChar w:fldCharType="end"/>
          </w:r>
        </w:p>
        <w:p w14:paraId="06D702F7" w14:textId="77777777" w:rsidR="00DD3A8A" w:rsidRPr="00E24147" w:rsidRDefault="00DD3A8A" w:rsidP="00C579AC">
          <w:pPr>
            <w:outlineLvl w:val="0"/>
            <w:rPr>
              <w:rStyle w:val="Hyperlink"/>
              <w:rFonts w:eastAsia="Times New Roman" w:cs="Times New Roman"/>
              <w:szCs w:val="26"/>
              <w:u w:val="none"/>
              <w:lang w:val="ro-RO" w:eastAsia="sk-SK"/>
            </w:rPr>
          </w:pPr>
        </w:p>
        <w:p w14:paraId="0199831E" w14:textId="77777777" w:rsidR="00DD3A8A" w:rsidRPr="007B4463" w:rsidRDefault="00000000" w:rsidP="00C579AC">
          <w:pPr>
            <w:widowControl w:val="0"/>
            <w:spacing w:after="0"/>
            <w:rPr>
              <w:rFonts w:eastAsiaTheme="minorEastAsia" w:cs="Times New Roman"/>
              <w:b/>
              <w:bCs/>
              <w:szCs w:val="24"/>
              <w:lang w:val="ro-RO"/>
            </w:rPr>
          </w:pPr>
        </w:p>
      </w:sdtContent>
    </w:sdt>
    <w:p w14:paraId="79BB781A" w14:textId="77777777" w:rsidR="00DD3A8A" w:rsidRPr="007B4463" w:rsidRDefault="00DD3A8A" w:rsidP="00C579AC">
      <w:pPr>
        <w:spacing w:after="0"/>
        <w:rPr>
          <w:rFonts w:eastAsia="Times New Roman" w:cs="Times New Roman"/>
          <w:b/>
          <w:smallCaps/>
          <w:szCs w:val="24"/>
          <w:lang w:val="ro-RO" w:eastAsia="ar-SA"/>
        </w:rPr>
      </w:pPr>
    </w:p>
    <w:p w14:paraId="27FB70E9" w14:textId="77777777" w:rsidR="00AC50B1" w:rsidRPr="007B4463" w:rsidRDefault="00AC50B1" w:rsidP="00C579AC">
      <w:pPr>
        <w:spacing w:after="0"/>
        <w:rPr>
          <w:rFonts w:eastAsia="Times New Roman" w:cs="Times New Roman"/>
          <w:b/>
          <w:smallCaps/>
          <w:szCs w:val="24"/>
          <w:lang w:val="ro-RO" w:eastAsia="ar-SA"/>
        </w:rPr>
      </w:pPr>
    </w:p>
    <w:p w14:paraId="74277109" w14:textId="77777777" w:rsidR="00AC50B1" w:rsidRPr="007B4463" w:rsidRDefault="00AC50B1" w:rsidP="00C579AC">
      <w:pPr>
        <w:spacing w:after="0"/>
        <w:rPr>
          <w:rFonts w:eastAsia="Times New Roman" w:cs="Times New Roman"/>
          <w:b/>
          <w:smallCaps/>
          <w:szCs w:val="24"/>
          <w:lang w:val="ro-RO" w:eastAsia="ar-SA"/>
        </w:rPr>
      </w:pPr>
    </w:p>
    <w:p w14:paraId="2B4DED1E" w14:textId="213BCF05" w:rsidR="00E6018E" w:rsidRDefault="00E6018E" w:rsidP="00C579AC">
      <w:pPr>
        <w:spacing w:after="0"/>
        <w:rPr>
          <w:rFonts w:eastAsia="Times New Roman" w:cs="Times New Roman"/>
          <w:b/>
          <w:smallCaps/>
          <w:sz w:val="28"/>
          <w:szCs w:val="28"/>
          <w:lang w:val="ro-RO" w:eastAsia="ar-SA"/>
        </w:rPr>
      </w:pPr>
      <w:r w:rsidRPr="00E24147">
        <w:rPr>
          <w:rFonts w:eastAsia="Times New Roman" w:cs="Times New Roman"/>
          <w:b/>
          <w:smallCaps/>
          <w:sz w:val="28"/>
          <w:szCs w:val="28"/>
          <w:lang w:val="ro-RO" w:eastAsia="ar-SA"/>
        </w:rPr>
        <w:lastRenderedPageBreak/>
        <w:t>Acronime</w:t>
      </w:r>
    </w:p>
    <w:p w14:paraId="0E81AADE" w14:textId="67EC3399" w:rsidR="00AB511F" w:rsidRPr="00E24147" w:rsidRDefault="00AB511F" w:rsidP="00E24147">
      <w:pPr>
        <w:tabs>
          <w:tab w:val="left" w:pos="993"/>
        </w:tabs>
        <w:spacing w:after="0"/>
        <w:ind w:left="1416" w:hanging="1416"/>
        <w:rPr>
          <w:rFonts w:eastAsia="Calibri" w:cs="Times New Roman"/>
          <w:szCs w:val="24"/>
          <w:lang w:val="ro-RO"/>
        </w:rPr>
      </w:pPr>
      <w:r w:rsidRPr="00250C4B">
        <w:rPr>
          <w:rFonts w:eastAsia="Calibri" w:cs="Times New Roman"/>
          <w:b/>
          <w:bCs/>
          <w:szCs w:val="24"/>
          <w:lang w:val="ro-RO"/>
        </w:rPr>
        <w:t>DALI</w:t>
      </w:r>
      <w:r>
        <w:rPr>
          <w:rFonts w:eastAsia="Calibri" w:cs="Times New Roman"/>
          <w:szCs w:val="24"/>
          <w:lang w:val="ro-RO"/>
        </w:rPr>
        <w:tab/>
        <w:t xml:space="preserve">– </w:t>
      </w:r>
      <w:r>
        <w:rPr>
          <w:rFonts w:eastAsia="Calibri" w:cs="Times New Roman"/>
          <w:szCs w:val="24"/>
          <w:lang w:val="ro-RO"/>
        </w:rPr>
        <w:tab/>
        <w:t>Documentație pentru aviz lucrări de intervenție</w:t>
      </w:r>
    </w:p>
    <w:p w14:paraId="5E84E629" w14:textId="16FEB361" w:rsidR="00206628" w:rsidRDefault="00206628">
      <w:pPr>
        <w:tabs>
          <w:tab w:val="left" w:pos="993"/>
        </w:tabs>
        <w:spacing w:after="0"/>
        <w:ind w:left="1416" w:hanging="1416"/>
        <w:rPr>
          <w:rFonts w:cs="Times New Roman"/>
          <w:lang w:val="ro-RO"/>
        </w:rPr>
      </w:pPr>
      <w:r w:rsidRPr="007B4463">
        <w:rPr>
          <w:rFonts w:eastAsiaTheme="minorEastAsia" w:cs="Times New Roman"/>
          <w:b/>
          <w:lang w:val="ro-RO"/>
        </w:rPr>
        <w:t>DNSH</w:t>
      </w:r>
      <w:r w:rsidRPr="007B4463">
        <w:rPr>
          <w:rFonts w:eastAsiaTheme="minorEastAsia" w:cs="Times New Roman"/>
          <w:b/>
          <w:lang w:val="ro-RO"/>
        </w:rPr>
        <w:tab/>
      </w:r>
      <w:r w:rsidRPr="007B4463">
        <w:rPr>
          <w:rFonts w:eastAsia="Times New Roman" w:cs="Times New Roman"/>
          <w:szCs w:val="24"/>
          <w:lang w:val="ro-RO"/>
        </w:rPr>
        <w:t>–</w:t>
      </w:r>
      <w:r w:rsidRPr="00E24147">
        <w:rPr>
          <w:rFonts w:cs="Times New Roman"/>
          <w:lang w:val="ro-RO"/>
        </w:rPr>
        <w:tab/>
        <w:t>Principiul „a nu prejudicia în mod semnificativ”</w:t>
      </w:r>
      <w:r w:rsidRPr="007B4463">
        <w:rPr>
          <w:rFonts w:cs="Times New Roman"/>
          <w:lang w:val="ro-RO"/>
        </w:rPr>
        <w:t xml:space="preserve"> sau </w:t>
      </w:r>
      <w:r w:rsidRPr="00E24147">
        <w:rPr>
          <w:rFonts w:cs="Times New Roman"/>
          <w:lang w:val="ro-RO"/>
        </w:rPr>
        <w:t xml:space="preserve">„Do No Significant Harm” din engleză </w:t>
      </w:r>
      <w:r w:rsidRPr="007B4463">
        <w:rPr>
          <w:rFonts w:cs="Times New Roman"/>
          <w:lang w:val="ro-RO"/>
        </w:rPr>
        <w:t xml:space="preserve">este o </w:t>
      </w:r>
      <w:r w:rsidRPr="00E24147">
        <w:rPr>
          <w:rFonts w:cs="Times New Roman"/>
          <w:lang w:val="ro-RO"/>
        </w:rPr>
        <w:t>obligație de la nivel european</w:t>
      </w:r>
    </w:p>
    <w:p w14:paraId="02249B97" w14:textId="77777777" w:rsidR="00AB511F" w:rsidRDefault="00AB511F" w:rsidP="00AB511F">
      <w:pPr>
        <w:tabs>
          <w:tab w:val="left" w:pos="993"/>
        </w:tabs>
        <w:spacing w:after="0"/>
        <w:ind w:left="1416" w:hanging="1416"/>
        <w:rPr>
          <w:rFonts w:eastAsia="Calibri" w:cs="Times New Roman"/>
          <w:szCs w:val="24"/>
          <w:lang w:val="ro-RO"/>
        </w:rPr>
      </w:pPr>
      <w:r w:rsidRPr="00250C4B">
        <w:rPr>
          <w:rFonts w:eastAsia="Calibri" w:cs="Times New Roman"/>
          <w:b/>
          <w:bCs/>
          <w:szCs w:val="24"/>
          <w:lang w:val="ro-RO"/>
        </w:rPr>
        <w:t>DTAC</w:t>
      </w:r>
      <w:r>
        <w:rPr>
          <w:rFonts w:eastAsia="Calibri" w:cs="Times New Roman"/>
          <w:szCs w:val="24"/>
          <w:lang w:val="ro-RO"/>
        </w:rPr>
        <w:t xml:space="preserve"> </w:t>
      </w:r>
      <w:r>
        <w:rPr>
          <w:rFonts w:eastAsia="Calibri" w:cs="Times New Roman"/>
          <w:szCs w:val="24"/>
          <w:lang w:val="ro-RO"/>
        </w:rPr>
        <w:tab/>
        <w:t xml:space="preserve">– </w:t>
      </w:r>
      <w:r>
        <w:rPr>
          <w:rFonts w:eastAsia="Calibri" w:cs="Times New Roman"/>
          <w:szCs w:val="24"/>
          <w:lang w:val="ro-RO"/>
        </w:rPr>
        <w:tab/>
        <w:t>Documentație tehnică pentru aviz de construcție</w:t>
      </w:r>
    </w:p>
    <w:p w14:paraId="49D8B087" w14:textId="77777777" w:rsidR="00A904AF" w:rsidRPr="007B4463" w:rsidRDefault="00A904AF" w:rsidP="00A904AF">
      <w:pPr>
        <w:tabs>
          <w:tab w:val="left" w:pos="993"/>
        </w:tabs>
        <w:spacing w:after="0"/>
        <w:rPr>
          <w:rFonts w:cs="Times New Roman"/>
          <w:lang w:val="ro-RO"/>
        </w:rPr>
      </w:pPr>
      <w:r w:rsidRPr="00BD221E">
        <w:rPr>
          <w:rFonts w:eastAsia="Times New Roman" w:cs="Times New Roman"/>
          <w:b/>
          <w:smallCaps/>
          <w:szCs w:val="24"/>
          <w:lang w:val="ro-RO" w:eastAsia="ar-SA"/>
        </w:rPr>
        <w:t>EMS</w:t>
      </w:r>
      <w:r w:rsidRPr="007B4463">
        <w:rPr>
          <w:rFonts w:eastAsia="Times New Roman" w:cs="Times New Roman"/>
          <w:b/>
          <w:smallCaps/>
          <w:szCs w:val="24"/>
          <w:lang w:val="ro-RO" w:eastAsia="ar-SA"/>
        </w:rPr>
        <w:tab/>
      </w:r>
      <w:r w:rsidRPr="007B4463">
        <w:rPr>
          <w:rFonts w:eastAsia="Times New Roman" w:cs="Times New Roman"/>
          <w:szCs w:val="24"/>
          <w:lang w:val="ro-RO"/>
        </w:rPr>
        <w:t>–</w:t>
      </w:r>
      <w:r w:rsidRPr="007B4463">
        <w:rPr>
          <w:rFonts w:cs="Times New Roman"/>
          <w:lang w:val="ro-RO"/>
        </w:rPr>
        <w:t xml:space="preserve"> </w:t>
      </w:r>
      <w:r w:rsidRPr="007B4463">
        <w:rPr>
          <w:rFonts w:cs="Times New Roman"/>
          <w:lang w:val="ro-RO"/>
        </w:rPr>
        <w:tab/>
        <w:t xml:space="preserve">Sistem  de Management Energetic </w:t>
      </w:r>
    </w:p>
    <w:p w14:paraId="2B7EA769" w14:textId="35025BA5" w:rsidR="008E64F6" w:rsidRDefault="008E64F6" w:rsidP="00EF27C9">
      <w:pPr>
        <w:tabs>
          <w:tab w:val="left" w:pos="993"/>
        </w:tabs>
        <w:spacing w:after="0"/>
        <w:rPr>
          <w:rFonts w:eastAsia="Times New Roman" w:cs="Times New Roman"/>
          <w:szCs w:val="24"/>
          <w:lang w:val="ro-RO"/>
        </w:rPr>
      </w:pPr>
      <w:r w:rsidRPr="007B4463">
        <w:rPr>
          <w:rFonts w:eastAsia="Times New Roman" w:cs="Times New Roman"/>
          <w:b/>
          <w:smallCaps/>
          <w:szCs w:val="24"/>
          <w:lang w:val="ro-RO" w:eastAsia="ar-SA"/>
        </w:rPr>
        <w:t xml:space="preserve">GES </w:t>
      </w:r>
      <w:r w:rsidRPr="007B4463">
        <w:rPr>
          <w:rFonts w:eastAsia="Times New Roman" w:cs="Times New Roman"/>
          <w:b/>
          <w:smallCaps/>
          <w:szCs w:val="24"/>
          <w:lang w:val="ro-RO" w:eastAsia="ar-SA"/>
        </w:rPr>
        <w:tab/>
      </w:r>
      <w:r w:rsidRPr="007B4463">
        <w:rPr>
          <w:rFonts w:eastAsia="Times New Roman" w:cs="Times New Roman"/>
          <w:szCs w:val="24"/>
          <w:lang w:val="ro-RO"/>
        </w:rPr>
        <w:t>–</w:t>
      </w:r>
      <w:r w:rsidRPr="007B4463">
        <w:rPr>
          <w:rFonts w:eastAsia="Times New Roman" w:cs="Times New Roman"/>
          <w:szCs w:val="24"/>
          <w:lang w:val="ro-RO"/>
        </w:rPr>
        <w:tab/>
      </w:r>
      <w:r w:rsidRPr="00E24147">
        <w:rPr>
          <w:rFonts w:eastAsia="Times New Roman" w:cs="Times New Roman"/>
          <w:szCs w:val="24"/>
          <w:lang w:val="ro-RO"/>
        </w:rPr>
        <w:t>Gaze cu Efect de Seră</w:t>
      </w:r>
    </w:p>
    <w:p w14:paraId="6D3A32CA" w14:textId="77777777" w:rsidR="00A904AF" w:rsidRPr="00BD221E" w:rsidRDefault="00A904AF" w:rsidP="00A904AF">
      <w:pPr>
        <w:tabs>
          <w:tab w:val="left" w:pos="993"/>
        </w:tabs>
        <w:spacing w:after="0"/>
        <w:ind w:left="1416" w:hanging="1416"/>
        <w:rPr>
          <w:rFonts w:cs="Times New Roman"/>
          <w:lang w:val="ro-RO"/>
        </w:rPr>
      </w:pPr>
      <w:r w:rsidRPr="00BD221E">
        <w:rPr>
          <w:rFonts w:cs="Times New Roman"/>
          <w:b/>
          <w:bCs/>
          <w:lang w:val="ro-RO"/>
        </w:rPr>
        <w:t>ME</w:t>
      </w:r>
      <w:r w:rsidRPr="00BD221E">
        <w:rPr>
          <w:rFonts w:cs="Times New Roman"/>
          <w:lang w:val="ro-RO"/>
        </w:rPr>
        <w:tab/>
        <w:t>–</w:t>
      </w:r>
      <w:r w:rsidRPr="00BD221E">
        <w:rPr>
          <w:rFonts w:cs="Times New Roman"/>
          <w:lang w:val="ro-RO"/>
        </w:rPr>
        <w:tab/>
      </w:r>
      <w:hyperlink r:id="rId8" w:history="1">
        <w:r w:rsidRPr="00BD221E">
          <w:rPr>
            <w:lang w:val="ro-RO"/>
          </w:rPr>
          <w:t>Ministerul Energiei</w:t>
        </w:r>
      </w:hyperlink>
    </w:p>
    <w:p w14:paraId="6CBB579B" w14:textId="77777777" w:rsidR="00A904AF" w:rsidRPr="00BD221E" w:rsidRDefault="00A904AF" w:rsidP="00A904AF">
      <w:pPr>
        <w:tabs>
          <w:tab w:val="left" w:pos="993"/>
        </w:tabs>
        <w:spacing w:after="0"/>
        <w:ind w:left="1416" w:hanging="1416"/>
        <w:rPr>
          <w:rFonts w:cs="Times New Roman"/>
          <w:lang w:val="ro-RO"/>
        </w:rPr>
      </w:pPr>
      <w:r w:rsidRPr="00BD221E">
        <w:rPr>
          <w:rFonts w:cs="Times New Roman"/>
          <w:b/>
          <w:bCs/>
          <w:lang w:val="ro-RO"/>
        </w:rPr>
        <w:t>MIPE</w:t>
      </w:r>
      <w:r w:rsidRPr="00BD221E">
        <w:rPr>
          <w:rFonts w:cs="Times New Roman"/>
          <w:lang w:val="ro-RO"/>
        </w:rPr>
        <w:tab/>
        <w:t>–</w:t>
      </w:r>
      <w:r w:rsidRPr="00BD221E">
        <w:rPr>
          <w:rFonts w:cs="Times New Roman"/>
          <w:lang w:val="ro-RO"/>
        </w:rPr>
        <w:tab/>
      </w:r>
      <w:hyperlink r:id="rId9" w:history="1">
        <w:r w:rsidRPr="00BD221E">
          <w:rPr>
            <w:lang w:val="ro-RO"/>
          </w:rPr>
          <w:t>Ministerul Investițiilor și Proiectelor Europene</w:t>
        </w:r>
      </w:hyperlink>
    </w:p>
    <w:p w14:paraId="546B84B3" w14:textId="77777777" w:rsidR="00A904AF" w:rsidRPr="00BD221E" w:rsidRDefault="00A904AF" w:rsidP="00A904AF">
      <w:pPr>
        <w:tabs>
          <w:tab w:val="left" w:pos="993"/>
        </w:tabs>
        <w:spacing w:after="0"/>
        <w:ind w:left="1416" w:hanging="1416"/>
        <w:rPr>
          <w:rFonts w:cs="Times New Roman"/>
          <w:lang w:val="ro-RO"/>
        </w:rPr>
      </w:pPr>
      <w:r w:rsidRPr="00BD221E">
        <w:rPr>
          <w:rFonts w:cs="Times New Roman"/>
          <w:b/>
          <w:bCs/>
          <w:lang w:val="ro-RO"/>
        </w:rPr>
        <w:t>PNIESC</w:t>
      </w:r>
      <w:r w:rsidRPr="007B4463">
        <w:rPr>
          <w:rFonts w:cs="Times New Roman"/>
          <w:lang w:val="ro-RO"/>
        </w:rPr>
        <w:t xml:space="preserve"> </w:t>
      </w:r>
      <w:r w:rsidRPr="00BD221E">
        <w:rPr>
          <w:rFonts w:cs="Times New Roman"/>
          <w:lang w:val="ro-RO"/>
        </w:rPr>
        <w:tab/>
        <w:t>–</w:t>
      </w:r>
      <w:r w:rsidRPr="00BD221E">
        <w:rPr>
          <w:rFonts w:cs="Times New Roman"/>
          <w:lang w:val="ro-RO"/>
        </w:rPr>
        <w:tab/>
      </w:r>
      <w:hyperlink r:id="rId10" w:history="1">
        <w:r w:rsidRPr="00BD221E">
          <w:rPr>
            <w:lang w:val="ro-RO"/>
          </w:rPr>
          <w:t>Planul Național Integrat în domeniul Energiei și Schimbărilor Climatice</w:t>
        </w:r>
      </w:hyperlink>
    </w:p>
    <w:p w14:paraId="3BCE987A" w14:textId="77777777" w:rsidR="00A904AF" w:rsidRPr="00BD221E" w:rsidRDefault="00A904AF" w:rsidP="00A904AF">
      <w:pPr>
        <w:tabs>
          <w:tab w:val="left" w:pos="993"/>
        </w:tabs>
        <w:spacing w:after="0"/>
        <w:ind w:left="1416" w:hanging="1416"/>
        <w:rPr>
          <w:lang w:val="ro-RO"/>
        </w:rPr>
      </w:pPr>
      <w:r w:rsidRPr="00BD221E">
        <w:rPr>
          <w:rFonts w:cs="Times New Roman"/>
          <w:b/>
          <w:bCs/>
          <w:lang w:val="ro-RO"/>
        </w:rPr>
        <w:t>PNRR</w:t>
      </w:r>
      <w:r w:rsidRPr="00BD221E">
        <w:rPr>
          <w:rFonts w:cs="Times New Roman"/>
          <w:lang w:val="ro-RO"/>
        </w:rPr>
        <w:tab/>
        <w:t>–</w:t>
      </w:r>
      <w:r w:rsidRPr="00BD221E">
        <w:rPr>
          <w:rFonts w:cs="Times New Roman"/>
          <w:lang w:val="ro-RO"/>
        </w:rPr>
        <w:tab/>
      </w:r>
      <w:hyperlink r:id="rId11" w:history="1">
        <w:r w:rsidRPr="00BD221E">
          <w:rPr>
            <w:lang w:val="ro-RO"/>
          </w:rPr>
          <w:t>Planul Național de Redresare și Reziliență</w:t>
        </w:r>
      </w:hyperlink>
    </w:p>
    <w:p w14:paraId="7FBC44CD" w14:textId="70B4FA38" w:rsidR="00A904AF" w:rsidRPr="00BD221E" w:rsidRDefault="00A904AF" w:rsidP="00A904AF">
      <w:pPr>
        <w:tabs>
          <w:tab w:val="left" w:pos="993"/>
        </w:tabs>
        <w:spacing w:after="0"/>
        <w:ind w:left="1416" w:hanging="1416"/>
        <w:rPr>
          <w:rFonts w:cs="Times New Roman"/>
          <w:lang w:val="ro-RO"/>
        </w:rPr>
      </w:pPr>
      <w:r w:rsidRPr="00BD221E">
        <w:rPr>
          <w:b/>
          <w:bCs/>
          <w:lang w:val="ro-RO"/>
        </w:rPr>
        <w:t>PNRR C6 I5</w:t>
      </w:r>
      <w:r w:rsidRPr="00BD221E">
        <w:rPr>
          <w:lang w:val="ro-RO"/>
        </w:rPr>
        <w:t xml:space="preserve"> </w:t>
      </w:r>
      <w:r w:rsidR="000F2EF5" w:rsidRPr="00BD221E">
        <w:rPr>
          <w:rFonts w:cs="Times New Roman"/>
          <w:lang w:val="ro-RO"/>
        </w:rPr>
        <w:t>–</w:t>
      </w:r>
      <w:r w:rsidRPr="00BD221E">
        <w:rPr>
          <w:rFonts w:cs="Times New Roman"/>
          <w:lang w:val="ro-RO"/>
        </w:rPr>
        <w:t xml:space="preserve"> </w:t>
      </w:r>
      <w:r w:rsidRPr="00BD221E">
        <w:rPr>
          <w:lang w:val="ro-RO"/>
        </w:rPr>
        <w:t xml:space="preserve">Planul Național de Redresare și Reziliență – Pilonul I. Tranziția verde – Componenta C6. Energie, Măsura de investiții </w:t>
      </w:r>
      <w:r w:rsidR="000F2EF5" w:rsidRPr="00BD221E">
        <w:rPr>
          <w:rFonts w:cs="Times New Roman"/>
          <w:lang w:val="ro-RO"/>
        </w:rPr>
        <w:t>–</w:t>
      </w:r>
      <w:r w:rsidRPr="00BD221E">
        <w:rPr>
          <w:lang w:val="ro-RO"/>
        </w:rPr>
        <w:t xml:space="preserve"> Investiția I5 – Asigurarea eficienței energetice în sectorul industrial. Sprijinirea investiţiilor în modernizare, monitorizarea și eficientizarea consumului de energie la nivelul operatorilor economici în vederea asigurării eficienței energetice în sectorul industrial</w:t>
      </w:r>
    </w:p>
    <w:p w14:paraId="513E3326" w14:textId="77777777" w:rsidR="00AB511F" w:rsidRDefault="00AB511F" w:rsidP="00AB511F">
      <w:pPr>
        <w:tabs>
          <w:tab w:val="left" w:pos="993"/>
        </w:tabs>
        <w:spacing w:after="0"/>
        <w:ind w:left="1416" w:hanging="1416"/>
        <w:rPr>
          <w:rFonts w:eastAsia="Calibri" w:cs="Times New Roman"/>
          <w:szCs w:val="24"/>
          <w:lang w:val="ro-RO"/>
        </w:rPr>
      </w:pPr>
      <w:r w:rsidRPr="00250C4B">
        <w:rPr>
          <w:rFonts w:eastAsia="Calibri" w:cs="Times New Roman"/>
          <w:b/>
          <w:bCs/>
          <w:szCs w:val="24"/>
          <w:lang w:val="ro-RO"/>
        </w:rPr>
        <w:t>PTh</w:t>
      </w:r>
      <w:r>
        <w:rPr>
          <w:rFonts w:eastAsia="Calibri" w:cs="Times New Roman"/>
          <w:szCs w:val="24"/>
          <w:lang w:val="ro-RO"/>
        </w:rPr>
        <w:t xml:space="preserve"> </w:t>
      </w:r>
      <w:r>
        <w:rPr>
          <w:rFonts w:eastAsia="Calibri" w:cs="Times New Roman"/>
          <w:szCs w:val="24"/>
          <w:lang w:val="ro-RO"/>
        </w:rPr>
        <w:tab/>
        <w:t>–</w:t>
      </w:r>
      <w:r>
        <w:rPr>
          <w:rFonts w:eastAsia="Calibri" w:cs="Times New Roman"/>
          <w:szCs w:val="24"/>
          <w:lang w:val="ro-RO"/>
        </w:rPr>
        <w:tab/>
        <w:t>Proiect tehnic</w:t>
      </w:r>
    </w:p>
    <w:p w14:paraId="7047198F" w14:textId="2C0B5A88" w:rsidR="003D7042" w:rsidRPr="00E24147" w:rsidRDefault="003D7042" w:rsidP="007B4463">
      <w:pPr>
        <w:tabs>
          <w:tab w:val="left" w:pos="993"/>
        </w:tabs>
        <w:spacing w:after="0"/>
        <w:ind w:left="1416" w:hanging="1416"/>
        <w:rPr>
          <w:rFonts w:eastAsia="Calibri" w:cs="Times New Roman"/>
          <w:szCs w:val="24"/>
          <w:lang w:val="ro-RO"/>
        </w:rPr>
      </w:pPr>
      <w:r w:rsidRPr="00E24147">
        <w:rPr>
          <w:rFonts w:eastAsia="Times New Roman" w:cs="Times New Roman"/>
          <w:b/>
          <w:smallCaps/>
          <w:szCs w:val="24"/>
          <w:lang w:val="ro-RO" w:eastAsia="ar-SA"/>
        </w:rPr>
        <w:t>RTU</w:t>
      </w:r>
      <w:r w:rsidRPr="007B4463">
        <w:rPr>
          <w:rFonts w:eastAsia="Times New Roman" w:cs="Times New Roman"/>
          <w:b/>
          <w:smallCaps/>
          <w:szCs w:val="24"/>
          <w:lang w:val="ro-RO" w:eastAsia="ar-SA"/>
        </w:rPr>
        <w:tab/>
      </w:r>
      <w:r w:rsidRPr="007B4463">
        <w:rPr>
          <w:rFonts w:eastAsia="Times New Roman" w:cs="Times New Roman"/>
          <w:szCs w:val="24"/>
          <w:lang w:val="ro-RO"/>
        </w:rPr>
        <w:t>–</w:t>
      </w:r>
      <w:r w:rsidRPr="007B4463">
        <w:rPr>
          <w:rFonts w:cs="Times New Roman"/>
          <w:lang w:val="ro-RO"/>
        </w:rPr>
        <w:t xml:space="preserve"> </w:t>
      </w:r>
      <w:r w:rsidRPr="007B4463">
        <w:rPr>
          <w:rFonts w:cs="Times New Roman"/>
          <w:lang w:val="ro-RO"/>
        </w:rPr>
        <w:tab/>
      </w:r>
      <w:r w:rsidRPr="007B4463">
        <w:rPr>
          <w:rFonts w:eastAsia="Calibri" w:cs="Times New Roman"/>
          <w:szCs w:val="24"/>
          <w:lang w:val="ro-RO"/>
        </w:rPr>
        <w:t xml:space="preserve">Remote Terminal Units, Unitate de prelevare date din proces industrial sau din </w:t>
      </w:r>
      <w:r w:rsidRPr="00A904AF">
        <w:rPr>
          <w:rFonts w:eastAsia="Calibri" w:cs="Times New Roman"/>
          <w:szCs w:val="24"/>
          <w:lang w:val="ro-RO"/>
        </w:rPr>
        <w:t>câmp</w:t>
      </w:r>
    </w:p>
    <w:p w14:paraId="4A9CD232" w14:textId="5CF0C1C1" w:rsidR="00A904AF" w:rsidRDefault="00A904AF" w:rsidP="00A904AF">
      <w:pPr>
        <w:tabs>
          <w:tab w:val="left" w:pos="993"/>
        </w:tabs>
        <w:spacing w:after="0"/>
        <w:ind w:left="1416" w:hanging="1416"/>
        <w:rPr>
          <w:rFonts w:eastAsia="Calibri" w:cs="Times New Roman"/>
          <w:szCs w:val="24"/>
          <w:lang w:val="ro-RO"/>
        </w:rPr>
      </w:pPr>
      <w:r w:rsidRPr="00E24147">
        <w:rPr>
          <w:rFonts w:eastAsia="Calibri" w:cs="Times New Roman"/>
          <w:b/>
          <w:bCs/>
          <w:szCs w:val="24"/>
          <w:lang w:val="ro-RO"/>
        </w:rPr>
        <w:t>SF</w:t>
      </w:r>
      <w:r w:rsidRPr="00E24147">
        <w:rPr>
          <w:rFonts w:eastAsia="Calibri" w:cs="Times New Roman"/>
          <w:szCs w:val="24"/>
          <w:lang w:val="ro-RO"/>
        </w:rPr>
        <w:tab/>
        <w:t xml:space="preserve">– </w:t>
      </w:r>
      <w:r w:rsidRPr="00E24147">
        <w:rPr>
          <w:rFonts w:eastAsia="Calibri" w:cs="Times New Roman"/>
          <w:szCs w:val="24"/>
          <w:lang w:val="ro-RO"/>
        </w:rPr>
        <w:tab/>
      </w:r>
      <w:r>
        <w:rPr>
          <w:rFonts w:eastAsia="Calibri" w:cs="Times New Roman"/>
          <w:szCs w:val="24"/>
          <w:lang w:val="ro-RO"/>
        </w:rPr>
        <w:t xml:space="preserve">Studiu de fezabilitate conform prevederilor din </w:t>
      </w:r>
      <w:r w:rsidRPr="00A904AF">
        <w:rPr>
          <w:rFonts w:eastAsia="Calibri" w:cs="Times New Roman"/>
          <w:szCs w:val="24"/>
          <w:lang w:val="ro-RO"/>
        </w:rPr>
        <w:t>Hotărârea nr. 907/2016 privind etapele de elaborare şi conţinutul-cadru al documentaţiilor tehnico-economice aferente obiectivelor</w:t>
      </w:r>
      <w:r>
        <w:rPr>
          <w:rFonts w:eastAsia="Calibri" w:cs="Times New Roman"/>
          <w:szCs w:val="24"/>
          <w:lang w:val="ro-RO"/>
        </w:rPr>
        <w:t xml:space="preserve"> </w:t>
      </w:r>
      <w:r w:rsidRPr="00A904AF">
        <w:rPr>
          <w:rFonts w:eastAsia="Calibri" w:cs="Times New Roman"/>
          <w:szCs w:val="24"/>
          <w:lang w:val="ro-RO"/>
        </w:rPr>
        <w:t>/</w:t>
      </w:r>
      <w:r>
        <w:rPr>
          <w:rFonts w:eastAsia="Calibri" w:cs="Times New Roman"/>
          <w:szCs w:val="24"/>
          <w:lang w:val="ro-RO"/>
        </w:rPr>
        <w:t xml:space="preserve"> </w:t>
      </w:r>
      <w:r w:rsidRPr="00A904AF">
        <w:rPr>
          <w:rFonts w:eastAsia="Calibri" w:cs="Times New Roman"/>
          <w:szCs w:val="24"/>
          <w:lang w:val="ro-RO"/>
        </w:rPr>
        <w:t>proiectelor de investiţii finanţate din fonduri publice</w:t>
      </w:r>
      <w:r w:rsidRPr="00E24147">
        <w:rPr>
          <w:rFonts w:eastAsia="Calibri" w:cs="Times New Roman"/>
          <w:szCs w:val="24"/>
          <w:lang w:val="ro-RO"/>
        </w:rPr>
        <w:t>,</w:t>
      </w:r>
      <w:r>
        <w:rPr>
          <w:rFonts w:eastAsia="Calibri" w:cs="Times New Roman"/>
          <w:szCs w:val="24"/>
          <w:lang w:val="ro-RO"/>
        </w:rPr>
        <w:t xml:space="preserve"> </w:t>
      </w:r>
      <w:r w:rsidRPr="00E24147">
        <w:rPr>
          <w:rFonts w:eastAsia="Calibri" w:cs="Times New Roman"/>
          <w:szCs w:val="24"/>
          <w:lang w:val="ro-RO"/>
        </w:rPr>
        <w:t>cu modificările și completările ulterioare</w:t>
      </w:r>
    </w:p>
    <w:p w14:paraId="4E33F8B8" w14:textId="214E6424" w:rsidR="00A904AF" w:rsidRDefault="00A904AF" w:rsidP="00A904AF">
      <w:pPr>
        <w:tabs>
          <w:tab w:val="left" w:pos="993"/>
        </w:tabs>
        <w:spacing w:after="0"/>
        <w:ind w:left="1416" w:hanging="1416"/>
        <w:rPr>
          <w:rFonts w:cs="Times New Roman"/>
          <w:lang w:val="ro-RO"/>
        </w:rPr>
      </w:pPr>
      <w:r w:rsidRPr="00BD221E">
        <w:rPr>
          <w:rFonts w:cs="Times New Roman"/>
          <w:b/>
          <w:bCs/>
          <w:lang w:val="ro-RO"/>
        </w:rPr>
        <w:t>STS</w:t>
      </w:r>
      <w:r w:rsidRPr="00BD221E">
        <w:rPr>
          <w:rFonts w:cs="Times New Roman"/>
          <w:lang w:val="ro-RO"/>
        </w:rPr>
        <w:tab/>
        <w:t>–</w:t>
      </w:r>
      <w:r w:rsidRPr="00BD221E">
        <w:rPr>
          <w:rFonts w:cs="Times New Roman"/>
          <w:lang w:val="ro-RO"/>
        </w:rPr>
        <w:tab/>
      </w:r>
      <w:hyperlink r:id="rId12" w:history="1">
        <w:r w:rsidRPr="00BD221E">
          <w:rPr>
            <w:lang w:val="ro-RO"/>
          </w:rPr>
          <w:t>Serviciul de Telecomunicații Speciale</w:t>
        </w:r>
      </w:hyperlink>
    </w:p>
    <w:p w14:paraId="57646EA7" w14:textId="793AD59D" w:rsidR="00DD2964" w:rsidRPr="00DD2964" w:rsidRDefault="00DD2964" w:rsidP="00A904AF">
      <w:pPr>
        <w:tabs>
          <w:tab w:val="left" w:pos="993"/>
        </w:tabs>
        <w:spacing w:after="0"/>
        <w:ind w:left="1416" w:hanging="1416"/>
        <w:rPr>
          <w:lang w:val="ro-RO"/>
        </w:rPr>
      </w:pPr>
      <w:r w:rsidRPr="00E24147">
        <w:rPr>
          <w:rFonts w:cs="Times New Roman"/>
          <w:b/>
          <w:bCs/>
          <w:lang w:val="ro-RO"/>
        </w:rPr>
        <w:t xml:space="preserve">UIP </w:t>
      </w:r>
      <w:r>
        <w:rPr>
          <w:rFonts w:cs="Times New Roman"/>
          <w:b/>
          <w:bCs/>
          <w:lang w:val="ro-RO"/>
        </w:rPr>
        <w:tab/>
      </w:r>
      <w:r w:rsidRPr="00BD221E">
        <w:rPr>
          <w:rFonts w:cs="Times New Roman"/>
          <w:lang w:val="ro-RO"/>
        </w:rPr>
        <w:t>–</w:t>
      </w:r>
      <w:r w:rsidRPr="00DD2964">
        <w:rPr>
          <w:lang w:val="ro-RO"/>
        </w:rPr>
        <w:tab/>
      </w:r>
      <w:r w:rsidRPr="00E24147">
        <w:rPr>
          <w:lang w:val="ro-RO"/>
        </w:rPr>
        <w:t>Unitatea de Implementare a Proiectelor</w:t>
      </w:r>
    </w:p>
    <w:p w14:paraId="3352C2EF" w14:textId="77777777" w:rsidR="00A904AF" w:rsidRPr="007B4463" w:rsidRDefault="00A904AF" w:rsidP="00E24147">
      <w:pPr>
        <w:tabs>
          <w:tab w:val="left" w:pos="993"/>
        </w:tabs>
        <w:spacing w:after="0"/>
        <w:ind w:left="1416" w:hanging="1416"/>
        <w:rPr>
          <w:rFonts w:eastAsia="Calibri" w:cs="Times New Roman"/>
          <w:szCs w:val="24"/>
          <w:lang w:val="ro-RO"/>
        </w:rPr>
      </w:pPr>
    </w:p>
    <w:p w14:paraId="5A70578B" w14:textId="77777777" w:rsidR="008E64F6" w:rsidRPr="00E24147" w:rsidRDefault="008E64F6" w:rsidP="00E24147">
      <w:pPr>
        <w:spacing w:after="0"/>
        <w:rPr>
          <w:rFonts w:eastAsia="Times New Roman" w:cs="Times New Roman"/>
          <w:b/>
          <w:smallCaps/>
          <w:sz w:val="28"/>
          <w:szCs w:val="28"/>
          <w:lang w:val="ro-RO" w:eastAsia="ar-SA"/>
        </w:rPr>
      </w:pPr>
      <w:r w:rsidRPr="00E24147">
        <w:rPr>
          <w:rFonts w:eastAsia="Times New Roman" w:cs="Times New Roman"/>
          <w:b/>
          <w:smallCaps/>
          <w:sz w:val="28"/>
          <w:szCs w:val="28"/>
          <w:lang w:val="ro-RO" w:eastAsia="ar-SA"/>
        </w:rPr>
        <w:t>Unități de măsură</w:t>
      </w:r>
    </w:p>
    <w:p w14:paraId="357DB73B" w14:textId="77777777" w:rsidR="00A904AF" w:rsidRPr="007B4463" w:rsidRDefault="00A904AF" w:rsidP="00A904AF">
      <w:pPr>
        <w:tabs>
          <w:tab w:val="left" w:pos="993"/>
        </w:tabs>
        <w:spacing w:after="0"/>
        <w:rPr>
          <w:rFonts w:eastAsia="Times New Roman" w:cs="Times New Roman"/>
          <w:szCs w:val="24"/>
          <w:lang w:val="ro-RO"/>
        </w:rPr>
      </w:pPr>
      <w:r w:rsidRPr="00E24147">
        <w:rPr>
          <w:rFonts w:eastAsia="Times New Roman" w:cs="Times New Roman"/>
          <w:b/>
          <w:bCs/>
          <w:szCs w:val="24"/>
          <w:lang w:val="ro-RO"/>
        </w:rPr>
        <w:t xml:space="preserve">MWh </w:t>
      </w:r>
      <w:r w:rsidRPr="007B4463">
        <w:rPr>
          <w:rFonts w:eastAsia="Times New Roman" w:cs="Times New Roman"/>
          <w:szCs w:val="24"/>
          <w:lang w:val="ro-RO"/>
        </w:rPr>
        <w:tab/>
        <w:t>–</w:t>
      </w:r>
      <w:r w:rsidRPr="007B4463">
        <w:rPr>
          <w:rFonts w:eastAsia="Times New Roman" w:cs="Times New Roman"/>
          <w:szCs w:val="24"/>
          <w:lang w:val="ro-RO"/>
        </w:rPr>
        <w:tab/>
        <w:t>Megawatt oră</w:t>
      </w:r>
    </w:p>
    <w:p w14:paraId="22DB59D2" w14:textId="77777777" w:rsidR="008E64F6" w:rsidRPr="007B4463" w:rsidRDefault="008E64F6" w:rsidP="00EF27C9">
      <w:pPr>
        <w:tabs>
          <w:tab w:val="left" w:pos="993"/>
        </w:tabs>
        <w:spacing w:after="0"/>
        <w:rPr>
          <w:rFonts w:eastAsia="Times New Roman" w:cs="Times New Roman"/>
          <w:szCs w:val="24"/>
          <w:lang w:val="ro-RO"/>
        </w:rPr>
      </w:pPr>
      <w:r w:rsidRPr="00E24147">
        <w:rPr>
          <w:rFonts w:eastAsia="Times New Roman" w:cs="Times New Roman"/>
          <w:b/>
          <w:bCs/>
          <w:szCs w:val="24"/>
          <w:lang w:val="ro-RO"/>
        </w:rPr>
        <w:t>tep</w:t>
      </w:r>
      <w:r w:rsidRPr="007B4463">
        <w:rPr>
          <w:rFonts w:eastAsia="Times New Roman" w:cs="Times New Roman"/>
          <w:szCs w:val="24"/>
          <w:lang w:val="ro-RO"/>
        </w:rPr>
        <w:tab/>
      </w:r>
      <w:r w:rsidR="005F3548" w:rsidRPr="007B4463">
        <w:rPr>
          <w:rFonts w:eastAsia="Times New Roman" w:cs="Times New Roman"/>
          <w:szCs w:val="24"/>
          <w:lang w:val="ro-RO"/>
        </w:rPr>
        <w:t>–</w:t>
      </w:r>
      <w:r w:rsidRPr="007B4463">
        <w:rPr>
          <w:rFonts w:eastAsia="Times New Roman" w:cs="Times New Roman"/>
          <w:szCs w:val="24"/>
          <w:lang w:val="ro-RO"/>
        </w:rPr>
        <w:tab/>
        <w:t>Tone Echivalent Petrol</w:t>
      </w:r>
    </w:p>
    <w:p w14:paraId="54119D76" w14:textId="77777777" w:rsidR="005F3548" w:rsidRPr="007B4463" w:rsidRDefault="005F3548" w:rsidP="005F3548">
      <w:pPr>
        <w:tabs>
          <w:tab w:val="left" w:pos="993"/>
        </w:tabs>
        <w:spacing w:after="0"/>
        <w:rPr>
          <w:rFonts w:eastAsia="Times New Roman" w:cs="Times New Roman"/>
          <w:szCs w:val="24"/>
          <w:lang w:val="ro-RO"/>
        </w:rPr>
      </w:pPr>
      <w:r w:rsidRPr="00E24147">
        <w:rPr>
          <w:rFonts w:eastAsia="Times New Roman" w:cs="Times New Roman"/>
          <w:b/>
          <w:bCs/>
          <w:szCs w:val="24"/>
          <w:lang w:val="ro-RO"/>
        </w:rPr>
        <w:t>tCO</w:t>
      </w:r>
      <w:r w:rsidRPr="00E24147">
        <w:rPr>
          <w:rFonts w:eastAsia="Times New Roman" w:cs="Times New Roman"/>
          <w:b/>
          <w:bCs/>
          <w:szCs w:val="24"/>
          <w:vertAlign w:val="subscript"/>
          <w:lang w:val="ro-RO"/>
        </w:rPr>
        <w:t>2</w:t>
      </w:r>
      <w:r w:rsidRPr="007B4463">
        <w:rPr>
          <w:rFonts w:eastAsia="Times New Roman" w:cs="Times New Roman"/>
          <w:szCs w:val="24"/>
          <w:lang w:val="ro-RO"/>
        </w:rPr>
        <w:tab/>
        <w:t>–</w:t>
      </w:r>
      <w:r w:rsidRPr="007B4463">
        <w:rPr>
          <w:rFonts w:eastAsia="Times New Roman" w:cs="Times New Roman"/>
          <w:szCs w:val="24"/>
          <w:lang w:val="ro-RO"/>
        </w:rPr>
        <w:tab/>
        <w:t>Tone Echivalent CO</w:t>
      </w:r>
      <w:r w:rsidRPr="00E24147">
        <w:rPr>
          <w:rFonts w:eastAsia="Times New Roman" w:cs="Times New Roman"/>
          <w:szCs w:val="24"/>
          <w:vertAlign w:val="subscript"/>
          <w:lang w:val="ro-RO"/>
        </w:rPr>
        <w:t>2</w:t>
      </w:r>
    </w:p>
    <w:p w14:paraId="2537C6E4" w14:textId="77777777" w:rsidR="008E64F6" w:rsidRPr="007B4463" w:rsidRDefault="008E64F6" w:rsidP="00E24147">
      <w:pPr>
        <w:tabs>
          <w:tab w:val="left" w:pos="993"/>
        </w:tabs>
        <w:spacing w:after="0"/>
        <w:rPr>
          <w:rFonts w:eastAsia="Times New Roman" w:cs="Times New Roman"/>
          <w:b/>
          <w:smallCaps/>
          <w:szCs w:val="24"/>
          <w:lang w:val="ro-RO" w:eastAsia="ar-SA"/>
        </w:rPr>
      </w:pPr>
    </w:p>
    <w:p w14:paraId="67D5DD16" w14:textId="3933C301" w:rsidR="00A27027" w:rsidRPr="00E24147" w:rsidRDefault="00A27027" w:rsidP="00A27027">
      <w:pPr>
        <w:spacing w:after="0"/>
        <w:rPr>
          <w:rFonts w:eastAsia="Times New Roman" w:cs="Times New Roman"/>
          <w:b/>
          <w:smallCaps/>
          <w:sz w:val="28"/>
          <w:szCs w:val="28"/>
          <w:lang w:val="ro-RO" w:eastAsia="ar-SA"/>
        </w:rPr>
      </w:pPr>
      <w:r w:rsidRPr="00E24147">
        <w:rPr>
          <w:rFonts w:eastAsia="Times New Roman" w:cs="Times New Roman"/>
          <w:b/>
          <w:smallCaps/>
          <w:sz w:val="28"/>
          <w:szCs w:val="28"/>
          <w:lang w:val="ro-RO" w:eastAsia="ar-SA"/>
        </w:rPr>
        <w:t xml:space="preserve">Link-uri </w:t>
      </w:r>
      <w:r w:rsidR="00712D45" w:rsidRPr="00E24147">
        <w:rPr>
          <w:rFonts w:eastAsia="Times New Roman" w:cs="Times New Roman"/>
          <w:b/>
          <w:smallCaps/>
          <w:sz w:val="28"/>
          <w:szCs w:val="28"/>
          <w:lang w:val="ro-RO" w:eastAsia="ar-SA"/>
        </w:rPr>
        <w:t>de Acces</w:t>
      </w:r>
    </w:p>
    <w:p w14:paraId="5377AD24" w14:textId="77777777" w:rsidR="00712D45" w:rsidRPr="007B4463" w:rsidRDefault="00EF27C9" w:rsidP="00CF63DD">
      <w:pPr>
        <w:tabs>
          <w:tab w:val="left" w:pos="3261"/>
        </w:tabs>
        <w:spacing w:after="0"/>
        <w:ind w:left="3261" w:hanging="3261"/>
        <w:rPr>
          <w:rFonts w:eastAsia="Times New Roman" w:cs="Times New Roman"/>
          <w:szCs w:val="24"/>
          <w:lang w:val="ro-RO"/>
        </w:rPr>
      </w:pPr>
      <w:hyperlink r:id="rId13" w:history="1">
        <w:r w:rsidRPr="00E24147">
          <w:rPr>
            <w:rStyle w:val="Hyperlink"/>
            <w:rFonts w:eastAsia="Times New Roman" w:cs="Times New Roman"/>
            <w:szCs w:val="24"/>
            <w:u w:val="none"/>
            <w:lang w:val="ro-RO"/>
          </w:rPr>
          <w:t>https://proiecte.pnrr.gov.ro</w:t>
        </w:r>
      </w:hyperlink>
      <w:r w:rsidR="00A27027" w:rsidRPr="007B4463">
        <w:rPr>
          <w:rFonts w:eastAsia="Times New Roman" w:cs="Times New Roman"/>
          <w:szCs w:val="24"/>
          <w:lang w:val="ro-RO"/>
        </w:rPr>
        <w:t xml:space="preserve"> </w:t>
      </w:r>
      <w:r w:rsidR="00CF63DD" w:rsidRPr="007B4463">
        <w:rPr>
          <w:rFonts w:eastAsia="Times New Roman" w:cs="Times New Roman"/>
          <w:szCs w:val="24"/>
          <w:lang w:val="ro-RO"/>
        </w:rPr>
        <w:tab/>
      </w:r>
    </w:p>
    <w:p w14:paraId="128F810B" w14:textId="2F96B042" w:rsidR="00A27027" w:rsidRPr="007B4463" w:rsidRDefault="00A27027" w:rsidP="00CF63DD">
      <w:pPr>
        <w:tabs>
          <w:tab w:val="left" w:pos="3261"/>
        </w:tabs>
        <w:spacing w:after="0"/>
        <w:ind w:left="3261" w:hanging="3261"/>
        <w:rPr>
          <w:rFonts w:eastAsia="Times New Roman" w:cs="Times New Roman"/>
          <w:szCs w:val="24"/>
          <w:lang w:val="ro-RO"/>
        </w:rPr>
      </w:pPr>
      <w:r w:rsidRPr="00E24147">
        <w:rPr>
          <w:rFonts w:eastAsia="Times New Roman" w:cs="Times New Roman"/>
          <w:szCs w:val="24"/>
          <w:lang w:val="ro-RO"/>
        </w:rPr>
        <w:t>Platforma IT dezvoltată d</w:t>
      </w:r>
      <w:r w:rsidR="00A904AF">
        <w:rPr>
          <w:rFonts w:eastAsia="Times New Roman" w:cs="Times New Roman"/>
          <w:szCs w:val="24"/>
          <w:lang w:val="ro-RO"/>
        </w:rPr>
        <w:t>c</w:t>
      </w:r>
      <w:r w:rsidRPr="00E24147">
        <w:rPr>
          <w:rFonts w:eastAsia="Times New Roman" w:cs="Times New Roman"/>
          <w:szCs w:val="24"/>
          <w:lang w:val="ro-RO"/>
        </w:rPr>
        <w:t>e MIPE-STS</w:t>
      </w:r>
      <w:r w:rsidRPr="00E24147">
        <w:rPr>
          <w:rFonts w:eastAsia="Times New Roman" w:cs="Times New Roman"/>
          <w:szCs w:val="24"/>
          <w:lang w:val="ro-RO"/>
        </w:rPr>
        <w:tab/>
      </w:r>
    </w:p>
    <w:p w14:paraId="466C0027" w14:textId="77777777" w:rsidR="00712D45" w:rsidRPr="00E24147" w:rsidRDefault="00712D45" w:rsidP="00E24147">
      <w:pPr>
        <w:tabs>
          <w:tab w:val="left" w:pos="3261"/>
        </w:tabs>
        <w:spacing w:after="0"/>
        <w:ind w:left="3261" w:hanging="3261"/>
        <w:rPr>
          <w:rFonts w:eastAsia="Times New Roman" w:cs="Times New Roman"/>
          <w:sz w:val="16"/>
          <w:szCs w:val="16"/>
          <w:lang w:val="ro-RO"/>
        </w:rPr>
      </w:pPr>
    </w:p>
    <w:p w14:paraId="1B27F2C2" w14:textId="77777777" w:rsidR="00712D45" w:rsidRPr="007B4463" w:rsidRDefault="00CF63DD" w:rsidP="00CF63DD">
      <w:pPr>
        <w:tabs>
          <w:tab w:val="left" w:pos="3261"/>
        </w:tabs>
        <w:spacing w:after="0"/>
        <w:ind w:left="3544" w:hanging="3544"/>
        <w:rPr>
          <w:rFonts w:eastAsia="Times New Roman" w:cs="Times New Roman"/>
          <w:szCs w:val="24"/>
          <w:lang w:val="ro-RO"/>
        </w:rPr>
      </w:pPr>
      <w:hyperlink r:id="rId14" w:history="1">
        <w:r w:rsidRPr="00E24147">
          <w:rPr>
            <w:rStyle w:val="Hyperlink"/>
            <w:rFonts w:eastAsia="Times New Roman" w:cs="Times New Roman"/>
            <w:szCs w:val="24"/>
            <w:lang w:val="ro-RO"/>
          </w:rPr>
          <w:t>https://energie.gov.ro/pnrr</w:t>
        </w:r>
      </w:hyperlink>
    </w:p>
    <w:p w14:paraId="265633A0" w14:textId="38A33640" w:rsidR="00E6018E" w:rsidRPr="007B4463" w:rsidRDefault="00A27027" w:rsidP="00CF63DD">
      <w:pPr>
        <w:tabs>
          <w:tab w:val="left" w:pos="3261"/>
        </w:tabs>
        <w:spacing w:after="0"/>
        <w:ind w:left="3544" w:hanging="3544"/>
        <w:rPr>
          <w:rFonts w:eastAsia="Times New Roman" w:cs="Times New Roman"/>
          <w:szCs w:val="24"/>
          <w:lang w:val="ro-RO"/>
        </w:rPr>
      </w:pPr>
      <w:r w:rsidRPr="007B4463">
        <w:rPr>
          <w:rFonts w:eastAsia="Times New Roman" w:cs="Times New Roman"/>
          <w:szCs w:val="24"/>
          <w:lang w:val="ro-RO"/>
        </w:rPr>
        <w:t xml:space="preserve">Instrucțiuni privind utilizarea unor modalități alternative de depunere, alte informații </w:t>
      </w:r>
    </w:p>
    <w:p w14:paraId="3055B1E8" w14:textId="77777777" w:rsidR="00AB511F" w:rsidRPr="00250C4B" w:rsidRDefault="00AB511F" w:rsidP="00AB511F">
      <w:pPr>
        <w:tabs>
          <w:tab w:val="left" w:pos="3261"/>
        </w:tabs>
        <w:spacing w:after="0"/>
        <w:ind w:left="3261" w:hanging="3261"/>
        <w:rPr>
          <w:rFonts w:eastAsia="Times New Roman" w:cs="Times New Roman"/>
          <w:sz w:val="16"/>
          <w:szCs w:val="16"/>
          <w:lang w:val="ro-RO"/>
        </w:rPr>
      </w:pPr>
    </w:p>
    <w:p w14:paraId="57662107" w14:textId="08B633DF" w:rsidR="00712D45" w:rsidRPr="007B4463" w:rsidRDefault="00712D45" w:rsidP="00712D45">
      <w:pPr>
        <w:tabs>
          <w:tab w:val="left" w:pos="3261"/>
        </w:tabs>
        <w:spacing w:after="0"/>
        <w:ind w:left="3544" w:hanging="3544"/>
        <w:rPr>
          <w:rFonts w:eastAsia="Times New Roman" w:cs="Times New Roman"/>
          <w:szCs w:val="24"/>
          <w:lang w:val="ro-RO"/>
        </w:rPr>
      </w:pPr>
      <w:hyperlink r:id="rId15" w:history="1">
        <w:r w:rsidRPr="007B4463">
          <w:rPr>
            <w:rStyle w:val="Hyperlink"/>
            <w:rFonts w:eastAsia="Times New Roman" w:cs="Times New Roman"/>
            <w:szCs w:val="24"/>
            <w:lang w:val="ro-RO"/>
          </w:rPr>
          <w:t>https://energie.gov.ro/eficienta-energetica</w:t>
        </w:r>
      </w:hyperlink>
    </w:p>
    <w:p w14:paraId="46BF56BE" w14:textId="182B1653" w:rsidR="00712D45" w:rsidRPr="007B4463" w:rsidRDefault="00712D45" w:rsidP="00E24147">
      <w:pPr>
        <w:tabs>
          <w:tab w:val="left" w:pos="993"/>
        </w:tabs>
        <w:spacing w:after="0"/>
        <w:rPr>
          <w:rFonts w:eastAsia="Times New Roman" w:cs="Times New Roman"/>
          <w:szCs w:val="24"/>
          <w:lang w:val="ro-RO"/>
        </w:rPr>
      </w:pPr>
      <w:r w:rsidRPr="007B4463">
        <w:rPr>
          <w:rFonts w:eastAsia="Times New Roman" w:cs="Times New Roman"/>
          <w:szCs w:val="24"/>
          <w:lang w:val="ro-RO"/>
        </w:rPr>
        <w:t xml:space="preserve">Pagina Direcției de Eficiență Energetică din Ministerul Energiei. Aici poate fi găsită și lista auditorilor energetici din România, </w:t>
      </w:r>
      <w:r w:rsidR="007B4463" w:rsidRPr="007B4463">
        <w:rPr>
          <w:rFonts w:eastAsia="Times New Roman" w:cs="Times New Roman"/>
          <w:szCs w:val="24"/>
          <w:lang w:val="ro-RO"/>
        </w:rPr>
        <w:t>autorizați</w:t>
      </w:r>
      <w:r w:rsidRPr="007B4463">
        <w:rPr>
          <w:rFonts w:eastAsia="Times New Roman" w:cs="Times New Roman"/>
          <w:szCs w:val="24"/>
          <w:lang w:val="ro-RO"/>
        </w:rPr>
        <w:t xml:space="preserve"> de </w:t>
      </w:r>
      <w:r w:rsidR="007B4463" w:rsidRPr="007B4463">
        <w:rPr>
          <w:rFonts w:eastAsia="Times New Roman" w:cs="Times New Roman"/>
          <w:szCs w:val="24"/>
          <w:lang w:val="ro-RO"/>
        </w:rPr>
        <w:t xml:space="preserve">către </w:t>
      </w:r>
      <w:r w:rsidRPr="007B4463">
        <w:rPr>
          <w:rFonts w:eastAsia="Times New Roman" w:cs="Times New Roman"/>
          <w:szCs w:val="24"/>
          <w:lang w:val="ro-RO"/>
        </w:rPr>
        <w:t>autoritate.</w:t>
      </w:r>
    </w:p>
    <w:p w14:paraId="57FA6685" w14:textId="484CEDFE" w:rsidR="00E6018E" w:rsidRPr="007B4463" w:rsidRDefault="00E6018E" w:rsidP="00E24147">
      <w:pPr>
        <w:pStyle w:val="1"/>
        <w:rPr>
          <w:color w:val="2E74B5" w:themeColor="accent1" w:themeShade="BF"/>
        </w:rPr>
      </w:pPr>
      <w:bookmarkStart w:id="94" w:name="_Toc116995930"/>
      <w:r w:rsidRPr="007B4463">
        <w:lastRenderedPageBreak/>
        <w:t>Capitolul 1. Informații despre Apelul Competitiv</w:t>
      </w:r>
      <w:bookmarkEnd w:id="94"/>
    </w:p>
    <w:p w14:paraId="5DC1B7A4" w14:textId="5E16F8A8" w:rsidR="00F66086" w:rsidRPr="007B4463" w:rsidRDefault="00B84340" w:rsidP="00E24147">
      <w:pPr>
        <w:rPr>
          <w:rFonts w:eastAsiaTheme="minorEastAsia" w:cs="Times New Roman"/>
          <w:szCs w:val="24"/>
          <w:lang w:val="ro-RO"/>
        </w:rPr>
      </w:pPr>
      <w:r w:rsidRPr="007B4463">
        <w:rPr>
          <w:rFonts w:cs="Times New Roman"/>
          <w:color w:val="FFFFFF"/>
          <w:sz w:val="28"/>
          <w:lang w:val="ro-RO"/>
        </w:rPr>
        <w:tab/>
      </w:r>
      <w:bookmarkStart w:id="95" w:name="_Hlk116560367"/>
      <w:r w:rsidR="00F66086" w:rsidRPr="007B4463">
        <w:rPr>
          <w:rFonts w:eastAsia="Times New Roman" w:cs="Times New Roman"/>
          <w:szCs w:val="24"/>
          <w:lang w:val="ro-RO"/>
        </w:rPr>
        <w:t>Prezentul ghid este elaborat de Ministerul Energiei pentru a permite acordarea de finanţare din fondurile</w:t>
      </w:r>
      <w:r w:rsidR="00F66086" w:rsidRPr="007B4463">
        <w:rPr>
          <w:rFonts w:eastAsia="Times New Roman" w:cs="Times New Roman"/>
          <w:spacing w:val="1"/>
          <w:szCs w:val="24"/>
          <w:lang w:val="ro-RO"/>
        </w:rPr>
        <w:t xml:space="preserve"> </w:t>
      </w:r>
      <w:r w:rsidR="00F66086" w:rsidRPr="007B4463">
        <w:rPr>
          <w:rFonts w:eastAsia="Times New Roman" w:cs="Times New Roman"/>
          <w:szCs w:val="24"/>
          <w:lang w:val="ro-RO"/>
        </w:rPr>
        <w:t>europene aferente Planului Național de Redresare și Reziliență (PNRR) aprobat prin Decizia de punere în</w:t>
      </w:r>
      <w:r w:rsidR="00F66086" w:rsidRPr="007B4463">
        <w:rPr>
          <w:rFonts w:eastAsia="Times New Roman" w:cs="Times New Roman"/>
          <w:spacing w:val="1"/>
          <w:szCs w:val="24"/>
          <w:lang w:val="ro-RO"/>
        </w:rPr>
        <w:t xml:space="preserve"> </w:t>
      </w:r>
      <w:r w:rsidR="00F66086" w:rsidRPr="007B4463">
        <w:rPr>
          <w:rFonts w:eastAsia="Times New Roman" w:cs="Times New Roman"/>
          <w:szCs w:val="24"/>
          <w:lang w:val="ro-RO"/>
        </w:rPr>
        <w:t xml:space="preserve">aplicare a Consiliului din 3 noiembrie 2021 de aprobare a evaluării </w:t>
      </w:r>
      <w:r w:rsidR="0092721B" w:rsidRPr="007B4463">
        <w:rPr>
          <w:rFonts w:eastAsia="Times New Roman" w:cs="Times New Roman"/>
          <w:szCs w:val="24"/>
          <w:lang w:val="ro-RO"/>
        </w:rPr>
        <w:t xml:space="preserve">Planului </w:t>
      </w:r>
      <w:r w:rsidR="00F66086" w:rsidRPr="007B4463">
        <w:rPr>
          <w:rFonts w:eastAsia="Times New Roman" w:cs="Times New Roman"/>
          <w:szCs w:val="24"/>
          <w:lang w:val="ro-RO"/>
        </w:rPr>
        <w:t xml:space="preserve">de </w:t>
      </w:r>
      <w:r w:rsidR="0092721B" w:rsidRPr="007B4463">
        <w:rPr>
          <w:rFonts w:eastAsia="Times New Roman" w:cs="Times New Roman"/>
          <w:szCs w:val="24"/>
          <w:lang w:val="ro-RO"/>
        </w:rPr>
        <w:t xml:space="preserve">Redresare </w:t>
      </w:r>
      <w:r w:rsidR="00F66086" w:rsidRPr="007B4463">
        <w:rPr>
          <w:rFonts w:eastAsia="Times New Roman" w:cs="Times New Roman"/>
          <w:szCs w:val="24"/>
          <w:lang w:val="ro-RO"/>
        </w:rPr>
        <w:t xml:space="preserve">și </w:t>
      </w:r>
      <w:r w:rsidR="0092721B" w:rsidRPr="007B4463">
        <w:rPr>
          <w:rFonts w:eastAsia="Times New Roman" w:cs="Times New Roman"/>
          <w:szCs w:val="24"/>
          <w:lang w:val="ro-RO"/>
        </w:rPr>
        <w:t xml:space="preserve">Reziliență </w:t>
      </w:r>
      <w:r w:rsidR="00F66086" w:rsidRPr="007B4463">
        <w:rPr>
          <w:rFonts w:eastAsia="Times New Roman" w:cs="Times New Roman"/>
          <w:szCs w:val="24"/>
          <w:lang w:val="ro-RO"/>
        </w:rPr>
        <w:t>al</w:t>
      </w:r>
      <w:r w:rsidR="00F66086" w:rsidRPr="00E24147">
        <w:rPr>
          <w:rFonts w:eastAsia="Times New Roman" w:cs="Times New Roman"/>
          <w:szCs w:val="24"/>
          <w:lang w:val="ro-RO"/>
        </w:rPr>
        <w:t xml:space="preserve"> </w:t>
      </w:r>
      <w:r w:rsidR="00F66086" w:rsidRPr="007B4463">
        <w:rPr>
          <w:rFonts w:eastAsia="Times New Roman" w:cs="Times New Roman"/>
          <w:szCs w:val="24"/>
          <w:lang w:val="ro-RO"/>
        </w:rPr>
        <w:t>României,</w:t>
      </w:r>
      <w:r w:rsidR="00F66086" w:rsidRPr="00E24147">
        <w:rPr>
          <w:rFonts w:eastAsia="Times New Roman" w:cs="Times New Roman"/>
          <w:szCs w:val="24"/>
          <w:lang w:val="ro-RO"/>
        </w:rPr>
        <w:t xml:space="preserve"> </w:t>
      </w:r>
      <w:r w:rsidR="00F66086" w:rsidRPr="007B4463">
        <w:rPr>
          <w:rFonts w:eastAsia="Times New Roman" w:cs="Times New Roman"/>
          <w:szCs w:val="24"/>
          <w:lang w:val="ro-RO"/>
        </w:rPr>
        <w:t>pentru</w:t>
      </w:r>
      <w:r w:rsidR="00F66086" w:rsidRPr="00E24147">
        <w:rPr>
          <w:rFonts w:eastAsia="Times New Roman" w:cs="Times New Roman"/>
          <w:szCs w:val="24"/>
          <w:lang w:val="ro-RO"/>
        </w:rPr>
        <w:t xml:space="preserve"> </w:t>
      </w:r>
      <w:r w:rsidR="00F66086" w:rsidRPr="007B4463">
        <w:rPr>
          <w:rFonts w:eastAsia="Times New Roman" w:cs="Times New Roman"/>
          <w:szCs w:val="24"/>
          <w:lang w:val="ro-RO"/>
        </w:rPr>
        <w:t>proiecte</w:t>
      </w:r>
      <w:r w:rsidR="00F66086" w:rsidRPr="00E24147">
        <w:rPr>
          <w:rFonts w:eastAsia="Times New Roman" w:cs="Times New Roman"/>
          <w:szCs w:val="24"/>
          <w:lang w:val="ro-RO"/>
        </w:rPr>
        <w:t xml:space="preserve"> </w:t>
      </w:r>
      <w:r w:rsidR="00F66086" w:rsidRPr="007B4463">
        <w:rPr>
          <w:rFonts w:eastAsia="Times New Roman" w:cs="Times New Roman"/>
          <w:szCs w:val="24"/>
          <w:lang w:val="ro-RO"/>
        </w:rPr>
        <w:t>de</w:t>
      </w:r>
      <w:r w:rsidR="00F66086" w:rsidRPr="00E24147">
        <w:rPr>
          <w:rFonts w:eastAsia="Times New Roman" w:cs="Times New Roman"/>
          <w:szCs w:val="24"/>
          <w:lang w:val="ro-RO"/>
        </w:rPr>
        <w:t xml:space="preserve"> </w:t>
      </w:r>
      <w:r w:rsidR="00F66086" w:rsidRPr="007B4463">
        <w:rPr>
          <w:rFonts w:eastAsia="Times New Roman" w:cs="Times New Roman"/>
          <w:szCs w:val="24"/>
          <w:lang w:val="ro-RO"/>
        </w:rPr>
        <w:t>investiţii</w:t>
      </w:r>
      <w:r w:rsidR="00F66086" w:rsidRPr="00E24147">
        <w:rPr>
          <w:rFonts w:eastAsia="Times New Roman" w:cs="Times New Roman"/>
          <w:szCs w:val="24"/>
          <w:lang w:val="ro-RO"/>
        </w:rPr>
        <w:t xml:space="preserve"> </w:t>
      </w:r>
      <w:r w:rsidR="00F66086" w:rsidRPr="007B4463">
        <w:rPr>
          <w:rFonts w:eastAsia="Times New Roman" w:cs="Times New Roman"/>
          <w:szCs w:val="24"/>
          <w:lang w:val="ro-RO"/>
        </w:rPr>
        <w:t>la nivelul operatorilor economici</w:t>
      </w:r>
      <w:r w:rsidR="0085030C" w:rsidRPr="007B4463">
        <w:rPr>
          <w:rFonts w:eastAsia="Times New Roman" w:cs="Times New Roman"/>
          <w:szCs w:val="24"/>
          <w:lang w:val="ro-RO"/>
        </w:rPr>
        <w:t xml:space="preserve"> din industrie</w:t>
      </w:r>
      <w:r w:rsidR="00F66086" w:rsidRPr="007B4463">
        <w:rPr>
          <w:rFonts w:eastAsia="Times New Roman" w:cs="Times New Roman"/>
          <w:szCs w:val="24"/>
          <w:lang w:val="ro-RO"/>
        </w:rPr>
        <w:t xml:space="preserve">, cu impact direct </w:t>
      </w:r>
      <w:r w:rsidR="008428A0" w:rsidRPr="007B4463">
        <w:rPr>
          <w:rFonts w:eastAsia="Times New Roman" w:cs="Times New Roman"/>
          <w:szCs w:val="24"/>
          <w:lang w:val="ro-RO"/>
        </w:rPr>
        <w:t>î</w:t>
      </w:r>
      <w:r w:rsidR="00F66086" w:rsidRPr="007B4463">
        <w:rPr>
          <w:rFonts w:eastAsia="Times New Roman" w:cs="Times New Roman"/>
          <w:szCs w:val="24"/>
          <w:lang w:val="ro-RO"/>
        </w:rPr>
        <w:t>n eficien</w:t>
      </w:r>
      <w:r w:rsidR="0002600E" w:rsidRPr="007B4463">
        <w:rPr>
          <w:rFonts w:eastAsia="Times New Roman" w:cs="Times New Roman"/>
          <w:szCs w:val="24"/>
          <w:lang w:val="ro-RO"/>
        </w:rPr>
        <w:t xml:space="preserve">tizarea </w:t>
      </w:r>
      <w:r w:rsidR="0075126E" w:rsidRPr="007B4463">
        <w:rPr>
          <w:rFonts w:eastAsia="Times New Roman" w:cs="Times New Roman"/>
          <w:szCs w:val="24"/>
          <w:lang w:val="ro-RO"/>
        </w:rPr>
        <w:t xml:space="preserve">energetică a </w:t>
      </w:r>
      <w:r w:rsidR="0002600E" w:rsidRPr="007B4463">
        <w:rPr>
          <w:rFonts w:eastAsia="Times New Roman" w:cs="Times New Roman"/>
          <w:szCs w:val="24"/>
          <w:lang w:val="ro-RO"/>
        </w:rPr>
        <w:t>proceselor tehnologice ș</w:t>
      </w:r>
      <w:r w:rsidR="00F66086" w:rsidRPr="007B4463">
        <w:rPr>
          <w:rFonts w:eastAsia="Times New Roman" w:cs="Times New Roman"/>
          <w:szCs w:val="24"/>
          <w:lang w:val="ro-RO"/>
        </w:rPr>
        <w:t xml:space="preserve">i </w:t>
      </w:r>
      <w:bookmarkStart w:id="96" w:name="_Hlk116509750"/>
      <w:r w:rsidR="00F66086" w:rsidRPr="007B4463">
        <w:rPr>
          <w:rFonts w:eastAsia="Times New Roman" w:cs="Times New Roman"/>
          <w:szCs w:val="24"/>
          <w:lang w:val="ro-RO"/>
        </w:rPr>
        <w:t xml:space="preserve">realizarea unor economii considerabile de energie </w:t>
      </w:r>
      <w:r w:rsidR="000A6C50" w:rsidRPr="007B4463">
        <w:rPr>
          <w:rFonts w:eastAsia="Times New Roman" w:cs="Times New Roman"/>
          <w:szCs w:val="24"/>
          <w:lang w:val="ro-RO"/>
        </w:rPr>
        <w:t>și a reducerii emisiilor de gaze cu efect de seră</w:t>
      </w:r>
      <w:r w:rsidR="000A6C50" w:rsidRPr="007B4463" w:rsidDel="000A6C50">
        <w:rPr>
          <w:rFonts w:eastAsia="Times New Roman" w:cs="Times New Roman"/>
          <w:szCs w:val="24"/>
          <w:lang w:val="ro-RO"/>
        </w:rPr>
        <w:t xml:space="preserve"> </w:t>
      </w:r>
      <w:r w:rsidR="00F66086" w:rsidRPr="007B4463">
        <w:rPr>
          <w:rFonts w:eastAsia="Times New Roman" w:cs="Times New Roman"/>
          <w:szCs w:val="24"/>
          <w:lang w:val="ro-RO"/>
        </w:rPr>
        <w:t xml:space="preserve">la </w:t>
      </w:r>
      <w:bookmarkEnd w:id="96"/>
      <w:r w:rsidR="000A6C50" w:rsidRPr="007B4463">
        <w:rPr>
          <w:rFonts w:eastAsia="Times New Roman" w:cs="Times New Roman"/>
          <w:szCs w:val="24"/>
          <w:lang w:val="ro-RO"/>
        </w:rPr>
        <w:t>nivelul contururilor energetice evaluate prin audit energetic</w:t>
      </w:r>
      <w:r w:rsidR="00E55F8C" w:rsidRPr="007B4463">
        <w:rPr>
          <w:rFonts w:eastAsia="Times New Roman" w:cs="Times New Roman"/>
          <w:szCs w:val="24"/>
          <w:lang w:val="ro-RO"/>
        </w:rPr>
        <w:t xml:space="preserve"> la </w:t>
      </w:r>
      <w:r w:rsidR="00F66086" w:rsidRPr="007B4463">
        <w:rPr>
          <w:rFonts w:eastAsia="Times New Roman" w:cs="Times New Roman"/>
          <w:szCs w:val="24"/>
          <w:lang w:val="ro-RO"/>
        </w:rPr>
        <w:t>ni</w:t>
      </w:r>
      <w:r w:rsidR="0002600E" w:rsidRPr="007B4463">
        <w:rPr>
          <w:rFonts w:eastAsia="Times New Roman" w:cs="Times New Roman"/>
          <w:szCs w:val="24"/>
          <w:lang w:val="ro-RO"/>
        </w:rPr>
        <w:t>velul intreprinderilor</w:t>
      </w:r>
      <w:r w:rsidR="00F66086" w:rsidRPr="007B4463">
        <w:rPr>
          <w:rFonts w:eastAsia="Times New Roman" w:cs="Times New Roman"/>
          <w:szCs w:val="24"/>
          <w:lang w:val="ro-RO"/>
        </w:rPr>
        <w:t>. Acesta include informaţii referitoare la condiţiile de finanţare, procedurile de evaluare şi selecţie a proiectelor şi informaţii generale privind implementarea proiectelor</w:t>
      </w:r>
      <w:bookmarkEnd w:id="95"/>
      <w:r w:rsidR="00F66086" w:rsidRPr="007B4463">
        <w:rPr>
          <w:rFonts w:eastAsia="Times New Roman" w:cs="Times New Roman"/>
          <w:szCs w:val="24"/>
          <w:lang w:val="ro-RO"/>
        </w:rPr>
        <w:t>.</w:t>
      </w:r>
    </w:p>
    <w:p w14:paraId="6BAF0842" w14:textId="1E31DA51" w:rsidR="008428A0" w:rsidRPr="00E24147" w:rsidRDefault="0085030C" w:rsidP="00E24147">
      <w:pPr>
        <w:ind w:firstLine="708"/>
        <w:rPr>
          <w:rFonts w:eastAsia="Times New Roman" w:cs="Times New Roman"/>
          <w:szCs w:val="24"/>
          <w:lang w:val="ro-RO"/>
        </w:rPr>
      </w:pPr>
      <w:r w:rsidRPr="00E24147">
        <w:rPr>
          <w:rFonts w:eastAsia="Times New Roman" w:cs="Times New Roman"/>
          <w:b/>
          <w:bCs/>
          <w:szCs w:val="24"/>
          <w:lang w:val="ro-RO"/>
        </w:rPr>
        <w:t>Apelul</w:t>
      </w:r>
      <w:r w:rsidR="00E55F8C" w:rsidRPr="007B4463">
        <w:rPr>
          <w:rFonts w:eastAsia="Times New Roman" w:cs="Times New Roman"/>
          <w:b/>
          <w:bCs/>
          <w:szCs w:val="24"/>
          <w:lang w:val="ro-RO"/>
        </w:rPr>
        <w:t xml:space="preserve"> </w:t>
      </w:r>
      <w:r w:rsidR="00C03BCB" w:rsidRPr="00E24147">
        <w:rPr>
          <w:rFonts w:eastAsia="Times New Roman" w:cs="Times New Roman"/>
          <w:b/>
          <w:bCs/>
          <w:szCs w:val="24"/>
          <w:lang w:val="ro-RO"/>
        </w:rPr>
        <w:t>competitiv</w:t>
      </w:r>
      <w:r w:rsidR="00F66086" w:rsidRPr="00E24147">
        <w:rPr>
          <w:rFonts w:eastAsia="Times New Roman" w:cs="Times New Roman"/>
          <w:szCs w:val="24"/>
          <w:lang w:val="ro-RO"/>
        </w:rPr>
        <w:t xml:space="preserve"> pentru selecția proiectelor se lansează prin platforma electronică dedicată PNRR</w:t>
      </w:r>
      <w:r w:rsidR="009E062C" w:rsidRPr="00E24147">
        <w:rPr>
          <w:rFonts w:eastAsia="Times New Roman" w:cs="Times New Roman"/>
          <w:szCs w:val="24"/>
          <w:lang w:val="ro-RO"/>
        </w:rPr>
        <w:t xml:space="preserve">, modulul C6. Energie </w:t>
      </w:r>
      <w:r w:rsidR="00A27027" w:rsidRPr="007B4463">
        <w:rPr>
          <w:rFonts w:eastAsia="Times New Roman" w:cs="Times New Roman"/>
          <w:szCs w:val="24"/>
          <w:lang w:val="ro-RO"/>
        </w:rPr>
        <w:t>–</w:t>
      </w:r>
      <w:r w:rsidR="009E062C" w:rsidRPr="00E24147">
        <w:rPr>
          <w:rFonts w:eastAsia="Times New Roman" w:cs="Times New Roman"/>
          <w:szCs w:val="24"/>
          <w:lang w:val="ro-RO"/>
        </w:rPr>
        <w:t xml:space="preserve"> I5</w:t>
      </w:r>
      <w:r w:rsidR="008428A0" w:rsidRPr="00E24147">
        <w:rPr>
          <w:rFonts w:eastAsia="Times New Roman" w:cs="Times New Roman"/>
          <w:szCs w:val="24"/>
          <w:lang w:val="ro-RO"/>
        </w:rPr>
        <w:t xml:space="preserve"> Asigurarea eficienței energetice în sectorul industrial.</w:t>
      </w:r>
    </w:p>
    <w:p w14:paraId="34DCCB95" w14:textId="69C1B58B" w:rsidR="00F66086" w:rsidRPr="007B4463" w:rsidRDefault="00F66086" w:rsidP="00E24147">
      <w:pPr>
        <w:ind w:firstLine="708"/>
        <w:rPr>
          <w:rFonts w:eastAsiaTheme="minorEastAsia" w:cs="Times New Roman"/>
          <w:szCs w:val="24"/>
          <w:lang w:val="ro-RO"/>
        </w:rPr>
      </w:pPr>
      <w:r w:rsidRPr="00E24147">
        <w:rPr>
          <w:rFonts w:eastAsia="Times New Roman" w:cs="Times New Roman"/>
          <w:szCs w:val="24"/>
          <w:lang w:val="ro-RO"/>
        </w:rPr>
        <w:t xml:space="preserve">Sprijinul financiar </w:t>
      </w:r>
      <w:r w:rsidR="009A4673" w:rsidRPr="00E24147">
        <w:rPr>
          <w:rFonts w:eastAsia="Times New Roman" w:cs="Times New Roman"/>
          <w:szCs w:val="24"/>
          <w:lang w:val="ro-RO"/>
        </w:rPr>
        <w:t xml:space="preserve">este </w:t>
      </w:r>
      <w:r w:rsidRPr="00E24147">
        <w:rPr>
          <w:rFonts w:eastAsia="Times New Roman" w:cs="Times New Roman"/>
          <w:szCs w:val="24"/>
          <w:lang w:val="ro-RO"/>
        </w:rPr>
        <w:t>acordat pentru investiţii</w:t>
      </w:r>
      <w:r w:rsidR="0002600E" w:rsidRPr="00E24147">
        <w:rPr>
          <w:rFonts w:eastAsia="Times New Roman" w:cs="Times New Roman"/>
          <w:szCs w:val="24"/>
          <w:lang w:val="ro-RO"/>
        </w:rPr>
        <w:t xml:space="preserve"> integrate</w:t>
      </w:r>
      <w:r w:rsidRPr="00E24147">
        <w:rPr>
          <w:rFonts w:eastAsia="Times New Roman" w:cs="Times New Roman"/>
          <w:szCs w:val="24"/>
          <w:lang w:val="ro-RO"/>
        </w:rPr>
        <w:t xml:space="preserve"> destinate </w:t>
      </w:r>
      <w:r w:rsidR="00687A2B" w:rsidRPr="00E24147">
        <w:rPr>
          <w:rFonts w:eastAsia="Times New Roman" w:cs="Times New Roman"/>
          <w:szCs w:val="24"/>
          <w:lang w:val="ro-RO"/>
        </w:rPr>
        <w:t>proiectelor privind eficiență energetică în industrie</w:t>
      </w:r>
      <w:r w:rsidRPr="00E24147">
        <w:rPr>
          <w:rFonts w:eastAsia="Times New Roman" w:cs="Times New Roman"/>
          <w:szCs w:val="24"/>
          <w:lang w:val="ro-RO"/>
        </w:rPr>
        <w:t>, contribuind la atingerea obiectivelor asumate de România în cadrul PNRR C6</w:t>
      </w:r>
      <w:r w:rsidR="00EF27C9" w:rsidRPr="007B4463">
        <w:rPr>
          <w:rFonts w:eastAsia="Times New Roman" w:cs="Times New Roman"/>
          <w:szCs w:val="24"/>
          <w:lang w:val="ro-RO"/>
        </w:rPr>
        <w:t xml:space="preserve"> </w:t>
      </w:r>
      <w:r w:rsidRPr="00E24147">
        <w:rPr>
          <w:rFonts w:eastAsia="Times New Roman" w:cs="Times New Roman"/>
          <w:szCs w:val="24"/>
          <w:lang w:val="ro-RO"/>
        </w:rPr>
        <w:t>I5</w:t>
      </w:r>
      <w:r w:rsidRPr="007B4463">
        <w:rPr>
          <w:rFonts w:eastAsiaTheme="minorEastAsia" w:cs="Times New Roman"/>
          <w:szCs w:val="24"/>
          <w:lang w:val="ro-RO"/>
        </w:rPr>
        <w:t>.</w:t>
      </w:r>
    </w:p>
    <w:p w14:paraId="157AD37F" w14:textId="475E82E4" w:rsidR="00DD3A8A" w:rsidRPr="007B4463" w:rsidRDefault="00F66086" w:rsidP="00E24147">
      <w:pPr>
        <w:pStyle w:val="NormalItalic"/>
      </w:pPr>
      <w:r w:rsidRPr="00E24147">
        <w:rPr>
          <w:i w:val="0"/>
        </w:rPr>
        <w:t xml:space="preserve">În situaţia în care pe parcursul perioadei de depunere a proiectelor intervin modificări care nu afectează semnificativ regulile şi condiţiile de finanţare stabilite prin prezentul Ghid, Ministerul Energiei </w:t>
      </w:r>
      <w:r w:rsidR="004A25D1" w:rsidRPr="00E24147">
        <w:rPr>
          <w:i w:val="0"/>
        </w:rPr>
        <w:t xml:space="preserve">poate </w:t>
      </w:r>
      <w:r w:rsidRPr="00E24147">
        <w:rPr>
          <w:i w:val="0"/>
        </w:rPr>
        <w:t>aduce completări sau modificări ale conţinutului acestuia, prin publicarea unei versiuni revizuite. Modificările legislative sunt aplicabile automat, prezentul ghid neînlocuind legislația specifică stabilită prin alte acte normative, decât dacă este precizat în mod explicit.</w:t>
      </w:r>
    </w:p>
    <w:p w14:paraId="241063BD" w14:textId="4AF46137" w:rsidR="00E43122" w:rsidRPr="00E24147" w:rsidRDefault="00E43122" w:rsidP="00E24147">
      <w:pPr>
        <w:pStyle w:val="NormalItalic"/>
        <w:rPr>
          <w:i w:val="0"/>
        </w:rPr>
      </w:pPr>
      <w:r w:rsidRPr="00E24147">
        <w:rPr>
          <w:i w:val="0"/>
        </w:rPr>
        <w:t xml:space="preserve">Vă recomandăm ca înainte de a începe completara </w:t>
      </w:r>
      <w:r w:rsidR="00687A2B" w:rsidRPr="00E24147">
        <w:rPr>
          <w:i w:val="0"/>
        </w:rPr>
        <w:t xml:space="preserve">cererii de finanțare </w:t>
      </w:r>
      <w:r w:rsidRPr="00E24147">
        <w:rPr>
          <w:i w:val="0"/>
        </w:rPr>
        <w:t xml:space="preserve">să vă asiguraţi că aţi parcurs toate informaţiile prezentate în acest document şi că aţi înţeles toate aspectele legate de specificul intervenţiilor finanţate din PNRR </w:t>
      </w:r>
      <w:r w:rsidR="00EF27C9" w:rsidRPr="00E24147">
        <w:rPr>
          <w:i w:val="0"/>
        </w:rPr>
        <w:t>C6</w:t>
      </w:r>
      <w:r w:rsidRPr="00E24147">
        <w:rPr>
          <w:i w:val="0"/>
        </w:rPr>
        <w:t xml:space="preserve"> I5 </w:t>
      </w:r>
      <w:r w:rsidR="00687A2B" w:rsidRPr="00E24147">
        <w:rPr>
          <w:i w:val="0"/>
        </w:rPr>
        <w:t>ș</w:t>
      </w:r>
      <w:r w:rsidRPr="00E24147">
        <w:rPr>
          <w:i w:val="0"/>
        </w:rPr>
        <w:t>i</w:t>
      </w:r>
      <w:r w:rsidR="004A25D1" w:rsidRPr="00E24147">
        <w:rPr>
          <w:i w:val="0"/>
        </w:rPr>
        <w:t>, de asemenea,</w:t>
      </w:r>
      <w:r w:rsidRPr="00E24147">
        <w:rPr>
          <w:i w:val="0"/>
        </w:rPr>
        <w:t xml:space="preserve"> să consultaţi periodic pagina de internet </w:t>
      </w:r>
      <w:hyperlink r:id="rId16" w:history="1">
        <w:r w:rsidR="00712D45" w:rsidRPr="00E24147">
          <w:rPr>
            <w:rStyle w:val="Hyperlink"/>
            <w:iCs/>
            <w:u w:val="none"/>
          </w:rPr>
          <w:t>www.energie.gov.ro/pnrr</w:t>
        </w:r>
      </w:hyperlink>
      <w:r w:rsidR="00E55F8C" w:rsidRPr="00E24147">
        <w:rPr>
          <w:i w:val="0"/>
        </w:rPr>
        <w:t xml:space="preserve"> și </w:t>
      </w:r>
      <w:hyperlink r:id="rId17" w:history="1">
        <w:r w:rsidR="00F972A5" w:rsidRPr="00E24147">
          <w:rPr>
            <w:rStyle w:val="Hyperlink"/>
            <w:i w:val="0"/>
            <w:u w:val="none"/>
          </w:rPr>
          <w:t>http://www.energie.gov.ro/eficienta-energetica</w:t>
        </w:r>
      </w:hyperlink>
      <w:r w:rsidR="00F972A5" w:rsidRPr="00E24147">
        <w:rPr>
          <w:i w:val="0"/>
        </w:rPr>
        <w:t xml:space="preserve"> </w:t>
      </w:r>
      <w:r w:rsidRPr="00E24147">
        <w:rPr>
          <w:i w:val="0"/>
        </w:rPr>
        <w:t>pentru a urmări eventualele comunicări/clarificări.</w:t>
      </w:r>
      <w:r w:rsidR="00687A2B" w:rsidRPr="00E24147">
        <w:rPr>
          <w:i w:val="0"/>
        </w:rPr>
        <w:t xml:space="preserve"> </w:t>
      </w:r>
    </w:p>
    <w:p w14:paraId="23CF10C5" w14:textId="1C426635" w:rsidR="00E43122" w:rsidRPr="007B4463" w:rsidRDefault="00E43122" w:rsidP="00E24147">
      <w:pPr>
        <w:ind w:firstLine="708"/>
        <w:rPr>
          <w:rFonts w:eastAsia="Times New Roman" w:cs="Times New Roman"/>
          <w:szCs w:val="24"/>
          <w:lang w:val="ro-RO"/>
        </w:rPr>
      </w:pPr>
      <w:r w:rsidRPr="007B4463">
        <w:rPr>
          <w:rFonts w:eastAsia="Times New Roman" w:cs="Times New Roman"/>
          <w:szCs w:val="24"/>
          <w:lang w:val="ro-RO"/>
        </w:rPr>
        <w:t>Atât</w:t>
      </w:r>
      <w:r w:rsidRPr="007B4463">
        <w:rPr>
          <w:rFonts w:eastAsia="Times New Roman" w:cs="Times New Roman"/>
          <w:spacing w:val="1"/>
          <w:szCs w:val="24"/>
          <w:lang w:val="ro-RO"/>
        </w:rPr>
        <w:t xml:space="preserve"> </w:t>
      </w:r>
      <w:r w:rsidRPr="007B4463">
        <w:rPr>
          <w:rFonts w:eastAsia="Times New Roman" w:cs="Times New Roman"/>
          <w:szCs w:val="24"/>
          <w:lang w:val="ro-RO"/>
        </w:rPr>
        <w:t>formularul</w:t>
      </w:r>
      <w:r w:rsidRPr="007B4463">
        <w:rPr>
          <w:rFonts w:eastAsia="Times New Roman" w:cs="Times New Roman"/>
          <w:spacing w:val="1"/>
          <w:szCs w:val="24"/>
          <w:lang w:val="ro-RO"/>
        </w:rPr>
        <w:t xml:space="preserve"> </w:t>
      </w:r>
      <w:r w:rsidR="00687A2B" w:rsidRPr="007B4463">
        <w:rPr>
          <w:rFonts w:eastAsia="Times New Roman" w:cs="Times New Roman"/>
          <w:szCs w:val="24"/>
          <w:lang w:val="ro-RO"/>
        </w:rPr>
        <w:t xml:space="preserve">cererii de finanțare, </w:t>
      </w:r>
      <w:r w:rsidRPr="007B4463">
        <w:rPr>
          <w:rFonts w:eastAsia="Times New Roman" w:cs="Times New Roman"/>
          <w:szCs w:val="24"/>
          <w:lang w:val="ro-RO"/>
        </w:rPr>
        <w:t>cât și</w:t>
      </w:r>
      <w:r w:rsidRPr="007B4463">
        <w:rPr>
          <w:rFonts w:eastAsia="Times New Roman" w:cs="Times New Roman"/>
          <w:spacing w:val="1"/>
          <w:szCs w:val="24"/>
          <w:lang w:val="ro-RO"/>
        </w:rPr>
        <w:t xml:space="preserve"> </w:t>
      </w:r>
      <w:r w:rsidRPr="007B4463">
        <w:rPr>
          <w:rFonts w:eastAsia="Times New Roman" w:cs="Times New Roman"/>
          <w:szCs w:val="24"/>
          <w:lang w:val="ro-RO"/>
        </w:rPr>
        <w:t>anexele acesteia, vor fi încărcate în</w:t>
      </w:r>
      <w:r w:rsidRPr="007B4463">
        <w:rPr>
          <w:rFonts w:eastAsia="Times New Roman" w:cs="Times New Roman"/>
          <w:spacing w:val="1"/>
          <w:szCs w:val="24"/>
          <w:lang w:val="ro-RO"/>
        </w:rPr>
        <w:t xml:space="preserve"> </w:t>
      </w:r>
      <w:r w:rsidRPr="007B4463">
        <w:rPr>
          <w:rFonts w:eastAsia="Times New Roman" w:cs="Times New Roman"/>
          <w:szCs w:val="24"/>
          <w:lang w:val="ro-RO"/>
        </w:rPr>
        <w:t>platforma electronică</w:t>
      </w:r>
      <w:r w:rsidRPr="007B4463">
        <w:rPr>
          <w:rFonts w:eastAsia="Times New Roman" w:cs="Times New Roman"/>
          <w:spacing w:val="1"/>
          <w:szCs w:val="24"/>
          <w:lang w:val="ro-RO"/>
        </w:rPr>
        <w:t xml:space="preserve"> </w:t>
      </w:r>
      <w:r w:rsidRPr="007B4463">
        <w:rPr>
          <w:rFonts w:eastAsia="Times New Roman" w:cs="Times New Roman"/>
          <w:szCs w:val="24"/>
          <w:lang w:val="ro-RO"/>
        </w:rPr>
        <w:t>dedicată</w:t>
      </w:r>
      <w:r w:rsidRPr="007B4463">
        <w:rPr>
          <w:rFonts w:eastAsia="Times New Roman" w:cs="Times New Roman"/>
          <w:spacing w:val="1"/>
          <w:szCs w:val="24"/>
          <w:lang w:val="ro-RO"/>
        </w:rPr>
        <w:t xml:space="preserve"> </w:t>
      </w:r>
      <w:r w:rsidRPr="007B4463">
        <w:rPr>
          <w:rFonts w:eastAsia="Times New Roman" w:cs="Times New Roman"/>
          <w:szCs w:val="24"/>
          <w:lang w:val="ro-RO"/>
        </w:rPr>
        <w:t>PNRR</w:t>
      </w:r>
      <w:r w:rsidRPr="007B4463">
        <w:rPr>
          <w:rFonts w:eastAsia="Times New Roman" w:cs="Times New Roman"/>
          <w:spacing w:val="1"/>
          <w:szCs w:val="24"/>
          <w:lang w:val="ro-RO"/>
        </w:rPr>
        <w:t xml:space="preserve"> </w:t>
      </w:r>
      <w:r w:rsidRPr="007B4463">
        <w:rPr>
          <w:rFonts w:eastAsia="Times New Roman" w:cs="Times New Roman"/>
          <w:szCs w:val="24"/>
          <w:lang w:val="ro-RO"/>
        </w:rPr>
        <w:t>conform Manualului de instrucțiuni elaborat de MIPE-STS și publicat pe site-ul ME. În situația unor eventuale disfuncționalități ale platformei IT</w:t>
      </w:r>
      <w:r w:rsidR="00D9186C" w:rsidRPr="007B4463">
        <w:rPr>
          <w:rFonts w:eastAsia="Times New Roman" w:cs="Times New Roman"/>
          <w:szCs w:val="24"/>
          <w:lang w:val="ro-RO"/>
        </w:rPr>
        <w:t xml:space="preserve"> </w:t>
      </w:r>
      <w:hyperlink r:id="rId18" w:history="1">
        <w:r w:rsidR="00F972A5" w:rsidRPr="00E24147">
          <w:rPr>
            <w:rStyle w:val="Hyperlink"/>
            <w:u w:val="none"/>
          </w:rPr>
          <w:t>https://proiecte.pnrr.gov.ro</w:t>
        </w:r>
      </w:hyperlink>
      <w:r w:rsidRPr="007B4463">
        <w:rPr>
          <w:rFonts w:eastAsia="Times New Roman" w:cs="Times New Roman"/>
          <w:szCs w:val="24"/>
          <w:lang w:val="ro-RO"/>
        </w:rPr>
        <w:t xml:space="preserve">, </w:t>
      </w:r>
      <w:r w:rsidR="009E062C" w:rsidRPr="007B4463">
        <w:rPr>
          <w:rFonts w:eastAsia="Times New Roman" w:cs="Times New Roman"/>
          <w:szCs w:val="24"/>
          <w:lang w:val="ro-RO"/>
        </w:rPr>
        <w:t xml:space="preserve">instrucțiunile </w:t>
      </w:r>
      <w:r w:rsidRPr="007B4463">
        <w:rPr>
          <w:rFonts w:eastAsia="Times New Roman" w:cs="Times New Roman"/>
          <w:szCs w:val="24"/>
          <w:lang w:val="ro-RO"/>
        </w:rPr>
        <w:t>privind utilizarea unor modalități alternative de depunere</w:t>
      </w:r>
      <w:r w:rsidR="00B84340" w:rsidRPr="007B4463">
        <w:rPr>
          <w:rFonts w:eastAsia="Times New Roman" w:cs="Times New Roman"/>
          <w:szCs w:val="24"/>
          <w:lang w:val="ro-RO"/>
        </w:rPr>
        <w:t xml:space="preserve"> </w:t>
      </w:r>
      <w:r w:rsidRPr="007B4463">
        <w:rPr>
          <w:rFonts w:eastAsia="Times New Roman" w:cs="Times New Roman"/>
          <w:szCs w:val="24"/>
          <w:lang w:val="ro-RO"/>
        </w:rPr>
        <w:t>vor fi publicate pe site-ul ME</w:t>
      </w:r>
      <w:r w:rsidR="00A27027" w:rsidRPr="007B4463">
        <w:rPr>
          <w:rFonts w:eastAsia="Times New Roman" w:cs="Times New Roman"/>
          <w:szCs w:val="24"/>
          <w:lang w:val="ro-RO"/>
        </w:rPr>
        <w:t xml:space="preserve"> </w:t>
      </w:r>
      <w:hyperlink r:id="rId19" w:history="1">
        <w:r w:rsidR="00F972A5" w:rsidRPr="00E24147">
          <w:rPr>
            <w:rStyle w:val="Hyperlink"/>
            <w:u w:val="none"/>
          </w:rPr>
          <w:t>https://energie.gov.ro/pnrr</w:t>
        </w:r>
      </w:hyperlink>
      <w:r w:rsidRPr="007B4463">
        <w:rPr>
          <w:rFonts w:eastAsia="Times New Roman" w:cs="Times New Roman"/>
          <w:szCs w:val="24"/>
          <w:lang w:val="ro-RO"/>
        </w:rPr>
        <w:t>.</w:t>
      </w:r>
    </w:p>
    <w:p w14:paraId="59C31781" w14:textId="77777777" w:rsidR="00E43122" w:rsidRPr="007B4463" w:rsidRDefault="00E43122" w:rsidP="00E24147">
      <w:pPr>
        <w:ind w:firstLine="708"/>
        <w:rPr>
          <w:rFonts w:eastAsia="Times New Roman" w:cs="Times New Roman"/>
          <w:szCs w:val="24"/>
          <w:lang w:val="ro-RO"/>
        </w:rPr>
      </w:pPr>
      <w:r w:rsidRPr="007B4463">
        <w:rPr>
          <w:rFonts w:eastAsia="Times New Roman" w:cs="Times New Roman"/>
          <w:szCs w:val="24"/>
          <w:lang w:val="ro-RO"/>
        </w:rPr>
        <w:t xml:space="preserve">Toate documentele din cadrul </w:t>
      </w:r>
      <w:r w:rsidR="00687A2B" w:rsidRPr="007B4463">
        <w:rPr>
          <w:rFonts w:eastAsia="Times New Roman" w:cs="Times New Roman"/>
          <w:szCs w:val="24"/>
          <w:lang w:val="ro-RO"/>
        </w:rPr>
        <w:t xml:space="preserve">apelului </w:t>
      </w:r>
      <w:r w:rsidR="00C03BCB" w:rsidRPr="007B4463">
        <w:rPr>
          <w:rFonts w:eastAsia="Times New Roman" w:cs="Times New Roman"/>
          <w:szCs w:val="24"/>
          <w:lang w:val="ro-RO"/>
        </w:rPr>
        <w:t>competitiv</w:t>
      </w:r>
      <w:r w:rsidR="00687A2B" w:rsidRPr="007B4463">
        <w:rPr>
          <w:rFonts w:eastAsia="Times New Roman" w:cs="Times New Roman"/>
          <w:szCs w:val="24"/>
          <w:lang w:val="ro-RO"/>
        </w:rPr>
        <w:t xml:space="preserve"> </w:t>
      </w:r>
      <w:r w:rsidRPr="007B4463">
        <w:rPr>
          <w:rFonts w:eastAsia="Times New Roman" w:cs="Times New Roman"/>
          <w:szCs w:val="24"/>
          <w:lang w:val="ro-RO"/>
        </w:rPr>
        <w:t>vor fi prezentate în limba română.</w:t>
      </w:r>
    </w:p>
    <w:p w14:paraId="2C6983B6" w14:textId="527755C9" w:rsidR="00E43122" w:rsidRPr="007B4463" w:rsidRDefault="00E43122" w:rsidP="00E24147">
      <w:pPr>
        <w:ind w:firstLine="708"/>
        <w:rPr>
          <w:rFonts w:eastAsia="Times New Roman" w:cs="Times New Roman"/>
          <w:szCs w:val="24"/>
          <w:lang w:val="ro-RO"/>
        </w:rPr>
      </w:pPr>
      <w:r w:rsidRPr="007B4463">
        <w:rPr>
          <w:rFonts w:eastAsia="Times New Roman" w:cs="Times New Roman"/>
          <w:szCs w:val="24"/>
          <w:lang w:val="ro-RO"/>
        </w:rPr>
        <w:t xml:space="preserve">Perioada de implementare a </w:t>
      </w:r>
      <w:r w:rsidR="00687A2B" w:rsidRPr="007B4463">
        <w:rPr>
          <w:rFonts w:eastAsia="Times New Roman" w:cs="Times New Roman"/>
          <w:szCs w:val="24"/>
          <w:lang w:val="ro-RO"/>
        </w:rPr>
        <w:t>măsur</w:t>
      </w:r>
      <w:r w:rsidR="009C1220" w:rsidRPr="007B4463">
        <w:rPr>
          <w:rFonts w:eastAsia="Times New Roman" w:cs="Times New Roman"/>
          <w:szCs w:val="24"/>
          <w:lang w:val="ro-RO"/>
        </w:rPr>
        <w:t>ii</w:t>
      </w:r>
      <w:r w:rsidR="00687A2B" w:rsidRPr="007B4463">
        <w:rPr>
          <w:rFonts w:eastAsia="Times New Roman" w:cs="Times New Roman"/>
          <w:szCs w:val="24"/>
          <w:lang w:val="ro-RO"/>
        </w:rPr>
        <w:t xml:space="preserve"> de investiții I5 </w:t>
      </w:r>
      <w:r w:rsidR="007B6CF1" w:rsidRPr="007B4463">
        <w:rPr>
          <w:rFonts w:eastAsia="Times New Roman" w:cs="Times New Roman"/>
          <w:szCs w:val="24"/>
          <w:lang w:val="ro-RO"/>
        </w:rPr>
        <w:t>nu va depăși</w:t>
      </w:r>
      <w:r w:rsidR="004A25D1" w:rsidRPr="007B4463">
        <w:rPr>
          <w:rFonts w:eastAsia="Times New Roman" w:cs="Times New Roman"/>
          <w:szCs w:val="24"/>
          <w:lang w:val="ro-RO"/>
        </w:rPr>
        <w:t xml:space="preserve"> data de</w:t>
      </w:r>
      <w:r w:rsidR="007B6CF1" w:rsidRPr="007B4463">
        <w:rPr>
          <w:rFonts w:eastAsia="Times New Roman" w:cs="Times New Roman"/>
          <w:szCs w:val="24"/>
          <w:lang w:val="ro-RO"/>
        </w:rPr>
        <w:t xml:space="preserve"> </w:t>
      </w:r>
      <w:r w:rsidRPr="007B4463">
        <w:rPr>
          <w:rFonts w:eastAsia="Times New Roman" w:cs="Times New Roman"/>
          <w:szCs w:val="24"/>
          <w:lang w:val="ro-RO"/>
        </w:rPr>
        <w:t>31</w:t>
      </w:r>
      <w:r w:rsidR="004A25D1" w:rsidRPr="007B4463">
        <w:rPr>
          <w:rFonts w:eastAsia="Times New Roman" w:cs="Times New Roman"/>
          <w:szCs w:val="24"/>
          <w:lang w:val="ro-RO"/>
        </w:rPr>
        <w:t xml:space="preserve"> decembrie </w:t>
      </w:r>
      <w:r w:rsidRPr="007B4463">
        <w:rPr>
          <w:rFonts w:eastAsia="Times New Roman" w:cs="Times New Roman"/>
          <w:szCs w:val="24"/>
          <w:lang w:val="ro-RO"/>
        </w:rPr>
        <w:t>2025, fiind operationalizat</w:t>
      </w:r>
      <w:r w:rsidR="00FA5C59" w:rsidRPr="007B4463">
        <w:rPr>
          <w:rFonts w:eastAsia="Times New Roman" w:cs="Times New Roman"/>
          <w:szCs w:val="24"/>
          <w:lang w:val="ro-RO"/>
        </w:rPr>
        <w:t>ă</w:t>
      </w:r>
      <w:r w:rsidRPr="007B4463">
        <w:rPr>
          <w:rFonts w:eastAsia="Times New Roman" w:cs="Times New Roman"/>
          <w:szCs w:val="24"/>
          <w:lang w:val="ro-RO"/>
        </w:rPr>
        <w:t xml:space="preserve"> prin apeluri succesive de proiecte</w:t>
      </w:r>
      <w:r w:rsidR="00551943" w:rsidRPr="007B4463">
        <w:rPr>
          <w:rFonts w:eastAsia="Times New Roman" w:cs="Times New Roman"/>
          <w:szCs w:val="24"/>
          <w:lang w:val="ro-RO"/>
        </w:rPr>
        <w:t xml:space="preserve"> </w:t>
      </w:r>
      <w:r w:rsidR="008428A0" w:rsidRPr="007B4463">
        <w:rPr>
          <w:rFonts w:eastAsia="Times New Roman" w:cs="Times New Roman"/>
          <w:szCs w:val="24"/>
          <w:lang w:val="ro-RO"/>
        </w:rPr>
        <w:t>î</w:t>
      </w:r>
      <w:r w:rsidR="00551943" w:rsidRPr="007B4463">
        <w:rPr>
          <w:rFonts w:eastAsia="Times New Roman" w:cs="Times New Roman"/>
          <w:szCs w:val="24"/>
          <w:lang w:val="ro-RO"/>
        </w:rPr>
        <w:t>n limita buge</w:t>
      </w:r>
      <w:r w:rsidR="00BD2FBC" w:rsidRPr="007B4463">
        <w:rPr>
          <w:rFonts w:eastAsia="Times New Roman" w:cs="Times New Roman"/>
          <w:szCs w:val="24"/>
          <w:lang w:val="ro-RO"/>
        </w:rPr>
        <w:t xml:space="preserve">tului alocat </w:t>
      </w:r>
      <w:r w:rsidR="00554F85" w:rsidRPr="007B4463">
        <w:rPr>
          <w:rFonts w:eastAsia="Times New Roman" w:cs="Times New Roman"/>
          <w:szCs w:val="24"/>
          <w:lang w:val="ro-RO"/>
        </w:rPr>
        <w:t xml:space="preserve">acestei </w:t>
      </w:r>
      <w:r w:rsidR="00BD2FBC" w:rsidRPr="007B4463">
        <w:rPr>
          <w:rFonts w:eastAsia="Times New Roman" w:cs="Times New Roman"/>
          <w:szCs w:val="24"/>
          <w:lang w:val="ro-RO"/>
        </w:rPr>
        <w:t>m</w:t>
      </w:r>
      <w:r w:rsidR="008428A0" w:rsidRPr="007B4463">
        <w:rPr>
          <w:rFonts w:eastAsia="Times New Roman" w:cs="Times New Roman"/>
          <w:szCs w:val="24"/>
          <w:lang w:val="ro-RO"/>
        </w:rPr>
        <w:t>ă</w:t>
      </w:r>
      <w:r w:rsidR="00BD2FBC" w:rsidRPr="007B4463">
        <w:rPr>
          <w:rFonts w:eastAsia="Times New Roman" w:cs="Times New Roman"/>
          <w:szCs w:val="24"/>
          <w:lang w:val="ro-RO"/>
        </w:rPr>
        <w:t>suri</w:t>
      </w:r>
      <w:r w:rsidR="00554F85" w:rsidRPr="007B4463">
        <w:rPr>
          <w:rFonts w:eastAsia="Times New Roman" w:cs="Times New Roman"/>
          <w:szCs w:val="24"/>
          <w:lang w:val="ro-RO"/>
        </w:rPr>
        <w:t>.</w:t>
      </w:r>
    </w:p>
    <w:p w14:paraId="6AA677F2" w14:textId="77777777" w:rsidR="00DD08E6" w:rsidRPr="007B4463" w:rsidRDefault="00DD08E6" w:rsidP="00E24147">
      <w:pPr>
        <w:pStyle w:val="11"/>
      </w:pPr>
      <w:bookmarkStart w:id="97" w:name="_Toc116995931"/>
      <w:bookmarkStart w:id="98" w:name="_Toc88551384"/>
      <w:r w:rsidRPr="00E24147">
        <w:rPr>
          <w:b w:val="0"/>
          <w:bCs w:val="0"/>
          <w:iCs w:val="0"/>
        </w:rPr>
        <w:lastRenderedPageBreak/>
        <w:t>1.1. Măsura de investiții și obiectivul specific</w:t>
      </w:r>
      <w:bookmarkEnd w:id="97"/>
      <w:r w:rsidRPr="007B4463" w:rsidDel="00E87AFE">
        <w:rPr>
          <w:iCs w:val="0"/>
        </w:rPr>
        <w:t xml:space="preserve"> </w:t>
      </w:r>
      <w:bookmarkEnd w:id="98"/>
    </w:p>
    <w:p w14:paraId="3721D922" w14:textId="77777777" w:rsidR="00E165E0" w:rsidRPr="007B4463" w:rsidRDefault="00E165E0" w:rsidP="00E24147">
      <w:pPr>
        <w:ind w:firstLine="708"/>
        <w:rPr>
          <w:rFonts w:cs="Times New Roman"/>
          <w:b/>
          <w:szCs w:val="24"/>
          <w:lang w:val="ro-RO"/>
        </w:rPr>
      </w:pPr>
      <w:r w:rsidRPr="007B4463">
        <w:rPr>
          <w:rFonts w:cs="Times New Roman"/>
          <w:lang w:val="ro-RO"/>
        </w:rPr>
        <w:t>Interven</w:t>
      </w:r>
      <w:r w:rsidR="00486A7D" w:rsidRPr="007B4463">
        <w:rPr>
          <w:rFonts w:cs="Times New Roman"/>
          <w:lang w:val="ro-RO"/>
        </w:rPr>
        <w:t>ț</w:t>
      </w:r>
      <w:r w:rsidRPr="007B4463">
        <w:rPr>
          <w:rFonts w:cs="Times New Roman"/>
          <w:lang w:val="ro-RO"/>
        </w:rPr>
        <w:t>ia</w:t>
      </w:r>
      <w:r w:rsidRPr="00E24147">
        <w:rPr>
          <w:rFonts w:cs="Times New Roman"/>
          <w:szCs w:val="24"/>
          <w:lang w:val="ro-RO"/>
        </w:rPr>
        <w:t xml:space="preserve"> </w:t>
      </w:r>
      <w:r w:rsidRPr="007B4463">
        <w:rPr>
          <w:rFonts w:cs="Times New Roman"/>
          <w:bCs/>
          <w:szCs w:val="24"/>
          <w:lang w:val="ro-RO"/>
        </w:rPr>
        <w:t xml:space="preserve">vizează promovarea investiţiilor în sectorul </w:t>
      </w:r>
      <w:r w:rsidR="00486A7D" w:rsidRPr="007B4463">
        <w:rPr>
          <w:rFonts w:cs="Times New Roman"/>
          <w:bCs/>
          <w:szCs w:val="24"/>
          <w:lang w:val="ro-RO"/>
        </w:rPr>
        <w:t>energetic</w:t>
      </w:r>
      <w:r w:rsidR="00CC5764" w:rsidRPr="007B4463">
        <w:rPr>
          <w:rFonts w:cs="Times New Roman"/>
          <w:bCs/>
          <w:szCs w:val="24"/>
          <w:lang w:val="ro-RO"/>
        </w:rPr>
        <w:t>, domeniul</w:t>
      </w:r>
      <w:r w:rsidRPr="007B4463">
        <w:rPr>
          <w:rFonts w:cs="Times New Roman"/>
          <w:bCs/>
          <w:szCs w:val="24"/>
          <w:lang w:val="ro-RO"/>
        </w:rPr>
        <w:t xml:space="preserve"> eficienţă energetică</w:t>
      </w:r>
      <w:r w:rsidR="00486A7D" w:rsidRPr="007B4463">
        <w:rPr>
          <w:rFonts w:cs="Times New Roman"/>
          <w:bCs/>
          <w:szCs w:val="24"/>
          <w:lang w:val="ro-RO"/>
        </w:rPr>
        <w:t>,</w:t>
      </w:r>
      <w:r w:rsidRPr="007B4463">
        <w:rPr>
          <w:rFonts w:cs="Times New Roman"/>
          <w:bCs/>
          <w:szCs w:val="24"/>
          <w:lang w:val="ro-RO"/>
        </w:rPr>
        <w:t xml:space="preserve"> în vederea asigurării contribuţiei la obiectivele stabilite prin Pactul Ecologic European, </w:t>
      </w:r>
      <w:r w:rsidR="00920025" w:rsidRPr="007B4463">
        <w:rPr>
          <w:rFonts w:cs="Times New Roman"/>
          <w:bCs/>
          <w:szCs w:val="24"/>
          <w:lang w:val="ro-RO"/>
        </w:rPr>
        <w:t xml:space="preserve">la </w:t>
      </w:r>
      <w:r w:rsidRPr="00E24147">
        <w:rPr>
          <w:rFonts w:eastAsia="Times New Roman" w:cs="Times New Roman"/>
          <w:szCs w:val="24"/>
          <w:lang w:val="ro-RO"/>
        </w:rPr>
        <w:t>țintele</w:t>
      </w:r>
      <w:r w:rsidRPr="007B4463">
        <w:rPr>
          <w:rFonts w:cs="Times New Roman"/>
          <w:bCs/>
          <w:szCs w:val="24"/>
          <w:lang w:val="ro-RO"/>
        </w:rPr>
        <w:t xml:space="preserve"> stabilite în cadrul Planului Național Integrat în domeniul Energiei și Schimbărilor Climatice (PNIESC) p</w:t>
      </w:r>
      <w:r w:rsidR="00BE0BED" w:rsidRPr="007B4463">
        <w:rPr>
          <w:rFonts w:cs="Times New Roman"/>
          <w:bCs/>
          <w:szCs w:val="24"/>
          <w:lang w:val="ro-RO"/>
        </w:rPr>
        <w:t>rivind reducerea consumului de energie</w:t>
      </w:r>
      <w:r w:rsidRPr="007B4463">
        <w:rPr>
          <w:rFonts w:cs="Times New Roman"/>
          <w:bCs/>
          <w:szCs w:val="24"/>
          <w:lang w:val="ro-RO"/>
        </w:rPr>
        <w:t xml:space="preserve">, precum și cele stabilite în cadrul PNRR, </w:t>
      </w:r>
      <w:r w:rsidR="009804D5" w:rsidRPr="007B4463">
        <w:rPr>
          <w:rFonts w:cs="Times New Roman"/>
          <w:bCs/>
          <w:szCs w:val="24"/>
          <w:lang w:val="ro-RO"/>
        </w:rPr>
        <w:t xml:space="preserve">prin </w:t>
      </w:r>
      <w:r w:rsidR="00831639" w:rsidRPr="007B4463">
        <w:rPr>
          <w:rFonts w:cs="Times New Roman"/>
          <w:bCs/>
          <w:szCs w:val="24"/>
          <w:lang w:val="ro-RO"/>
        </w:rPr>
        <w:t>creșterea eficienței energetice</w:t>
      </w:r>
      <w:r w:rsidR="00AF0744" w:rsidRPr="007B4463">
        <w:rPr>
          <w:rFonts w:cs="Times New Roman"/>
          <w:bCs/>
          <w:szCs w:val="24"/>
          <w:lang w:val="ro-RO"/>
        </w:rPr>
        <w:t xml:space="preserve"> în industrie</w:t>
      </w:r>
      <w:r w:rsidR="00831639" w:rsidRPr="007B4463">
        <w:rPr>
          <w:rFonts w:cs="Times New Roman"/>
          <w:bCs/>
          <w:szCs w:val="24"/>
          <w:lang w:val="ro-RO"/>
        </w:rPr>
        <w:t>.</w:t>
      </w:r>
      <w:r w:rsidRPr="00E24147">
        <w:rPr>
          <w:rFonts w:cs="Times New Roman"/>
          <w:bCs/>
          <w:szCs w:val="24"/>
          <w:lang w:val="ro-RO"/>
        </w:rPr>
        <w:t xml:space="preserve"> </w:t>
      </w:r>
    </w:p>
    <w:p w14:paraId="2893B822" w14:textId="77777777" w:rsidR="00B06EB5" w:rsidRPr="00E24147" w:rsidRDefault="00BC05B9" w:rsidP="00E24147">
      <w:pPr>
        <w:ind w:firstLine="708"/>
        <w:rPr>
          <w:rFonts w:cs="Times New Roman"/>
          <w:bCs/>
          <w:lang w:val="ro-RO"/>
        </w:rPr>
      </w:pPr>
      <w:r w:rsidRPr="007B4463">
        <w:rPr>
          <w:rFonts w:eastAsiaTheme="minorEastAsia" w:cs="Times New Roman"/>
          <w:b/>
          <w:szCs w:val="24"/>
          <w:lang w:val="ro-RO"/>
        </w:rPr>
        <w:t>Pri</w:t>
      </w:r>
      <w:bookmarkStart w:id="99" w:name="_Hlk89699702"/>
      <w:r w:rsidR="00386130" w:rsidRPr="007B4463">
        <w:rPr>
          <w:rFonts w:eastAsiaTheme="minorEastAsia" w:cs="Times New Roman"/>
          <w:b/>
          <w:szCs w:val="24"/>
          <w:lang w:val="ro-RO"/>
        </w:rPr>
        <w:t>ncipalul obiectiv urmărit este c</w:t>
      </w:r>
      <w:r w:rsidR="00CC79B2" w:rsidRPr="007B4463">
        <w:rPr>
          <w:rFonts w:eastAsiaTheme="minorEastAsia" w:cs="Times New Roman"/>
          <w:b/>
          <w:szCs w:val="24"/>
          <w:lang w:val="ro-RO"/>
        </w:rPr>
        <w:t>reșterea eficienței energetice</w:t>
      </w:r>
      <w:r w:rsidR="00145625" w:rsidRPr="007B4463">
        <w:rPr>
          <w:rFonts w:eastAsiaTheme="minorEastAsia" w:cs="Times New Roman"/>
          <w:b/>
          <w:szCs w:val="24"/>
          <w:lang w:val="ro-RO"/>
        </w:rPr>
        <w:t>,</w:t>
      </w:r>
      <w:r w:rsidR="00D16FBB" w:rsidRPr="007B4463">
        <w:rPr>
          <w:rFonts w:cs="Times New Roman"/>
          <w:noProof/>
          <w:lang w:val="ro-RO"/>
        </w:rPr>
        <w:t xml:space="preserve"> care va avea ca </w:t>
      </w:r>
      <w:r w:rsidR="00D16FBB" w:rsidRPr="00E24147">
        <w:rPr>
          <w:rFonts w:cs="Times New Roman"/>
          <w:bCs/>
          <w:szCs w:val="24"/>
          <w:lang w:val="ro-RO"/>
        </w:rPr>
        <w:t>impact</w:t>
      </w:r>
      <w:r w:rsidR="00D16FBB" w:rsidRPr="007B4463">
        <w:rPr>
          <w:rFonts w:cs="Times New Roman"/>
          <w:noProof/>
          <w:lang w:val="ro-RO"/>
        </w:rPr>
        <w:t xml:space="preserve"> reducerea </w:t>
      </w:r>
      <w:r w:rsidR="00BE3F36" w:rsidRPr="007B4463">
        <w:rPr>
          <w:rFonts w:cs="Times New Roman"/>
          <w:noProof/>
          <w:lang w:val="ro-RO"/>
        </w:rPr>
        <w:t xml:space="preserve">consumului de energie și a </w:t>
      </w:r>
      <w:r w:rsidR="00D16FBB" w:rsidRPr="007B4463">
        <w:rPr>
          <w:rFonts w:cs="Times New Roman"/>
          <w:noProof/>
          <w:lang w:val="ro-RO"/>
        </w:rPr>
        <w:t>emisiilor GES</w:t>
      </w:r>
      <w:r w:rsidR="00145625" w:rsidRPr="007B4463">
        <w:rPr>
          <w:rFonts w:cs="Times New Roman"/>
          <w:noProof/>
          <w:lang w:val="ro-RO"/>
        </w:rPr>
        <w:t xml:space="preserve"> și </w:t>
      </w:r>
      <w:r w:rsidR="00145625" w:rsidRPr="007B4463">
        <w:rPr>
          <w:rFonts w:eastAsia="Calibri" w:cs="Times New Roman"/>
          <w:color w:val="000000"/>
          <w:lang w:val="ro-RO"/>
        </w:rPr>
        <w:t>reducerea intensității energetice</w:t>
      </w:r>
      <w:r w:rsidR="00D16FBB" w:rsidRPr="007B4463">
        <w:rPr>
          <w:rFonts w:cs="Times New Roman"/>
          <w:noProof/>
          <w:lang w:val="ro-RO"/>
        </w:rPr>
        <w:t>,</w:t>
      </w:r>
      <w:r w:rsidRPr="007B4463">
        <w:rPr>
          <w:rFonts w:eastAsia="Calibri" w:cs="Times New Roman"/>
          <w:lang w:val="ro-RO"/>
        </w:rPr>
        <w:t xml:space="preserve"> contribuind la atingerea obiectivelor asumate de România în cadrul PNRR – Componenta C6. Energie, </w:t>
      </w:r>
      <w:r w:rsidR="00687A2B" w:rsidRPr="007B4463">
        <w:rPr>
          <w:rFonts w:eastAsia="Calibri" w:cs="Times New Roman"/>
          <w:lang w:val="ro-RO"/>
        </w:rPr>
        <w:t>măsura de investiții I5 Asigurarea eficienței energetice în sectorul industrial</w:t>
      </w:r>
      <w:bookmarkEnd w:id="99"/>
      <w:r w:rsidR="008F1204" w:rsidRPr="007B4463">
        <w:rPr>
          <w:rFonts w:cs="Times New Roman"/>
          <w:bCs/>
          <w:lang w:val="ro-RO"/>
        </w:rPr>
        <w:t>.</w:t>
      </w:r>
      <w:r w:rsidR="008428A0" w:rsidRPr="007B4463">
        <w:rPr>
          <w:rFonts w:cs="Times New Roman"/>
          <w:bCs/>
          <w:lang w:val="ro-RO"/>
        </w:rPr>
        <w:t xml:space="preserve"> </w:t>
      </w:r>
      <w:r w:rsidR="00B06EB5" w:rsidRPr="00E24147">
        <w:rPr>
          <w:rFonts w:cs="Times New Roman"/>
          <w:bCs/>
          <w:lang w:val="ro-RO"/>
        </w:rPr>
        <w:t>În vederea aplicării prevederilor Regulamentul</w:t>
      </w:r>
      <w:r w:rsidR="00554F85" w:rsidRPr="00E24147">
        <w:rPr>
          <w:rFonts w:cs="Times New Roman"/>
          <w:bCs/>
          <w:lang w:val="ro-RO"/>
        </w:rPr>
        <w:t>ui</w:t>
      </w:r>
      <w:r w:rsidR="00B06EB5" w:rsidRPr="00E24147">
        <w:rPr>
          <w:rFonts w:cs="Times New Roman"/>
          <w:bCs/>
          <w:lang w:val="ro-RO"/>
        </w:rPr>
        <w:t xml:space="preserve"> delegat (UE) 2021/2106 </w:t>
      </w:r>
      <w:r w:rsidR="009A4143" w:rsidRPr="00E24147">
        <w:rPr>
          <w:rFonts w:cs="Times New Roman"/>
          <w:bCs/>
          <w:lang w:val="ro-RO"/>
        </w:rPr>
        <w:t xml:space="preserve">al Comisiei </w:t>
      </w:r>
      <w:r w:rsidR="00B06EB5" w:rsidRPr="00E24147">
        <w:rPr>
          <w:rFonts w:cs="Times New Roman"/>
          <w:bCs/>
          <w:lang w:val="ro-RO"/>
        </w:rPr>
        <w:t>din 28 septembrie 2021</w:t>
      </w:r>
      <w:r w:rsidR="009A4143" w:rsidRPr="00E24147">
        <w:rPr>
          <w:rFonts w:cs="Times New Roman"/>
          <w:bCs/>
          <w:lang w:val="ro-RO"/>
        </w:rPr>
        <w:t xml:space="preserve"> </w:t>
      </w:r>
      <w:r w:rsidR="00B06EB5" w:rsidRPr="00E24147">
        <w:rPr>
          <w:rFonts w:cs="Times New Roman"/>
          <w:bCs/>
          <w:lang w:val="ro-RO"/>
        </w:rPr>
        <w:t>de completare a Regulamentului (UE) 2021/241 al Parlamentului European și al Consiliului de instituire a Mecanismului de redresare și reziliență prin stabilirea indicatorilor comuni și a elementelor detaliate ale tabloului de bord privind redresarea și reziliența</w:t>
      </w:r>
      <w:r w:rsidR="009A4143" w:rsidRPr="00E24147">
        <w:rPr>
          <w:rFonts w:cs="Times New Roman"/>
          <w:bCs/>
          <w:lang w:val="ro-RO"/>
        </w:rPr>
        <w:t>, măsura de investiții I.5.</w:t>
      </w:r>
      <w:r w:rsidR="00554F85" w:rsidRPr="00E24147">
        <w:rPr>
          <w:rFonts w:cs="Times New Roman"/>
          <w:bCs/>
          <w:lang w:val="ro-RO"/>
        </w:rPr>
        <w:t>,</w:t>
      </w:r>
      <w:r w:rsidR="008428A0" w:rsidRPr="00E24147">
        <w:rPr>
          <w:rFonts w:cs="Times New Roman"/>
          <w:bCs/>
          <w:lang w:val="ro-RO"/>
        </w:rPr>
        <w:t xml:space="preserve"> </w:t>
      </w:r>
      <w:r w:rsidR="009A4143" w:rsidRPr="00E24147">
        <w:rPr>
          <w:rFonts w:cs="Times New Roman"/>
          <w:bCs/>
          <w:lang w:val="ro-RO"/>
        </w:rPr>
        <w:t>prezenta schem</w:t>
      </w:r>
      <w:r w:rsidR="008428A0" w:rsidRPr="00E24147">
        <w:rPr>
          <w:rFonts w:cs="Times New Roman"/>
          <w:bCs/>
          <w:lang w:val="ro-RO"/>
        </w:rPr>
        <w:t>ă</w:t>
      </w:r>
      <w:r w:rsidR="009A4143" w:rsidRPr="00E24147">
        <w:rPr>
          <w:rFonts w:cs="Times New Roman"/>
          <w:bCs/>
          <w:lang w:val="ro-RO"/>
        </w:rPr>
        <w:t xml:space="preserve"> de sprijinire a investiţiilor în modernizare, monitorizarea și eficientizarea consumului de energie la nivelul operatorilor economici</w:t>
      </w:r>
      <w:r w:rsidR="009E062C" w:rsidRPr="00E24147">
        <w:rPr>
          <w:rFonts w:cs="Times New Roman"/>
          <w:bCs/>
          <w:lang w:val="ro-RO"/>
        </w:rPr>
        <w:t xml:space="preserve"> în vederea asigurării eficienței energetice în sectorul industrial</w:t>
      </w:r>
      <w:r w:rsidR="009A4143" w:rsidRPr="00E24147">
        <w:rPr>
          <w:rFonts w:cs="Times New Roman"/>
          <w:bCs/>
          <w:lang w:val="ro-RO"/>
        </w:rPr>
        <w:t>, stabilește următorul indicator comun legat de sprijinul acordat prin Mecanismul de redresare și reziliență</w:t>
      </w:r>
      <w:r w:rsidR="007F55E6" w:rsidRPr="00E24147">
        <w:rPr>
          <w:rFonts w:cs="Times New Roman"/>
          <w:bCs/>
          <w:lang w:val="ro-RO"/>
        </w:rPr>
        <w:t>, prezentat în Anexa</w:t>
      </w:r>
      <w:r w:rsidR="00554F85" w:rsidRPr="00E24147">
        <w:rPr>
          <w:rFonts w:cs="Times New Roman"/>
          <w:bCs/>
          <w:lang w:val="ro-RO"/>
        </w:rPr>
        <w:t xml:space="preserve"> la</w:t>
      </w:r>
      <w:r w:rsidR="007F55E6" w:rsidRPr="00E24147">
        <w:rPr>
          <w:rFonts w:cs="Times New Roman"/>
          <w:bCs/>
          <w:lang w:val="ro-RO"/>
        </w:rPr>
        <w:t xml:space="preserve"> </w:t>
      </w:r>
      <w:r w:rsidR="00554F85" w:rsidRPr="00E24147">
        <w:rPr>
          <w:rFonts w:cs="Times New Roman"/>
          <w:bCs/>
          <w:lang w:val="ro-RO"/>
        </w:rPr>
        <w:t>Regulamentul delegat (UE) 2021/2106</w:t>
      </w:r>
      <w:r w:rsidR="009A4143" w:rsidRPr="00E24147">
        <w:rPr>
          <w:rFonts w:cs="Times New Roman"/>
          <w:bCs/>
          <w:lang w:val="ro-RO"/>
        </w:rPr>
        <w:t>:</w:t>
      </w:r>
    </w:p>
    <w:p w14:paraId="460BAE78" w14:textId="230910AF" w:rsidR="009A4143" w:rsidRPr="00E24147" w:rsidRDefault="000A7DF4" w:rsidP="00E24147">
      <w:pPr>
        <w:ind w:left="284"/>
        <w:rPr>
          <w:rFonts w:eastAsia="Calibri" w:cs="Times New Roman"/>
          <w:color w:val="000000"/>
          <w:lang w:val="ro-RO"/>
        </w:rPr>
      </w:pPr>
      <w:r w:rsidRPr="00E24147">
        <w:rPr>
          <w:noProof/>
          <w:lang w:val="ro-RO"/>
        </w:rPr>
        <mc:AlternateContent>
          <mc:Choice Requires="wps">
            <w:drawing>
              <wp:anchor distT="0" distB="0" distL="114299" distR="114299" simplePos="0" relativeHeight="251658752" behindDoc="0" locked="0" layoutInCell="1" allowOverlap="1" wp14:anchorId="64B3DC63" wp14:editId="3497C716">
                <wp:simplePos x="0" y="0"/>
                <wp:positionH relativeFrom="column">
                  <wp:posOffset>7619</wp:posOffset>
                </wp:positionH>
                <wp:positionV relativeFrom="paragraph">
                  <wp:posOffset>29210</wp:posOffset>
                </wp:positionV>
                <wp:extent cx="0" cy="1350645"/>
                <wp:effectExtent l="0" t="0" r="19050" b="1905"/>
                <wp:wrapNone/>
                <wp:docPr id="38" name="Straight Arrow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5064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6C94AE83" id="_x0000_t32" coordsize="21600,21600" o:spt="32" o:oned="t" path="m,l21600,21600e" filled="f">
                <v:path arrowok="t" fillok="f" o:connecttype="none"/>
                <o:lock v:ext="edit" shapetype="t"/>
              </v:shapetype>
              <v:shape id="Straight Arrow Connector 38" o:spid="_x0000_s1026" type="#_x0000_t32" style="position:absolute;margin-left:.6pt;margin-top:2.3pt;width:0;height:106.35pt;z-index:2516587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"/>
            </w:pict>
          </mc:Fallback>
        </mc:AlternateContent>
      </w:r>
      <w:r w:rsidR="009A4143" w:rsidRPr="00E24147">
        <w:rPr>
          <w:rFonts w:eastAsia="Calibri" w:cs="Times New Roman"/>
          <w:color w:val="000000"/>
          <w:lang w:val="ro-RO"/>
        </w:rPr>
        <w:t xml:space="preserve">economii în consumul anual de energie primară pentru entitățile care beneficiază de sprijin prin </w:t>
      </w:r>
      <w:r w:rsidR="00615E3D" w:rsidRPr="00E24147">
        <w:rPr>
          <w:rFonts w:eastAsia="Calibri" w:cs="Times New Roman"/>
          <w:color w:val="000000"/>
          <w:lang w:val="ro-RO"/>
        </w:rPr>
        <w:t xml:space="preserve">această </w:t>
      </w:r>
      <w:r w:rsidR="009A4143" w:rsidRPr="00E24147">
        <w:rPr>
          <w:rFonts w:eastAsia="Calibri" w:cs="Times New Roman"/>
          <w:color w:val="000000"/>
          <w:lang w:val="ro-RO"/>
        </w:rPr>
        <w:t>mă</w:t>
      </w:r>
      <w:r w:rsidR="00615E3D" w:rsidRPr="00E24147">
        <w:rPr>
          <w:rFonts w:eastAsia="Calibri" w:cs="Times New Roman"/>
          <w:color w:val="000000"/>
          <w:lang w:val="ro-RO"/>
        </w:rPr>
        <w:t>sură,</w:t>
      </w:r>
      <w:r w:rsidR="009A4143" w:rsidRPr="00E24147">
        <w:rPr>
          <w:rFonts w:eastAsia="Calibri" w:cs="Times New Roman"/>
          <w:color w:val="000000"/>
          <w:lang w:val="ro-RO"/>
        </w:rPr>
        <w:t xml:space="preserve"> în cadrul mecanismului. Valoarea de referință se referă la consumul anual de energie primară înainte de </w:t>
      </w:r>
      <w:r w:rsidR="00EE2A69" w:rsidRPr="00E24147">
        <w:rPr>
          <w:rFonts w:eastAsia="Calibri" w:cs="Times New Roman"/>
          <w:color w:val="000000"/>
          <w:lang w:val="ro-RO"/>
        </w:rPr>
        <w:t>punerea în funcţiune a investiţie</w:t>
      </w:r>
      <w:r w:rsidR="00D9186C" w:rsidRPr="00E24147">
        <w:rPr>
          <w:rFonts w:eastAsia="Calibri" w:cs="Times New Roman"/>
          <w:color w:val="000000"/>
          <w:lang w:val="ro-RO"/>
        </w:rPr>
        <w:t>i</w:t>
      </w:r>
      <w:r w:rsidR="00B46BD2" w:rsidRPr="007B4463">
        <w:rPr>
          <w:rStyle w:val="FootnoteReference"/>
          <w:rFonts w:eastAsia="Calibri" w:cs="Times New Roman"/>
          <w:color w:val="000000"/>
          <w:lang w:val="ro-RO"/>
        </w:rPr>
        <w:footnoteReference w:id="1"/>
      </w:r>
      <w:r w:rsidR="009A4143" w:rsidRPr="00E24147">
        <w:rPr>
          <w:rFonts w:eastAsia="Calibri" w:cs="Times New Roman"/>
          <w:color w:val="000000"/>
          <w:lang w:val="ro-RO"/>
        </w:rPr>
        <w:t xml:space="preserve">, iar valoarea obținută se referă la consumul anual de energie primară pentru anul următor </w:t>
      </w:r>
      <w:r w:rsidR="009E062C" w:rsidRPr="00E24147">
        <w:rPr>
          <w:rFonts w:eastAsia="Calibri" w:cs="Times New Roman"/>
          <w:color w:val="000000"/>
          <w:lang w:val="ro-RO"/>
        </w:rPr>
        <w:t>punerii</w:t>
      </w:r>
      <w:r w:rsidR="00EE2A69" w:rsidRPr="00E24147">
        <w:rPr>
          <w:rFonts w:eastAsia="Calibri" w:cs="Times New Roman"/>
          <w:color w:val="000000"/>
          <w:lang w:val="ro-RO"/>
        </w:rPr>
        <w:t xml:space="preserve"> în funcţiune a investiţie</w:t>
      </w:r>
      <w:r w:rsidR="00D9186C" w:rsidRPr="00E24147">
        <w:rPr>
          <w:rFonts w:eastAsia="Calibri" w:cs="Times New Roman"/>
          <w:color w:val="000000"/>
          <w:lang w:val="ro-RO"/>
        </w:rPr>
        <w:t>i</w:t>
      </w:r>
      <w:r w:rsidR="009A4143" w:rsidRPr="00E24147">
        <w:rPr>
          <w:rFonts w:eastAsia="Calibri" w:cs="Times New Roman"/>
          <w:color w:val="000000"/>
          <w:lang w:val="ro-RO"/>
        </w:rPr>
        <w:t xml:space="preserve">, documentat pe baza </w:t>
      </w:r>
      <w:r w:rsidR="009A4143" w:rsidRPr="00E24147">
        <w:rPr>
          <w:rFonts w:eastAsiaTheme="minorEastAsia" w:cs="Times New Roman"/>
          <w:b/>
          <w:szCs w:val="24"/>
          <w:lang w:val="ro-RO"/>
        </w:rPr>
        <w:t>auditurilor energetice</w:t>
      </w:r>
      <w:r w:rsidR="0075126E" w:rsidRPr="00E24147">
        <w:rPr>
          <w:rFonts w:eastAsiaTheme="minorEastAsia" w:cs="Times New Roman"/>
          <w:b/>
          <w:szCs w:val="24"/>
          <w:lang w:val="ro-RO"/>
        </w:rPr>
        <w:t xml:space="preserve"> pe conturul energetic </w:t>
      </w:r>
      <w:r w:rsidR="00CD722D" w:rsidRPr="00E24147">
        <w:rPr>
          <w:rFonts w:eastAsiaTheme="minorEastAsia" w:cs="Times New Roman"/>
          <w:b/>
          <w:szCs w:val="24"/>
          <w:lang w:val="ro-RO"/>
        </w:rPr>
        <w:t xml:space="preserve">stabilit </w:t>
      </w:r>
      <w:r w:rsidR="009A4143" w:rsidRPr="00E24147">
        <w:rPr>
          <w:rFonts w:eastAsiaTheme="minorEastAsia" w:cs="Times New Roman"/>
          <w:b/>
          <w:szCs w:val="24"/>
          <w:lang w:val="ro-RO"/>
        </w:rPr>
        <w:t>în conformitate cu articolul 8 din Directiva 2012/27/UE</w:t>
      </w:r>
      <w:r w:rsidR="009A4143" w:rsidRPr="00E24147">
        <w:rPr>
          <w:rFonts w:eastAsia="Calibri" w:cs="Times New Roman"/>
          <w:color w:val="000000"/>
          <w:lang w:val="ro-RO"/>
        </w:rPr>
        <w:t xml:space="preserve"> a Parlamentului European și a Consiliului</w:t>
      </w:r>
      <w:r w:rsidR="008428A0" w:rsidRPr="00E24147">
        <w:rPr>
          <w:rFonts w:eastAsia="Calibri" w:cs="Times New Roman"/>
          <w:color w:val="000000"/>
          <w:lang w:val="ro-RO"/>
        </w:rPr>
        <w:t xml:space="preserve"> </w:t>
      </w:r>
      <w:r w:rsidR="009A4143" w:rsidRPr="00E24147">
        <w:rPr>
          <w:rFonts w:eastAsia="Calibri" w:cs="Times New Roman"/>
          <w:color w:val="000000"/>
          <w:lang w:val="ro-RO"/>
        </w:rPr>
        <w:t>(Directiva privind eficiența energetică), cu modificările ulterioare.</w:t>
      </w:r>
    </w:p>
    <w:p w14:paraId="4930FB53" w14:textId="77777777" w:rsidR="00D972A8" w:rsidRPr="007B4463" w:rsidRDefault="00D972A8" w:rsidP="00C579AC">
      <w:pPr>
        <w:widowControl w:val="0"/>
        <w:spacing w:line="259" w:lineRule="auto"/>
        <w:ind w:left="720"/>
        <w:contextualSpacing/>
        <w:rPr>
          <w:rFonts w:cs="Times New Roman"/>
          <w:lang w:val="ro-RO"/>
        </w:rPr>
      </w:pPr>
    </w:p>
    <w:p w14:paraId="18758B89" w14:textId="2DD1DDCC" w:rsidR="00D82ACA" w:rsidRPr="00E24147" w:rsidRDefault="00D82ACA" w:rsidP="00E24147">
      <w:pPr>
        <w:spacing w:after="0"/>
        <w:ind w:firstLine="708"/>
        <w:rPr>
          <w:rFonts w:cs="Times New Roman"/>
          <w:noProof/>
          <w:lang w:val="ro-RO"/>
        </w:rPr>
      </w:pPr>
      <w:r w:rsidRPr="00E24147">
        <w:rPr>
          <w:rFonts w:cs="Times New Roman"/>
          <w:noProof/>
          <w:lang w:val="ro-RO"/>
        </w:rPr>
        <w:t xml:space="preserve">Investițiile finanțate </w:t>
      </w:r>
      <w:r w:rsidR="00145625" w:rsidRPr="00E24147">
        <w:rPr>
          <w:rFonts w:cs="Times New Roman"/>
          <w:noProof/>
          <w:lang w:val="ro-RO"/>
        </w:rPr>
        <w:t xml:space="preserve">în </w:t>
      </w:r>
      <w:r w:rsidRPr="00E24147">
        <w:rPr>
          <w:rFonts w:cs="Times New Roman"/>
          <w:noProof/>
          <w:lang w:val="ro-RO"/>
        </w:rPr>
        <w:t xml:space="preserve">cadrul acestei </w:t>
      </w:r>
      <w:r w:rsidR="00145625" w:rsidRPr="00E24147">
        <w:rPr>
          <w:rFonts w:cs="Times New Roman"/>
          <w:noProof/>
          <w:lang w:val="ro-RO"/>
        </w:rPr>
        <w:t xml:space="preserve">măsuri </w:t>
      </w:r>
      <w:r w:rsidRPr="00E24147">
        <w:rPr>
          <w:rFonts w:cs="Times New Roman"/>
          <w:noProof/>
          <w:lang w:val="ro-RO"/>
        </w:rPr>
        <w:t>vor avea</w:t>
      </w:r>
      <w:r w:rsidRPr="007B4463">
        <w:rPr>
          <w:rFonts w:eastAsiaTheme="minorEastAsia" w:cs="Times New Roman"/>
          <w:b/>
          <w:szCs w:val="24"/>
          <w:lang w:val="ro-RO"/>
        </w:rPr>
        <w:t xml:space="preserve"> un impact pozitiv </w:t>
      </w:r>
      <w:r w:rsidR="00145625" w:rsidRPr="00E24147">
        <w:rPr>
          <w:rFonts w:cs="Times New Roman"/>
          <w:noProof/>
          <w:lang w:val="ro-RO"/>
        </w:rPr>
        <w:t xml:space="preserve">în </w:t>
      </w:r>
      <w:r w:rsidRPr="00E24147">
        <w:rPr>
          <w:rFonts w:cs="Times New Roman"/>
          <w:noProof/>
          <w:lang w:val="ro-RO"/>
        </w:rPr>
        <w:t>ceea ce privește:</w:t>
      </w:r>
    </w:p>
    <w:p w14:paraId="7076D152" w14:textId="77777777" w:rsidR="00D617C6" w:rsidRPr="007B4463" w:rsidRDefault="00D82ACA" w:rsidP="00E24147">
      <w:pPr>
        <w:pStyle w:val="ListParagraph"/>
        <w:numPr>
          <w:ilvl w:val="0"/>
          <w:numId w:val="1"/>
        </w:numPr>
        <w:autoSpaceDE w:val="0"/>
        <w:autoSpaceDN w:val="0"/>
        <w:adjustRightInd w:val="0"/>
        <w:spacing w:before="120"/>
        <w:ind w:hanging="720"/>
        <w:rPr>
          <w:rFonts w:eastAsia="Calibri" w:cs="Times New Roman"/>
          <w:color w:val="000000"/>
          <w:lang w:val="ro-RO"/>
        </w:rPr>
      </w:pPr>
      <w:r w:rsidRPr="007B4463">
        <w:rPr>
          <w:rFonts w:cs="Times New Roman"/>
          <w:noProof/>
          <w:lang w:val="ro-RO"/>
        </w:rPr>
        <w:t>reducerea consumului de energie (energie electrică și termică</w:t>
      </w:r>
      <w:r w:rsidR="00BE3F36" w:rsidRPr="007B4463">
        <w:rPr>
          <w:rFonts w:cs="Times New Roman"/>
          <w:noProof/>
          <w:lang w:val="ro-RO"/>
        </w:rPr>
        <w:t>, resurse energetice</w:t>
      </w:r>
      <w:r w:rsidRPr="007B4463">
        <w:rPr>
          <w:rFonts w:cs="Times New Roman"/>
          <w:noProof/>
          <w:lang w:val="ro-RO"/>
        </w:rPr>
        <w:t xml:space="preserve">) de către </w:t>
      </w:r>
      <w:r w:rsidR="00145625" w:rsidRPr="007B4463">
        <w:rPr>
          <w:rFonts w:cs="Times New Roman"/>
          <w:noProof/>
          <w:lang w:val="ro-RO"/>
        </w:rPr>
        <w:t>beneficiari</w:t>
      </w:r>
      <w:r w:rsidRPr="007B4463">
        <w:rPr>
          <w:rFonts w:eastAsia="Calibri" w:cs="Times New Roman"/>
          <w:color w:val="000000"/>
          <w:lang w:val="ro-RO"/>
        </w:rPr>
        <w:t>;</w:t>
      </w:r>
    </w:p>
    <w:p w14:paraId="19492CBB" w14:textId="77777777" w:rsidR="00D617C6" w:rsidRPr="007B4463" w:rsidRDefault="00D617C6" w:rsidP="00E24147">
      <w:pPr>
        <w:pStyle w:val="ListParagraph"/>
        <w:numPr>
          <w:ilvl w:val="0"/>
          <w:numId w:val="1"/>
        </w:numPr>
        <w:autoSpaceDE w:val="0"/>
        <w:autoSpaceDN w:val="0"/>
        <w:adjustRightInd w:val="0"/>
        <w:spacing w:before="120"/>
        <w:ind w:hanging="720"/>
        <w:rPr>
          <w:rFonts w:eastAsia="Calibri" w:cs="Times New Roman"/>
          <w:color w:val="000000"/>
          <w:lang w:val="ro-RO"/>
        </w:rPr>
      </w:pPr>
      <w:r w:rsidRPr="007B4463">
        <w:rPr>
          <w:rFonts w:cs="Times New Roman"/>
          <w:noProof/>
          <w:lang w:val="ro-RO"/>
        </w:rPr>
        <w:t>reducere</w:t>
      </w:r>
      <w:r w:rsidR="003F4A83" w:rsidRPr="007B4463">
        <w:rPr>
          <w:rFonts w:cs="Times New Roman"/>
          <w:noProof/>
          <w:lang w:val="ro-RO"/>
        </w:rPr>
        <w:t>a</w:t>
      </w:r>
      <w:r w:rsidRPr="007B4463">
        <w:rPr>
          <w:rFonts w:cs="Times New Roman"/>
          <w:noProof/>
          <w:lang w:val="ro-RO"/>
        </w:rPr>
        <w:t xml:space="preserve"> emisiilor GES </w:t>
      </w:r>
      <w:r w:rsidR="00F673E3" w:rsidRPr="007B4463">
        <w:rPr>
          <w:rFonts w:cs="Times New Roman"/>
          <w:noProof/>
          <w:lang w:val="ro-RO"/>
        </w:rPr>
        <w:t>raportate la economiile de energie realizate ca urmare a implementării investiției;</w:t>
      </w:r>
    </w:p>
    <w:p w14:paraId="2745B1D1" w14:textId="77777777" w:rsidR="001533A9" w:rsidRPr="007B4463" w:rsidRDefault="00624D74" w:rsidP="00E24147">
      <w:pPr>
        <w:pStyle w:val="ListParagraph"/>
        <w:numPr>
          <w:ilvl w:val="0"/>
          <w:numId w:val="1"/>
        </w:numPr>
        <w:autoSpaceDE w:val="0"/>
        <w:autoSpaceDN w:val="0"/>
        <w:adjustRightInd w:val="0"/>
        <w:spacing w:before="120"/>
        <w:ind w:hanging="720"/>
        <w:rPr>
          <w:rFonts w:eastAsia="Calibri" w:cs="Times New Roman"/>
          <w:color w:val="000000"/>
          <w:lang w:val="ro-RO"/>
        </w:rPr>
      </w:pPr>
      <w:r w:rsidRPr="007B4463">
        <w:rPr>
          <w:rFonts w:cs="Times New Roman"/>
          <w:noProof/>
          <w:lang w:val="ro-RO"/>
        </w:rPr>
        <w:t>reducerea</w:t>
      </w:r>
      <w:r w:rsidR="001533A9" w:rsidRPr="007B4463">
        <w:rPr>
          <w:rFonts w:cs="Times New Roman"/>
          <w:noProof/>
          <w:lang w:val="ro-RO"/>
        </w:rPr>
        <w:t xml:space="preserve"> intensității </w:t>
      </w:r>
      <w:r w:rsidRPr="007B4463">
        <w:rPr>
          <w:rFonts w:cs="Times New Roman"/>
          <w:noProof/>
          <w:lang w:val="ro-RO"/>
        </w:rPr>
        <w:t>energetice</w:t>
      </w:r>
      <w:r w:rsidR="001533A9" w:rsidRPr="007B4463">
        <w:rPr>
          <w:rFonts w:cs="Times New Roman"/>
          <w:noProof/>
          <w:lang w:val="ro-RO"/>
        </w:rPr>
        <w:t xml:space="preserve"> a activității beneficiarilor;</w:t>
      </w:r>
    </w:p>
    <w:p w14:paraId="37C35506" w14:textId="77777777" w:rsidR="00D82ACA" w:rsidRPr="007B4463" w:rsidRDefault="00B80ADE" w:rsidP="00E24147">
      <w:pPr>
        <w:pStyle w:val="ListParagraph"/>
        <w:numPr>
          <w:ilvl w:val="0"/>
          <w:numId w:val="1"/>
        </w:numPr>
        <w:autoSpaceDE w:val="0"/>
        <w:autoSpaceDN w:val="0"/>
        <w:adjustRightInd w:val="0"/>
        <w:spacing w:before="120"/>
        <w:ind w:hanging="720"/>
        <w:rPr>
          <w:rFonts w:eastAsia="Calibri" w:cs="Times New Roman"/>
          <w:color w:val="000000"/>
          <w:lang w:val="ro-RO"/>
        </w:rPr>
      </w:pPr>
      <w:r w:rsidRPr="007B4463">
        <w:rPr>
          <w:rFonts w:cs="Times New Roman"/>
          <w:noProof/>
          <w:lang w:val="ro-RO"/>
        </w:rPr>
        <w:t>dezvolta</w:t>
      </w:r>
      <w:r w:rsidR="00843C52" w:rsidRPr="007B4463">
        <w:rPr>
          <w:rFonts w:cs="Times New Roman"/>
          <w:noProof/>
          <w:lang w:val="ro-RO"/>
        </w:rPr>
        <w:t xml:space="preserve">rea unor sisteme de </w:t>
      </w:r>
      <w:r w:rsidR="004077F3" w:rsidRPr="007B4463">
        <w:rPr>
          <w:rFonts w:cs="Times New Roman"/>
          <w:noProof/>
          <w:lang w:val="ro-RO"/>
        </w:rPr>
        <w:t>monitorizare a</w:t>
      </w:r>
      <w:r w:rsidR="00843C52" w:rsidRPr="007B4463">
        <w:rPr>
          <w:rFonts w:cs="Times New Roman"/>
          <w:noProof/>
          <w:lang w:val="ro-RO"/>
        </w:rPr>
        <w:t xml:space="preserve"> consumului de energie și a progreselor în materie de eficiență energetică realizate de către operatorii economici</w:t>
      </w:r>
      <w:r w:rsidR="00D82ACA" w:rsidRPr="007B4463">
        <w:rPr>
          <w:rFonts w:eastAsia="Calibri" w:cs="Times New Roman"/>
          <w:color w:val="000000"/>
          <w:lang w:val="ro-RO"/>
        </w:rPr>
        <w:t xml:space="preserve">; </w:t>
      </w:r>
    </w:p>
    <w:p w14:paraId="5BA1A690" w14:textId="77777777" w:rsidR="00D82ACA" w:rsidRPr="007B4463" w:rsidRDefault="00C65ADE" w:rsidP="00E24147">
      <w:pPr>
        <w:pStyle w:val="ListParagraph"/>
        <w:numPr>
          <w:ilvl w:val="0"/>
          <w:numId w:val="1"/>
        </w:numPr>
        <w:autoSpaceDE w:val="0"/>
        <w:autoSpaceDN w:val="0"/>
        <w:adjustRightInd w:val="0"/>
        <w:spacing w:before="120"/>
        <w:ind w:hanging="720"/>
        <w:rPr>
          <w:rFonts w:eastAsia="Calibri" w:cs="Times New Roman"/>
          <w:color w:val="000000"/>
          <w:lang w:val="ro-RO"/>
        </w:rPr>
      </w:pPr>
      <w:r w:rsidRPr="007B4463">
        <w:rPr>
          <w:rFonts w:cs="Times New Roman"/>
          <w:noProof/>
          <w:lang w:val="ro-RO"/>
        </w:rPr>
        <w:lastRenderedPageBreak/>
        <w:t>susținerea financiară a serviciilor energetice furnizate de operatorii economici de specialitate</w:t>
      </w:r>
      <w:r w:rsidR="00D82ACA" w:rsidRPr="007B4463">
        <w:rPr>
          <w:rFonts w:eastAsia="Calibri" w:cs="Times New Roman"/>
          <w:color w:val="000000"/>
          <w:lang w:val="ro-RO"/>
        </w:rPr>
        <w:t>;</w:t>
      </w:r>
    </w:p>
    <w:p w14:paraId="637FC4EB" w14:textId="77777777" w:rsidR="004077F3" w:rsidRPr="007B4463" w:rsidRDefault="00E60300" w:rsidP="00E24147">
      <w:pPr>
        <w:pStyle w:val="ListParagraph"/>
        <w:numPr>
          <w:ilvl w:val="0"/>
          <w:numId w:val="1"/>
        </w:numPr>
        <w:autoSpaceDE w:val="0"/>
        <w:autoSpaceDN w:val="0"/>
        <w:adjustRightInd w:val="0"/>
        <w:spacing w:before="120" w:line="276" w:lineRule="auto"/>
        <w:ind w:hanging="720"/>
        <w:rPr>
          <w:rFonts w:eastAsia="Calibri" w:cs="Times New Roman"/>
          <w:color w:val="000000"/>
          <w:lang w:val="ro-RO"/>
        </w:rPr>
      </w:pPr>
      <w:r w:rsidRPr="007B4463">
        <w:rPr>
          <w:rFonts w:cs="Times New Roman"/>
          <w:noProof/>
          <w:lang w:val="ro-RO"/>
        </w:rPr>
        <w:t>stimularea</w:t>
      </w:r>
      <w:r w:rsidR="00C92DA2" w:rsidRPr="007B4463">
        <w:rPr>
          <w:rFonts w:cs="Times New Roman"/>
          <w:noProof/>
          <w:lang w:val="ro-RO"/>
        </w:rPr>
        <w:t xml:space="preserve"> </w:t>
      </w:r>
      <w:r w:rsidR="004077F3" w:rsidRPr="007B4463">
        <w:rPr>
          <w:rFonts w:cs="Times New Roman"/>
          <w:noProof/>
          <w:lang w:val="ro-RO"/>
        </w:rPr>
        <w:t>investițiil</w:t>
      </w:r>
      <w:r w:rsidR="00C92DA2" w:rsidRPr="007B4463">
        <w:rPr>
          <w:rFonts w:cs="Times New Roman"/>
          <w:noProof/>
          <w:lang w:val="ro-RO"/>
        </w:rPr>
        <w:t>or</w:t>
      </w:r>
      <w:r w:rsidR="004077F3" w:rsidRPr="007B4463">
        <w:rPr>
          <w:rFonts w:cs="Times New Roman"/>
          <w:noProof/>
          <w:lang w:val="ro-RO"/>
        </w:rPr>
        <w:t xml:space="preserve"> </w:t>
      </w:r>
      <w:r w:rsidRPr="007B4463">
        <w:rPr>
          <w:rFonts w:cs="Times New Roman"/>
          <w:noProof/>
          <w:lang w:val="ro-RO"/>
        </w:rPr>
        <w:t xml:space="preserve">realizate de </w:t>
      </w:r>
      <w:r w:rsidR="004077F3" w:rsidRPr="007B4463">
        <w:rPr>
          <w:rFonts w:cs="Times New Roman"/>
          <w:noProof/>
          <w:lang w:val="ro-RO"/>
        </w:rPr>
        <w:t>operatori</w:t>
      </w:r>
      <w:r w:rsidRPr="007B4463">
        <w:rPr>
          <w:rFonts w:cs="Times New Roman"/>
          <w:noProof/>
          <w:lang w:val="ro-RO"/>
        </w:rPr>
        <w:t>i</w:t>
      </w:r>
      <w:r w:rsidR="004077F3" w:rsidRPr="007B4463">
        <w:rPr>
          <w:rFonts w:cs="Times New Roman"/>
          <w:noProof/>
          <w:lang w:val="ro-RO"/>
        </w:rPr>
        <w:t xml:space="preserve"> economici în </w:t>
      </w:r>
      <w:r w:rsidRPr="007B4463">
        <w:rPr>
          <w:rFonts w:cs="Times New Roman"/>
          <w:noProof/>
          <w:lang w:val="ro-RO"/>
        </w:rPr>
        <w:t xml:space="preserve">vederea reducerii </w:t>
      </w:r>
      <w:r w:rsidR="004077F3" w:rsidRPr="007B4463">
        <w:rPr>
          <w:rFonts w:cs="Times New Roman"/>
          <w:noProof/>
          <w:lang w:val="ro-RO"/>
        </w:rPr>
        <w:t>consumului de energie</w:t>
      </w:r>
      <w:r w:rsidRPr="007B4463">
        <w:rPr>
          <w:rFonts w:eastAsia="Calibri" w:cs="Times New Roman"/>
          <w:color w:val="000000"/>
          <w:lang w:val="ro-RO"/>
        </w:rPr>
        <w:t xml:space="preserve"> și </w:t>
      </w:r>
      <w:r w:rsidR="00C92DA2" w:rsidRPr="007B4463">
        <w:rPr>
          <w:rFonts w:eastAsia="Calibri" w:cs="Times New Roman"/>
          <w:color w:val="000000"/>
          <w:lang w:val="ro-RO"/>
        </w:rPr>
        <w:t>creșter</w:t>
      </w:r>
      <w:r w:rsidRPr="007B4463">
        <w:rPr>
          <w:rFonts w:eastAsia="Calibri" w:cs="Times New Roman"/>
          <w:color w:val="000000"/>
          <w:lang w:val="ro-RO"/>
        </w:rPr>
        <w:t>ii</w:t>
      </w:r>
      <w:r w:rsidR="00C92DA2" w:rsidRPr="007B4463">
        <w:rPr>
          <w:rFonts w:eastAsia="Calibri" w:cs="Times New Roman"/>
          <w:color w:val="000000"/>
          <w:lang w:val="ro-RO"/>
        </w:rPr>
        <w:t xml:space="preserve"> eficienței energetice a activității economice</w:t>
      </w:r>
      <w:r w:rsidRPr="007B4463">
        <w:rPr>
          <w:rFonts w:cs="Times New Roman"/>
          <w:noProof/>
          <w:lang w:val="ro-RO"/>
        </w:rPr>
        <w:t>.</w:t>
      </w:r>
    </w:p>
    <w:p w14:paraId="37B246B6" w14:textId="673694E1" w:rsidR="002067DF" w:rsidRPr="007B4463" w:rsidRDefault="002361D7" w:rsidP="00E24147">
      <w:pPr>
        <w:pStyle w:val="ListParagraph"/>
        <w:numPr>
          <w:ilvl w:val="0"/>
          <w:numId w:val="1"/>
        </w:numPr>
        <w:spacing w:line="276" w:lineRule="auto"/>
        <w:ind w:hanging="720"/>
        <w:rPr>
          <w:rFonts w:eastAsia="Calibri" w:cs="Times New Roman"/>
          <w:color w:val="000000"/>
          <w:lang w:val="ro-RO"/>
        </w:rPr>
      </w:pPr>
      <w:r w:rsidRPr="007B4463">
        <w:rPr>
          <w:rFonts w:eastAsia="Calibri" w:cs="Times New Roman"/>
          <w:color w:val="000000"/>
          <w:lang w:val="ro-RO"/>
        </w:rPr>
        <w:t xml:space="preserve">o economie mai eficientă din punctul de vedere al utilizării surselor, mai ecologică şi mai competitivă, conducând la dezvoltarea durabilă, care se bazează, printre altele, pe un nivel înalt de protecţie </w:t>
      </w:r>
      <w:r w:rsidR="004A25D1" w:rsidRPr="007B4463">
        <w:rPr>
          <w:rFonts w:eastAsia="Calibri" w:cs="Times New Roman"/>
          <w:color w:val="000000"/>
          <w:lang w:val="ro-RO"/>
        </w:rPr>
        <w:t xml:space="preserve">a mediului </w:t>
      </w:r>
      <w:r w:rsidRPr="007B4463">
        <w:rPr>
          <w:rFonts w:eastAsia="Calibri" w:cs="Times New Roman"/>
          <w:color w:val="000000"/>
          <w:lang w:val="ro-RO"/>
        </w:rPr>
        <w:t xml:space="preserve">şi pe îmbunătăţirea calităţii </w:t>
      </w:r>
      <w:r w:rsidR="004A25D1" w:rsidRPr="007B4463">
        <w:rPr>
          <w:rFonts w:eastAsia="Calibri" w:cs="Times New Roman"/>
          <w:color w:val="000000"/>
          <w:lang w:val="ro-RO"/>
        </w:rPr>
        <w:t>acestuia</w:t>
      </w:r>
      <w:r w:rsidR="009E062C" w:rsidRPr="007B4463">
        <w:rPr>
          <w:rFonts w:eastAsia="Calibri" w:cs="Times New Roman"/>
          <w:color w:val="000000"/>
          <w:lang w:val="ro-RO"/>
        </w:rPr>
        <w:t>.</w:t>
      </w:r>
    </w:p>
    <w:p w14:paraId="4D4F77B4" w14:textId="77777777" w:rsidR="0041115B" w:rsidRPr="007B4463" w:rsidRDefault="0041115B" w:rsidP="00C579AC">
      <w:pPr>
        <w:widowControl w:val="0"/>
        <w:spacing w:after="0" w:line="240" w:lineRule="auto"/>
        <w:rPr>
          <w:rFonts w:cs="Times New Roman"/>
          <w:lang w:val="ro-RO"/>
        </w:rPr>
      </w:pPr>
    </w:p>
    <w:p w14:paraId="7CB00815" w14:textId="4234AAFF" w:rsidR="003E603F" w:rsidRPr="007B4463" w:rsidRDefault="003E603F" w:rsidP="00E24147">
      <w:pPr>
        <w:ind w:firstLine="708"/>
        <w:rPr>
          <w:rFonts w:cs="Times New Roman"/>
          <w:lang w:val="ro-RO"/>
        </w:rPr>
      </w:pPr>
      <w:r w:rsidRPr="007B4463">
        <w:rPr>
          <w:rFonts w:cs="Times New Roman"/>
          <w:lang w:val="ro-RO"/>
        </w:rPr>
        <w:t>Investițiile care vizează creșterea eficienței energetice a activității economice</w:t>
      </w:r>
      <w:r w:rsidRPr="007B4463">
        <w:rPr>
          <w:rFonts w:cs="Times New Roman"/>
          <w:noProof/>
          <w:lang w:val="ro-RO"/>
        </w:rPr>
        <w:t xml:space="preserve"> </w:t>
      </w:r>
      <w:r w:rsidR="001B4947" w:rsidRPr="007B4463">
        <w:rPr>
          <w:rFonts w:cs="Times New Roman"/>
          <w:lang w:val="ro-RO"/>
        </w:rPr>
        <w:t xml:space="preserve">în cadrul </w:t>
      </w:r>
      <w:r w:rsidR="001B4947" w:rsidRPr="00E24147">
        <w:rPr>
          <w:rFonts w:cs="Times New Roman"/>
          <w:b/>
          <w:bCs/>
          <w:lang w:val="ro-RO"/>
        </w:rPr>
        <w:t>apelului competitiv</w:t>
      </w:r>
      <w:r w:rsidR="001B4947" w:rsidRPr="007B4463">
        <w:rPr>
          <w:rFonts w:cs="Times New Roman"/>
          <w:lang w:val="ro-RO"/>
        </w:rPr>
        <w:t xml:space="preserve"> </w:t>
      </w:r>
      <w:r w:rsidR="00CA04B2" w:rsidRPr="007B4463">
        <w:rPr>
          <w:rFonts w:cs="Times New Roman"/>
          <w:lang w:val="ro-RO"/>
        </w:rPr>
        <w:t>se vor conforma</w:t>
      </w:r>
      <w:r w:rsidR="001B4947" w:rsidRPr="007B4463">
        <w:rPr>
          <w:rFonts w:cs="Times New Roman"/>
          <w:lang w:val="ro-RO"/>
        </w:rPr>
        <w:t xml:space="preserve"> orientă</w:t>
      </w:r>
      <w:r w:rsidR="00CA04B2" w:rsidRPr="007B4463">
        <w:rPr>
          <w:rFonts w:cs="Times New Roman"/>
          <w:lang w:val="ro-RO"/>
        </w:rPr>
        <w:t>rilor</w:t>
      </w:r>
      <w:r w:rsidR="001B4947" w:rsidRPr="007B4463">
        <w:rPr>
          <w:rFonts w:cs="Times New Roman"/>
          <w:lang w:val="ro-RO"/>
        </w:rPr>
        <w:t xml:space="preserve"> tehnice </w:t>
      </w:r>
      <w:r w:rsidR="002950EC" w:rsidRPr="007B4463">
        <w:rPr>
          <w:rFonts w:cs="Times New Roman"/>
          <w:lang w:val="ro-RO"/>
        </w:rPr>
        <w:t xml:space="preserve">indicate </w:t>
      </w:r>
      <w:r w:rsidR="001B4947" w:rsidRPr="007B4463">
        <w:rPr>
          <w:rFonts w:cs="Times New Roman"/>
          <w:lang w:val="ro-RO"/>
        </w:rPr>
        <w:t xml:space="preserve">în Comunicarea Comisiei </w:t>
      </w:r>
      <w:r w:rsidR="001B4947" w:rsidRPr="00E24147">
        <w:rPr>
          <w:rFonts w:cs="Times New Roman"/>
          <w:lang w:val="ro-RO"/>
        </w:rPr>
        <w:t xml:space="preserve">Orientări tehnice </w:t>
      </w:r>
      <w:r w:rsidR="00CA04B2" w:rsidRPr="00E24147">
        <w:rPr>
          <w:rFonts w:cs="Times New Roman"/>
          <w:lang w:val="ro-RO"/>
        </w:rPr>
        <w:t>privind aplicarea principiului de „a nu prejudicia în mod semnificativ” în temeiul Regulamentului privind Mecanismul de redresare și reziliență (2021/C 58/01) (</w:t>
      </w:r>
      <w:hyperlink r:id="rId20" w:history="1">
        <w:r w:rsidR="000F2EF5" w:rsidRPr="00E24147">
          <w:rPr>
            <w:rStyle w:val="Hyperlink"/>
          </w:rPr>
          <w:t>https://eur-lex.europa.eu/legal-content/RO/TXT/?uri=CELEX:52021XC0218(01)</w:t>
        </w:r>
      </w:hyperlink>
      <w:r w:rsidR="00CA04B2" w:rsidRPr="00E24147">
        <w:rPr>
          <w:rFonts w:cs="Times New Roman"/>
          <w:lang w:val="ro-RO"/>
        </w:rPr>
        <w:t>), conform cerințelor precizate în cuprinsul prezentului Ghid.</w:t>
      </w:r>
    </w:p>
    <w:p w14:paraId="083309B7" w14:textId="77777777" w:rsidR="008F1204" w:rsidRPr="007B4463" w:rsidRDefault="008F1204" w:rsidP="00C579AC">
      <w:pPr>
        <w:widowControl w:val="0"/>
        <w:spacing w:after="0" w:line="240" w:lineRule="auto"/>
        <w:rPr>
          <w:rFonts w:eastAsia="Calibri" w:cs="Times New Roman"/>
          <w:szCs w:val="24"/>
          <w:lang w:val="ro-RO"/>
        </w:rPr>
      </w:pPr>
    </w:p>
    <w:tbl>
      <w:tblPr>
        <w:tblStyle w:val="TableGrid"/>
        <w:tblW w:w="0" w:type="auto"/>
        <w:tblInd w:w="137" w:type="dxa"/>
        <w:shd w:val="clear" w:color="auto" w:fill="D9D9D9" w:themeFill="background1" w:themeFillShade="D9"/>
        <w:tblCellMar>
          <w:top w:w="510" w:type="dxa"/>
          <w:left w:w="510" w:type="dxa"/>
          <w:bottom w:w="510" w:type="dxa"/>
          <w:right w:w="510" w:type="dxa"/>
        </w:tblCellMar>
        <w:tblLook w:val="04A0" w:firstRow="1" w:lastRow="0" w:firstColumn="1" w:lastColumn="0" w:noHBand="0" w:noVBand="1"/>
      </w:tblPr>
      <w:tblGrid>
        <w:gridCol w:w="8925"/>
      </w:tblGrid>
      <w:tr w:rsidR="002E3040" w:rsidRPr="007B4463" w14:paraId="6E40298C" w14:textId="77777777" w:rsidTr="00E24147">
        <w:trPr>
          <w:trHeight w:val="301"/>
        </w:trPr>
        <w:tc>
          <w:tcPr>
            <w:tcW w:w="8925" w:type="dxa"/>
            <w:shd w:val="clear" w:color="auto" w:fill="D9D9D9" w:themeFill="background1" w:themeFillShade="D9"/>
          </w:tcPr>
          <w:p w14:paraId="40EAEA20" w14:textId="33FA574D" w:rsidR="002E3040" w:rsidRPr="00E24147" w:rsidRDefault="002E3040" w:rsidP="00E24147">
            <w:pPr>
              <w:spacing w:after="240" w:line="240" w:lineRule="auto"/>
              <w:jc w:val="left"/>
              <w:rPr>
                <w:rFonts w:eastAsia="Geneva" w:cs="Times New Roman"/>
                <w:b/>
                <w:i/>
                <w:iCs/>
                <w:color w:val="1F4E79" w:themeColor="accent1" w:themeShade="80"/>
                <w:sz w:val="28"/>
                <w:szCs w:val="28"/>
                <w:lang w:val="ro-RO"/>
              </w:rPr>
            </w:pPr>
            <w:bookmarkStart w:id="100" w:name="_Hlk116506964"/>
            <w:r w:rsidRPr="00E24147">
              <w:rPr>
                <w:rFonts w:eastAsia="Geneva" w:cs="Times New Roman"/>
                <w:b/>
                <w:i/>
                <w:iCs/>
                <w:color w:val="1F4E79" w:themeColor="accent1" w:themeShade="80"/>
                <w:sz w:val="28"/>
                <w:szCs w:val="28"/>
                <w:lang w:val="ro-RO"/>
              </w:rPr>
              <w:t xml:space="preserve">Etapele </w:t>
            </w:r>
            <w:r w:rsidR="00D2662F" w:rsidRPr="00E24147">
              <w:rPr>
                <w:rFonts w:eastAsia="Geneva" w:cs="Times New Roman"/>
                <w:b/>
                <w:i/>
                <w:iCs/>
                <w:color w:val="1F4E79" w:themeColor="accent1" w:themeShade="80"/>
                <w:sz w:val="28"/>
                <w:szCs w:val="28"/>
                <w:lang w:val="ro-RO"/>
              </w:rPr>
              <w:t>pro</w:t>
            </w:r>
            <w:r w:rsidR="00D2662F" w:rsidRPr="000F2EF5">
              <w:rPr>
                <w:rFonts w:eastAsia="Geneva" w:cs="Times New Roman"/>
                <w:b/>
                <w:i/>
                <w:iCs/>
                <w:color w:val="1F4E79" w:themeColor="accent1" w:themeShade="80"/>
                <w:sz w:val="28"/>
                <w:szCs w:val="28"/>
                <w:lang w:val="ro-RO"/>
              </w:rPr>
              <w:t>iectului</w:t>
            </w:r>
          </w:p>
          <w:p w14:paraId="64C2E605" w14:textId="6B636905" w:rsidR="001F14F7" w:rsidRPr="00E24147" w:rsidRDefault="001F14F7" w:rsidP="00E24147">
            <w:pPr>
              <w:pStyle w:val="ListParagraph"/>
              <w:numPr>
                <w:ilvl w:val="0"/>
                <w:numId w:val="53"/>
              </w:numPr>
              <w:spacing w:after="240"/>
              <w:ind w:left="429"/>
              <w:jc w:val="left"/>
              <w:rPr>
                <w:rFonts w:eastAsia="Geneva" w:cs="Times New Roman"/>
                <w:color w:val="000000"/>
                <w:sz w:val="22"/>
                <w:szCs w:val="24"/>
                <w:lang w:val="ro-RO"/>
              </w:rPr>
            </w:pPr>
            <w:r w:rsidRPr="00E24147">
              <w:rPr>
                <w:rFonts w:eastAsia="Geneva" w:cs="Times New Roman"/>
                <w:color w:val="000000"/>
                <w:sz w:val="22"/>
                <w:szCs w:val="24"/>
                <w:lang w:val="ro-RO"/>
              </w:rPr>
              <w:t>Depunerea documentelor</w:t>
            </w:r>
            <w:r w:rsidR="00F972A5" w:rsidRPr="00E24147">
              <w:rPr>
                <w:rFonts w:eastAsia="Geneva" w:cs="Times New Roman"/>
                <w:color w:val="000000"/>
                <w:sz w:val="22"/>
                <w:szCs w:val="24"/>
                <w:lang w:val="ro-RO"/>
              </w:rPr>
              <w:t xml:space="preserve"> prevăzute în anexele care fac parte din prezentul ghid</w:t>
            </w:r>
          </w:p>
          <w:p w14:paraId="71C8F75B" w14:textId="67843A30" w:rsidR="001F14F7" w:rsidRPr="00E24147" w:rsidRDefault="001F14F7" w:rsidP="00E24147">
            <w:pPr>
              <w:pStyle w:val="ListParagraph"/>
              <w:numPr>
                <w:ilvl w:val="0"/>
                <w:numId w:val="53"/>
              </w:numPr>
              <w:spacing w:after="240"/>
              <w:ind w:left="429"/>
              <w:jc w:val="left"/>
              <w:rPr>
                <w:rFonts w:eastAsia="Geneva" w:cs="Times New Roman"/>
                <w:color w:val="000000"/>
                <w:sz w:val="22"/>
                <w:szCs w:val="24"/>
                <w:lang w:val="ro-RO"/>
              </w:rPr>
            </w:pPr>
            <w:r w:rsidRPr="00E24147">
              <w:rPr>
                <w:rFonts w:eastAsia="Geneva" w:cs="Times New Roman"/>
                <w:color w:val="000000"/>
                <w:sz w:val="22"/>
                <w:szCs w:val="24"/>
                <w:lang w:val="ro-RO"/>
              </w:rPr>
              <w:t>Evaluarea administrativă și tehnico-economică</w:t>
            </w:r>
          </w:p>
          <w:p w14:paraId="3413AEA3" w14:textId="76E7E516" w:rsidR="001F14F7" w:rsidRPr="00E24147" w:rsidRDefault="001F14F7" w:rsidP="00E24147">
            <w:pPr>
              <w:pStyle w:val="ListParagraph"/>
              <w:numPr>
                <w:ilvl w:val="0"/>
                <w:numId w:val="53"/>
              </w:numPr>
              <w:spacing w:after="240"/>
              <w:ind w:left="429"/>
              <w:jc w:val="left"/>
              <w:rPr>
                <w:rFonts w:eastAsia="Geneva" w:cs="Times New Roman"/>
                <w:color w:val="000000"/>
                <w:sz w:val="22"/>
                <w:szCs w:val="24"/>
                <w:lang w:val="ro-RO"/>
              </w:rPr>
            </w:pPr>
            <w:r w:rsidRPr="00E24147">
              <w:rPr>
                <w:rFonts w:eastAsia="Geneva" w:cs="Times New Roman"/>
                <w:color w:val="000000"/>
                <w:sz w:val="22"/>
                <w:szCs w:val="24"/>
                <w:lang w:val="ro-RO"/>
              </w:rPr>
              <w:t>Depunerea și soluționarea contestațiilor</w:t>
            </w:r>
          </w:p>
          <w:p w14:paraId="394C661E" w14:textId="5E16A95E" w:rsidR="001F14F7" w:rsidRPr="00E24147" w:rsidRDefault="001F14F7" w:rsidP="00E24147">
            <w:pPr>
              <w:pStyle w:val="ListParagraph"/>
              <w:numPr>
                <w:ilvl w:val="0"/>
                <w:numId w:val="53"/>
              </w:numPr>
              <w:spacing w:after="240"/>
              <w:ind w:left="429"/>
              <w:jc w:val="left"/>
              <w:rPr>
                <w:rFonts w:eastAsia="Geneva" w:cs="Times New Roman"/>
                <w:color w:val="000000"/>
                <w:sz w:val="22"/>
                <w:szCs w:val="24"/>
                <w:lang w:val="ro-RO"/>
              </w:rPr>
            </w:pPr>
            <w:r w:rsidRPr="00E24147">
              <w:rPr>
                <w:rFonts w:eastAsia="Geneva" w:cs="Times New Roman"/>
                <w:color w:val="000000"/>
                <w:sz w:val="22"/>
                <w:szCs w:val="24"/>
                <w:lang w:val="ro-RO"/>
              </w:rPr>
              <w:t>Semnarea contractelor</w:t>
            </w:r>
          </w:p>
          <w:p w14:paraId="266C6506" w14:textId="763D38FF" w:rsidR="001F14F7" w:rsidRPr="00E24147" w:rsidRDefault="001F14F7" w:rsidP="00E24147">
            <w:pPr>
              <w:pStyle w:val="ListParagraph"/>
              <w:numPr>
                <w:ilvl w:val="0"/>
                <w:numId w:val="53"/>
              </w:numPr>
              <w:spacing w:after="240"/>
              <w:ind w:left="429"/>
              <w:jc w:val="left"/>
              <w:rPr>
                <w:rFonts w:eastAsia="Geneva" w:cs="Times New Roman"/>
                <w:color w:val="000000"/>
                <w:sz w:val="22"/>
                <w:szCs w:val="24"/>
                <w:lang w:val="ro-RO"/>
              </w:rPr>
            </w:pPr>
            <w:r w:rsidRPr="00E24147">
              <w:rPr>
                <w:rFonts w:eastAsia="Geneva" w:cs="Times New Roman"/>
                <w:color w:val="000000"/>
                <w:sz w:val="22"/>
                <w:szCs w:val="24"/>
                <w:lang w:val="ro-RO"/>
              </w:rPr>
              <w:t>Implementarea proiectelor</w:t>
            </w:r>
          </w:p>
          <w:p w14:paraId="0F24AD9D" w14:textId="25F3FD77" w:rsidR="002E3040" w:rsidRPr="00E24147" w:rsidRDefault="002E3040" w:rsidP="00E24147">
            <w:pPr>
              <w:pStyle w:val="ListParagraph"/>
              <w:numPr>
                <w:ilvl w:val="0"/>
                <w:numId w:val="53"/>
              </w:numPr>
              <w:spacing w:after="240"/>
              <w:ind w:left="429"/>
              <w:jc w:val="left"/>
              <w:rPr>
                <w:rFonts w:eastAsia="Geneva" w:cs="Times New Roman"/>
                <w:color w:val="000000"/>
                <w:sz w:val="20"/>
                <w:szCs w:val="20"/>
                <w:lang w:val="ro-RO"/>
              </w:rPr>
            </w:pPr>
            <w:r w:rsidRPr="00E24147">
              <w:rPr>
                <w:rFonts w:eastAsia="Geneva" w:cs="Times New Roman"/>
                <w:color w:val="000000"/>
                <w:sz w:val="20"/>
                <w:szCs w:val="20"/>
                <w:lang w:val="ro-RO"/>
              </w:rPr>
              <w:t>Perioada de implementare a proiectelor este cuprinsă între momentul semnării contractelor de finanțare și momentul operaționalizării investiției</w:t>
            </w:r>
            <w:r w:rsidR="00D80FA8" w:rsidRPr="00E24147">
              <w:rPr>
                <w:rFonts w:eastAsia="Geneva" w:cs="Times New Roman"/>
                <w:color w:val="000000"/>
                <w:sz w:val="20"/>
                <w:szCs w:val="20"/>
                <w:lang w:val="ro-RO"/>
              </w:rPr>
              <w:t>, la care se adaugă, dacă este cazul, și perioada de desfășurare a activităților Proiectului, după depunerea cererii de finanțare și înainte de semnarea Contractului de Finanțare, conform regulilor de eligibilitate</w:t>
            </w:r>
          </w:p>
          <w:p w14:paraId="3537F683" w14:textId="4F5EDB13" w:rsidR="001F14F7" w:rsidRPr="00E24147" w:rsidRDefault="001F14F7" w:rsidP="00E24147">
            <w:pPr>
              <w:pStyle w:val="ListParagraph"/>
              <w:numPr>
                <w:ilvl w:val="0"/>
                <w:numId w:val="53"/>
              </w:numPr>
              <w:spacing w:after="240"/>
              <w:ind w:left="429"/>
              <w:jc w:val="left"/>
              <w:rPr>
                <w:rFonts w:eastAsia="Geneva" w:cs="Times New Roman"/>
                <w:color w:val="000000"/>
                <w:sz w:val="22"/>
                <w:szCs w:val="24"/>
                <w:lang w:val="ro-RO"/>
              </w:rPr>
            </w:pPr>
            <w:r w:rsidRPr="00E24147">
              <w:rPr>
                <w:rFonts w:eastAsia="Geneva" w:cs="Times New Roman"/>
                <w:color w:val="000000"/>
                <w:sz w:val="22"/>
                <w:szCs w:val="24"/>
                <w:lang w:val="ro-RO"/>
              </w:rPr>
              <w:t xml:space="preserve">Monitorizarea indicatorilor de rezultat </w:t>
            </w:r>
          </w:p>
          <w:p w14:paraId="0D25074D" w14:textId="1C4F8591" w:rsidR="002E3040" w:rsidRPr="00E24147" w:rsidRDefault="002E3040" w:rsidP="00E24147">
            <w:pPr>
              <w:pStyle w:val="ListParagraph"/>
              <w:numPr>
                <w:ilvl w:val="0"/>
                <w:numId w:val="53"/>
              </w:numPr>
              <w:spacing w:after="240"/>
              <w:ind w:left="429"/>
              <w:jc w:val="left"/>
              <w:rPr>
                <w:rFonts w:eastAsia="Geneva" w:cs="Times New Roman"/>
                <w:color w:val="000000"/>
                <w:sz w:val="20"/>
                <w:szCs w:val="20"/>
                <w:lang w:val="ro-RO"/>
              </w:rPr>
            </w:pPr>
            <w:r w:rsidRPr="00E24147">
              <w:rPr>
                <w:rFonts w:eastAsia="Geneva" w:cs="Times New Roman"/>
                <w:color w:val="000000"/>
                <w:sz w:val="20"/>
                <w:szCs w:val="20"/>
                <w:lang w:val="ro-RO"/>
              </w:rPr>
              <w:t xml:space="preserve">Perioada de monitorizare a indicatorilor de rezultat este cuprinsă între momentul operaționalizării investiției și maximum trimestrul 4 din 2025, finalizată prin evaluarea îndeplinirii indicatorilor din proiect și depunerea raportului de audit </w:t>
            </w:r>
            <w:r w:rsidR="008428A0" w:rsidRPr="00E24147">
              <w:rPr>
                <w:rFonts w:eastAsia="Geneva" w:cs="Times New Roman"/>
                <w:color w:val="000000"/>
                <w:sz w:val="20"/>
                <w:szCs w:val="20"/>
                <w:lang w:val="ro-RO"/>
              </w:rPr>
              <w:t xml:space="preserve">energetic </w:t>
            </w:r>
            <w:r w:rsidRPr="00E24147">
              <w:rPr>
                <w:rFonts w:eastAsia="Geneva" w:cs="Times New Roman"/>
                <w:color w:val="000000"/>
                <w:sz w:val="20"/>
                <w:szCs w:val="20"/>
                <w:lang w:val="ro-RO"/>
              </w:rPr>
              <w:t>final</w:t>
            </w:r>
          </w:p>
          <w:p w14:paraId="6095CF57" w14:textId="3D161203" w:rsidR="002E3040" w:rsidRPr="00E24147" w:rsidRDefault="002E3040" w:rsidP="00E24147">
            <w:pPr>
              <w:pStyle w:val="ListParagraph"/>
              <w:numPr>
                <w:ilvl w:val="0"/>
                <w:numId w:val="53"/>
              </w:numPr>
              <w:spacing w:after="240"/>
              <w:ind w:left="429"/>
              <w:jc w:val="left"/>
              <w:rPr>
                <w:rFonts w:eastAsia="Geneva" w:cs="Times New Roman"/>
                <w:color w:val="000000"/>
                <w:sz w:val="22"/>
                <w:szCs w:val="24"/>
                <w:lang w:val="ro-RO"/>
              </w:rPr>
            </w:pPr>
            <w:r w:rsidRPr="00E24147">
              <w:rPr>
                <w:rFonts w:eastAsia="Geneva" w:cs="Times New Roman"/>
                <w:color w:val="000000"/>
                <w:sz w:val="20"/>
                <w:szCs w:val="20"/>
                <w:lang w:val="ro-RO"/>
              </w:rPr>
              <w:t>Perioada de monitorizare a</w:t>
            </w:r>
            <w:r w:rsidR="00B84340" w:rsidRPr="00E24147">
              <w:rPr>
                <w:rFonts w:eastAsia="Geneva" w:cs="Times New Roman"/>
                <w:color w:val="000000"/>
                <w:sz w:val="20"/>
                <w:szCs w:val="20"/>
                <w:lang w:val="ro-RO"/>
              </w:rPr>
              <w:t xml:space="preserve"> </w:t>
            </w:r>
            <w:r w:rsidRPr="00E24147">
              <w:rPr>
                <w:rFonts w:eastAsia="Geneva" w:cs="Times New Roman"/>
                <w:color w:val="000000"/>
                <w:sz w:val="20"/>
                <w:szCs w:val="20"/>
                <w:lang w:val="ro-RO"/>
              </w:rPr>
              <w:t xml:space="preserve">durabilității și sustenabilității proiectului este cuprinsă în intervalul </w:t>
            </w:r>
            <w:r w:rsidR="00266204" w:rsidRPr="00E24147">
              <w:rPr>
                <w:rFonts w:eastAsia="Geneva" w:cs="Times New Roman"/>
                <w:color w:val="000000"/>
                <w:sz w:val="20"/>
                <w:szCs w:val="20"/>
                <w:lang w:val="ro-RO"/>
              </w:rPr>
              <w:t>2026 - 2028</w:t>
            </w:r>
          </w:p>
        </w:tc>
      </w:tr>
      <w:bookmarkEnd w:id="100"/>
    </w:tbl>
    <w:p w14:paraId="2FF37F67" w14:textId="77777777" w:rsidR="0092721B" w:rsidRPr="007B4463" w:rsidRDefault="0092721B" w:rsidP="0092721B">
      <w:pPr>
        <w:ind w:firstLine="708"/>
        <w:rPr>
          <w:rFonts w:cs="Times New Roman"/>
          <w:lang w:val="ro-RO"/>
        </w:rPr>
      </w:pPr>
    </w:p>
    <w:p w14:paraId="2B6B70C1" w14:textId="5CC6DFC7" w:rsidR="008F1204" w:rsidRPr="007B4463" w:rsidRDefault="002361D7" w:rsidP="0092721B">
      <w:pPr>
        <w:ind w:firstLine="708"/>
        <w:rPr>
          <w:rFonts w:cs="Times New Roman"/>
          <w:lang w:val="ro-RO"/>
        </w:rPr>
      </w:pPr>
      <w:r w:rsidRPr="007B4463">
        <w:rPr>
          <w:rFonts w:cs="Times New Roman"/>
          <w:lang w:val="ro-RO"/>
        </w:rPr>
        <w:lastRenderedPageBreak/>
        <w:t>Prin realizarea proiectelor finanțabile în cadrul scheme</w:t>
      </w:r>
      <w:r w:rsidR="004A25D1" w:rsidRPr="007B4463">
        <w:rPr>
          <w:rFonts w:cs="Times New Roman"/>
          <w:lang w:val="ro-RO"/>
        </w:rPr>
        <w:t>i</w:t>
      </w:r>
      <w:r w:rsidRPr="007B4463">
        <w:rPr>
          <w:rFonts w:cs="Times New Roman"/>
          <w:lang w:val="ro-RO"/>
        </w:rPr>
        <w:t xml:space="preserve"> de ajutor </w:t>
      </w:r>
      <w:r w:rsidR="004A25D1" w:rsidRPr="007B4463">
        <w:rPr>
          <w:rFonts w:cs="Times New Roman"/>
          <w:lang w:val="ro-RO"/>
        </w:rPr>
        <w:t xml:space="preserve">aferente </w:t>
      </w:r>
      <w:r w:rsidRPr="007B4463">
        <w:rPr>
          <w:rFonts w:cs="Times New Roman"/>
          <w:lang w:val="ro-RO"/>
        </w:rPr>
        <w:t xml:space="preserve">se urmăreşte </w:t>
      </w:r>
      <w:r w:rsidR="00687A2B" w:rsidRPr="007B4463">
        <w:rPr>
          <w:rFonts w:cs="Times New Roman"/>
          <w:lang w:val="ro-RO"/>
        </w:rPr>
        <w:t xml:space="preserve">finalizarea a </w:t>
      </w:r>
      <w:r w:rsidR="00687A2B" w:rsidRPr="00E24147">
        <w:rPr>
          <w:rFonts w:cs="Times New Roman"/>
          <w:b/>
          <w:bCs/>
          <w:lang w:val="ro-RO"/>
        </w:rPr>
        <w:t>cel puțin 50 de proiecte de eficiență energetică în industrie</w:t>
      </w:r>
      <w:r w:rsidR="00687A2B" w:rsidRPr="007B4463">
        <w:rPr>
          <w:rFonts w:cs="Times New Roman"/>
          <w:lang w:val="ro-RO"/>
        </w:rPr>
        <w:t xml:space="preserve">, prin care </w:t>
      </w:r>
      <w:r w:rsidR="00687A2B" w:rsidRPr="00E24147">
        <w:rPr>
          <w:rFonts w:cs="Times New Roman"/>
          <w:b/>
          <w:bCs/>
          <w:lang w:val="ro-RO"/>
        </w:rPr>
        <w:t xml:space="preserve">să se </w:t>
      </w:r>
      <w:r w:rsidR="00EE1BC9" w:rsidRPr="00E24147">
        <w:rPr>
          <w:rFonts w:cs="Times New Roman"/>
          <w:b/>
          <w:bCs/>
          <w:lang w:val="ro-RO"/>
        </w:rPr>
        <w:t>realizeze economii considerabile de energie</w:t>
      </w:r>
      <w:r w:rsidR="00EE1BC9" w:rsidRPr="000F2EF5">
        <w:rPr>
          <w:rFonts w:cs="Times New Roman"/>
          <w:lang w:val="ro-RO"/>
        </w:rPr>
        <w:t xml:space="preserve"> și </w:t>
      </w:r>
      <w:r w:rsidR="00EE1BC9" w:rsidRPr="00E24147">
        <w:rPr>
          <w:rFonts w:cs="Times New Roman"/>
          <w:b/>
          <w:bCs/>
          <w:lang w:val="ro-RO"/>
        </w:rPr>
        <w:t>reducerea emisiilor directe și indirecte de gaze cu efect de seră</w:t>
      </w:r>
      <w:r w:rsidR="00EE1BC9" w:rsidRPr="000F2EF5">
        <w:rPr>
          <w:rFonts w:cs="Times New Roman"/>
          <w:lang w:val="ro-RO"/>
        </w:rPr>
        <w:t xml:space="preserve"> </w:t>
      </w:r>
      <w:r w:rsidR="00687A2B" w:rsidRPr="00E24147">
        <w:rPr>
          <w:rFonts w:cs="Times New Roman"/>
          <w:b/>
          <w:bCs/>
          <w:lang w:val="ro-RO"/>
        </w:rPr>
        <w:t>cu</w:t>
      </w:r>
      <w:r w:rsidR="00687A2B" w:rsidRPr="000F2EF5">
        <w:rPr>
          <w:rFonts w:cs="Times New Roman"/>
          <w:lang w:val="ro-RO"/>
        </w:rPr>
        <w:t xml:space="preserve"> </w:t>
      </w:r>
      <w:r w:rsidR="00687A2B" w:rsidRPr="00E24147">
        <w:rPr>
          <w:rFonts w:cs="Times New Roman"/>
          <w:b/>
          <w:bCs/>
          <w:lang w:val="ro-RO"/>
        </w:rPr>
        <w:t xml:space="preserve">cel puțin </w:t>
      </w:r>
      <w:r w:rsidR="00D424AD" w:rsidRPr="00E24147">
        <w:rPr>
          <w:rFonts w:cs="Times New Roman"/>
          <w:b/>
          <w:bCs/>
          <w:lang w:val="ro-RO"/>
        </w:rPr>
        <w:t>30%</w:t>
      </w:r>
      <w:r w:rsidR="004A25D1" w:rsidRPr="000F2EF5">
        <w:rPr>
          <w:rFonts w:cs="Times New Roman"/>
          <w:b/>
          <w:bCs/>
          <w:lang w:val="ro-RO"/>
        </w:rPr>
        <w:t>,</w:t>
      </w:r>
      <w:r w:rsidR="00687A2B" w:rsidRPr="000F2EF5">
        <w:rPr>
          <w:rFonts w:cs="Times New Roman"/>
          <w:lang w:val="ro-RO"/>
        </w:rPr>
        <w:t xml:space="preserve"> </w:t>
      </w:r>
      <w:r w:rsidR="00687A2B" w:rsidRPr="00E24147">
        <w:rPr>
          <w:rFonts w:cs="Times New Roman"/>
          <w:b/>
          <w:bCs/>
          <w:lang w:val="ro-RO"/>
        </w:rPr>
        <w:t xml:space="preserve">în comparație cu emisiile ex ante, </w:t>
      </w:r>
      <w:bookmarkStart w:id="101" w:name="_Hlk116509189"/>
      <w:r w:rsidR="0075126E" w:rsidRPr="00E24147">
        <w:rPr>
          <w:rFonts w:cs="Times New Roman"/>
          <w:b/>
          <w:bCs/>
          <w:lang w:val="ro-RO"/>
        </w:rPr>
        <w:t>la nivelul contur</w:t>
      </w:r>
      <w:r w:rsidR="00BF6633" w:rsidRPr="00E24147">
        <w:rPr>
          <w:rFonts w:cs="Times New Roman"/>
          <w:b/>
          <w:bCs/>
          <w:lang w:val="ro-RO"/>
        </w:rPr>
        <w:t xml:space="preserve">ului </w:t>
      </w:r>
      <w:r w:rsidR="0075126E" w:rsidRPr="00E24147">
        <w:rPr>
          <w:b/>
          <w:bCs/>
          <w:lang w:val="ro-RO"/>
        </w:rPr>
        <w:t xml:space="preserve">energetic </w:t>
      </w:r>
      <w:r w:rsidR="00AC50B1" w:rsidRPr="00E24147">
        <w:rPr>
          <w:rFonts w:cs="Times New Roman"/>
          <w:b/>
          <w:bCs/>
          <w:lang w:val="ro-RO"/>
        </w:rPr>
        <w:t>a</w:t>
      </w:r>
      <w:r w:rsidR="00BF6633" w:rsidRPr="00E24147">
        <w:rPr>
          <w:rFonts w:cs="Times New Roman"/>
          <w:b/>
          <w:bCs/>
          <w:lang w:val="ro-RO"/>
        </w:rPr>
        <w:t>l</w:t>
      </w:r>
      <w:r w:rsidR="001F14F7" w:rsidRPr="00E24147">
        <w:rPr>
          <w:rFonts w:cs="Times New Roman"/>
          <w:b/>
          <w:bCs/>
          <w:lang w:val="ro-RO"/>
        </w:rPr>
        <w:t xml:space="preserve"> fiecărui</w:t>
      </w:r>
      <w:r w:rsidR="00AC50B1" w:rsidRPr="00E24147">
        <w:rPr>
          <w:rFonts w:cs="Times New Roman"/>
          <w:b/>
          <w:bCs/>
          <w:lang w:val="ro-RO"/>
        </w:rPr>
        <w:t xml:space="preserve"> proiect </w:t>
      </w:r>
      <w:r w:rsidR="0075126E" w:rsidRPr="00E24147">
        <w:rPr>
          <w:b/>
          <w:bCs/>
          <w:lang w:val="ro-RO"/>
        </w:rPr>
        <w:t>evaluat prin audit energetic</w:t>
      </w:r>
      <w:bookmarkEnd w:id="101"/>
      <w:r w:rsidR="0075126E" w:rsidRPr="00E24147">
        <w:rPr>
          <w:rFonts w:cs="Times New Roman"/>
          <w:b/>
          <w:bCs/>
          <w:lang w:val="ro-RO"/>
        </w:rPr>
        <w:t>,</w:t>
      </w:r>
      <w:r w:rsidR="0075126E" w:rsidRPr="007B4463">
        <w:rPr>
          <w:rFonts w:cs="Times New Roman"/>
          <w:lang w:val="ro-RO"/>
        </w:rPr>
        <w:t xml:space="preserve"> </w:t>
      </w:r>
      <w:r w:rsidR="00687A2B" w:rsidRPr="007B4463">
        <w:rPr>
          <w:rFonts w:cs="Times New Roman"/>
          <w:lang w:val="ro-RO"/>
        </w:rPr>
        <w:t>reducere care urmează să fie monitorizată prin intermediul unei platforme informatice pentru centralizarea și analiza consumului național de energie</w:t>
      </w:r>
      <w:r w:rsidR="00DE0209" w:rsidRPr="007B4463">
        <w:rPr>
          <w:rFonts w:cs="Times New Roman"/>
          <w:lang w:val="ro-RO"/>
        </w:rPr>
        <w:t>, precum</w:t>
      </w:r>
      <w:r w:rsidR="00687A2B" w:rsidRPr="007B4463">
        <w:rPr>
          <w:rFonts w:cs="Times New Roman"/>
          <w:lang w:val="ro-RO"/>
        </w:rPr>
        <w:t xml:space="preserve"> ș</w:t>
      </w:r>
      <w:r w:rsidRPr="007B4463">
        <w:rPr>
          <w:rFonts w:cs="Times New Roman"/>
          <w:lang w:val="ro-RO"/>
        </w:rPr>
        <w:t>i cre</w:t>
      </w:r>
      <w:r w:rsidR="008428A0" w:rsidRPr="007B4463">
        <w:rPr>
          <w:rFonts w:cs="Times New Roman"/>
          <w:lang w:val="ro-RO"/>
        </w:rPr>
        <w:t>ș</w:t>
      </w:r>
      <w:r w:rsidRPr="007B4463">
        <w:rPr>
          <w:rFonts w:cs="Times New Roman"/>
          <w:lang w:val="ro-RO"/>
        </w:rPr>
        <w:t>terea procentual</w:t>
      </w:r>
      <w:r w:rsidR="008428A0" w:rsidRPr="007B4463">
        <w:rPr>
          <w:rFonts w:cs="Times New Roman"/>
          <w:lang w:val="ro-RO"/>
        </w:rPr>
        <w:t>ă</w:t>
      </w:r>
      <w:r w:rsidRPr="007B4463">
        <w:rPr>
          <w:rFonts w:cs="Times New Roman"/>
          <w:lang w:val="ro-RO"/>
        </w:rPr>
        <w:t xml:space="preserve"> a implement</w:t>
      </w:r>
      <w:r w:rsidR="008428A0" w:rsidRPr="007B4463">
        <w:rPr>
          <w:rFonts w:cs="Times New Roman"/>
          <w:lang w:val="ro-RO"/>
        </w:rPr>
        <w:t>ă</w:t>
      </w:r>
      <w:r w:rsidRPr="007B4463">
        <w:rPr>
          <w:rFonts w:cs="Times New Roman"/>
          <w:lang w:val="ro-RO"/>
        </w:rPr>
        <w:t xml:space="preserve">rii sistemelor de management energetic EMS la nivelul operatorilor economici, inclusiv la nivelul </w:t>
      </w:r>
      <w:r w:rsidR="002070CB" w:rsidRPr="007B4463">
        <w:rPr>
          <w:rFonts w:cs="Times New Roman"/>
          <w:lang w:val="ro-RO"/>
        </w:rPr>
        <w:t>î</w:t>
      </w:r>
      <w:r w:rsidR="00CA04B2" w:rsidRPr="007B4463">
        <w:rPr>
          <w:rFonts w:cs="Times New Roman"/>
          <w:lang w:val="ro-RO"/>
        </w:rPr>
        <w:t>ntreprinderilor mari</w:t>
      </w:r>
      <w:r w:rsidRPr="007B4463">
        <w:rPr>
          <w:rFonts w:cs="Times New Roman"/>
          <w:lang w:val="ro-RO"/>
        </w:rPr>
        <w:t xml:space="preserve"> consumato</w:t>
      </w:r>
      <w:r w:rsidR="00CA04B2" w:rsidRPr="007B4463">
        <w:rPr>
          <w:rFonts w:cs="Times New Roman"/>
          <w:lang w:val="ro-RO"/>
        </w:rPr>
        <w:t>are</w:t>
      </w:r>
      <w:r w:rsidRPr="007B4463">
        <w:rPr>
          <w:rFonts w:cs="Times New Roman"/>
          <w:lang w:val="ro-RO"/>
        </w:rPr>
        <w:t xml:space="preserve"> de energie. </w:t>
      </w:r>
    </w:p>
    <w:p w14:paraId="53D169E3" w14:textId="77777777" w:rsidR="0092721B" w:rsidRPr="007B4463" w:rsidRDefault="0092721B" w:rsidP="00E73054">
      <w:pPr>
        <w:ind w:firstLine="708"/>
        <w:rPr>
          <w:rFonts w:cs="Times New Roman"/>
          <w:lang w:val="ro-RO"/>
        </w:rPr>
      </w:pPr>
    </w:p>
    <w:p w14:paraId="23D81823" w14:textId="77777777" w:rsidR="009E4861" w:rsidRPr="007B4463" w:rsidRDefault="0057496C" w:rsidP="00E24147">
      <w:pPr>
        <w:pStyle w:val="11"/>
      </w:pPr>
      <w:bookmarkStart w:id="102" w:name="_Toc88551385"/>
      <w:bookmarkStart w:id="103" w:name="_Toc116995932"/>
      <w:r w:rsidRPr="00E24147">
        <w:rPr>
          <w:b w:val="0"/>
          <w:bCs w:val="0"/>
          <w:iCs w:val="0"/>
        </w:rPr>
        <w:t xml:space="preserve">1.2. Tipul apelului </w:t>
      </w:r>
      <w:r w:rsidR="00C03BCB" w:rsidRPr="00E24147">
        <w:rPr>
          <w:b w:val="0"/>
          <w:bCs w:val="0"/>
          <w:iCs w:val="0"/>
        </w:rPr>
        <w:t>competitiv</w:t>
      </w:r>
      <w:r w:rsidRPr="00E24147">
        <w:rPr>
          <w:b w:val="0"/>
          <w:bCs w:val="0"/>
          <w:iCs w:val="0"/>
        </w:rPr>
        <w:t xml:space="preserve"> şi perioada de depunere a propunerilor de proiecte</w:t>
      </w:r>
      <w:bookmarkEnd w:id="102"/>
      <w:bookmarkEnd w:id="103"/>
    </w:p>
    <w:p w14:paraId="3422B50E" w14:textId="5483AE75" w:rsidR="008F4E68" w:rsidRPr="007B4463" w:rsidRDefault="008F4E68" w:rsidP="00E24147">
      <w:pPr>
        <w:ind w:firstLine="708"/>
        <w:rPr>
          <w:rFonts w:cs="Times New Roman"/>
          <w:lang w:val="ro-RO"/>
        </w:rPr>
      </w:pPr>
      <w:r w:rsidRPr="007B4463">
        <w:rPr>
          <w:rFonts w:cs="Times New Roman"/>
          <w:lang w:val="ro-RO"/>
        </w:rPr>
        <w:t>Apelul</w:t>
      </w:r>
      <w:r w:rsidR="00B84340" w:rsidRPr="007B4463">
        <w:rPr>
          <w:rFonts w:cs="Times New Roman"/>
          <w:lang w:val="ro-RO"/>
        </w:rPr>
        <w:t xml:space="preserve"> </w:t>
      </w:r>
      <w:r w:rsidRPr="007B4463">
        <w:rPr>
          <w:rFonts w:cs="Times New Roman"/>
          <w:lang w:val="ro-RO"/>
        </w:rPr>
        <w:t xml:space="preserve">lansat prin prezentul ghid este </w:t>
      </w:r>
      <w:r w:rsidRPr="00E24147">
        <w:rPr>
          <w:rFonts w:cs="Times New Roman"/>
          <w:b/>
          <w:lang w:val="ro-RO"/>
        </w:rPr>
        <w:t>apel competitiv</w:t>
      </w:r>
      <w:r w:rsidRPr="007B4463">
        <w:rPr>
          <w:rFonts w:cs="Times New Roman"/>
          <w:lang w:val="ro-RO"/>
        </w:rPr>
        <w:t>, corelat cu obiectivele PNRR şi în limita bugetului alocat.</w:t>
      </w:r>
    </w:p>
    <w:p w14:paraId="5AD4F434" w14:textId="2A1241A7" w:rsidR="0092721B" w:rsidRPr="00E24147" w:rsidRDefault="0092721B" w:rsidP="00C579AC">
      <w:pPr>
        <w:spacing w:after="0" w:line="240" w:lineRule="auto"/>
        <w:rPr>
          <w:rFonts w:eastAsia="SimSun" w:cs="Times New Roman"/>
          <w:b/>
          <w:bCs/>
          <w:szCs w:val="24"/>
          <w:lang w:val="ro-RO"/>
        </w:rPr>
      </w:pPr>
    </w:p>
    <w:p w14:paraId="36A965CD" w14:textId="77777777" w:rsidR="0092721B" w:rsidRPr="007B4463" w:rsidRDefault="0092721B" w:rsidP="0092721B">
      <w:pPr>
        <w:pStyle w:val="ListParagraph"/>
        <w:rPr>
          <w:rFonts w:eastAsia="SimSun" w:cs="Times New Roman"/>
          <w:b/>
          <w:bCs/>
          <w:szCs w:val="24"/>
          <w:lang w:val="ro-RO"/>
        </w:rPr>
      </w:pPr>
      <w:r w:rsidRPr="007B4463">
        <w:rPr>
          <w:rFonts w:eastAsia="SimSun" w:cs="Times New Roman"/>
          <w:b/>
          <w:bCs/>
          <w:szCs w:val="24"/>
          <w:lang w:val="ro-RO"/>
        </w:rPr>
        <w:t>Sesiunea din 31 octombrie</w:t>
      </w:r>
      <w:r w:rsidR="00D728CF" w:rsidRPr="007B4463">
        <w:rPr>
          <w:rFonts w:eastAsia="SimSun" w:cs="Times New Roman"/>
          <w:b/>
          <w:bCs/>
          <w:szCs w:val="24"/>
          <w:lang w:val="ro-RO"/>
        </w:rPr>
        <w:t xml:space="preserve"> 2022</w:t>
      </w:r>
    </w:p>
    <w:p w14:paraId="1BB34D6E" w14:textId="63DD58A2" w:rsidR="0092721B" w:rsidRPr="00E24147" w:rsidRDefault="0092721B" w:rsidP="0092721B">
      <w:pPr>
        <w:pStyle w:val="ListParagraph"/>
        <w:rPr>
          <w:rFonts w:eastAsia="SimSun" w:cs="Times New Roman"/>
          <w:szCs w:val="24"/>
          <w:lang w:val="ro-RO"/>
        </w:rPr>
      </w:pPr>
      <w:r w:rsidRPr="00E24147">
        <w:rPr>
          <w:rFonts w:eastAsia="SimSun" w:cs="Times New Roman"/>
          <w:szCs w:val="24"/>
          <w:lang w:val="ro-RO"/>
        </w:rPr>
        <w:t xml:space="preserve">Dată și oră incepere depunere de proiecte: </w:t>
      </w:r>
      <w:r w:rsidR="00BF6633" w:rsidRPr="00E24147">
        <w:rPr>
          <w:rFonts w:eastAsia="SimSun" w:cs="Times New Roman"/>
          <w:szCs w:val="24"/>
          <w:lang w:val="ro-RO"/>
        </w:rPr>
        <w:tab/>
      </w:r>
      <w:r w:rsidRPr="00E24147">
        <w:rPr>
          <w:rFonts w:eastAsia="SimSun" w:cs="Times New Roman"/>
          <w:szCs w:val="24"/>
          <w:lang w:val="ro-RO"/>
        </w:rPr>
        <w:t>3</w:t>
      </w:r>
      <w:r w:rsidR="00D728CF" w:rsidRPr="00E24147">
        <w:rPr>
          <w:rFonts w:eastAsia="SimSun" w:cs="Times New Roman"/>
          <w:szCs w:val="24"/>
          <w:lang w:val="ro-RO"/>
        </w:rPr>
        <w:t>1</w:t>
      </w:r>
      <w:r w:rsidRPr="00E24147">
        <w:rPr>
          <w:rFonts w:eastAsia="SimSun" w:cs="Times New Roman"/>
          <w:szCs w:val="24"/>
          <w:lang w:val="ro-RO"/>
        </w:rPr>
        <w:t>.</w:t>
      </w:r>
      <w:r w:rsidR="00D728CF" w:rsidRPr="00E24147">
        <w:rPr>
          <w:rFonts w:eastAsia="SimSun" w:cs="Times New Roman"/>
          <w:szCs w:val="24"/>
          <w:lang w:val="ro-RO"/>
        </w:rPr>
        <w:t>10</w:t>
      </w:r>
      <w:r w:rsidRPr="00E24147">
        <w:rPr>
          <w:rFonts w:eastAsia="SimSun" w:cs="Times New Roman"/>
          <w:szCs w:val="24"/>
          <w:lang w:val="ro-RO"/>
        </w:rPr>
        <w:t>.2022, ora 10</w:t>
      </w:r>
      <w:r w:rsidR="00D728CF" w:rsidRPr="00E24147">
        <w:rPr>
          <w:rFonts w:eastAsia="SimSun" w:cs="Times New Roman"/>
          <w:szCs w:val="24"/>
          <w:lang w:val="ro-RO"/>
        </w:rPr>
        <w:t>:</w:t>
      </w:r>
      <w:r w:rsidRPr="00E24147">
        <w:rPr>
          <w:rFonts w:eastAsia="SimSun" w:cs="Times New Roman"/>
          <w:szCs w:val="24"/>
          <w:lang w:val="ro-RO"/>
        </w:rPr>
        <w:t>00</w:t>
      </w:r>
    </w:p>
    <w:p w14:paraId="48AE3446" w14:textId="7ED03E28" w:rsidR="0092721B" w:rsidRPr="00E24147" w:rsidRDefault="0092721B" w:rsidP="0092721B">
      <w:pPr>
        <w:spacing w:after="0" w:line="240" w:lineRule="auto"/>
        <w:rPr>
          <w:rFonts w:eastAsia="SimSun" w:cs="Times New Roman"/>
          <w:szCs w:val="24"/>
          <w:lang w:val="ro-RO"/>
        </w:rPr>
      </w:pPr>
      <w:r w:rsidRPr="00E24147">
        <w:rPr>
          <w:rFonts w:eastAsia="SimSun" w:cs="Times New Roman"/>
          <w:szCs w:val="24"/>
          <w:lang w:val="ro-RO"/>
        </w:rPr>
        <w:t xml:space="preserve">Data şi oră închidere depunere de proiecte: </w:t>
      </w:r>
      <w:r w:rsidR="00BF6633" w:rsidRPr="00E24147">
        <w:rPr>
          <w:rFonts w:eastAsia="SimSun" w:cs="Times New Roman"/>
          <w:szCs w:val="24"/>
          <w:lang w:val="ro-RO"/>
        </w:rPr>
        <w:tab/>
      </w:r>
      <w:r w:rsidR="00D728CF" w:rsidRPr="00E24147">
        <w:rPr>
          <w:rFonts w:eastAsia="SimSun" w:cs="Times New Roman"/>
          <w:szCs w:val="24"/>
          <w:lang w:val="ro-RO"/>
        </w:rPr>
        <w:t>16</w:t>
      </w:r>
      <w:r w:rsidRPr="00E24147">
        <w:rPr>
          <w:rFonts w:eastAsia="SimSun" w:cs="Times New Roman"/>
          <w:szCs w:val="24"/>
          <w:lang w:val="ro-RO"/>
        </w:rPr>
        <w:t>.</w:t>
      </w:r>
      <w:r w:rsidR="00D728CF" w:rsidRPr="00E24147">
        <w:rPr>
          <w:rFonts w:eastAsia="SimSun" w:cs="Times New Roman"/>
          <w:szCs w:val="24"/>
          <w:lang w:val="ro-RO"/>
        </w:rPr>
        <w:t>12</w:t>
      </w:r>
      <w:r w:rsidRPr="00E24147">
        <w:rPr>
          <w:rFonts w:eastAsia="SimSun" w:cs="Times New Roman"/>
          <w:szCs w:val="24"/>
          <w:lang w:val="ro-RO"/>
        </w:rPr>
        <w:t xml:space="preserve">.2022, ora </w:t>
      </w:r>
      <w:r w:rsidR="00BF6633" w:rsidRPr="00E24147">
        <w:rPr>
          <w:rFonts w:eastAsia="SimSun" w:cs="Times New Roman"/>
          <w:szCs w:val="24"/>
          <w:lang w:val="ro-RO"/>
        </w:rPr>
        <w:t>24</w:t>
      </w:r>
      <w:r w:rsidR="00D728CF" w:rsidRPr="00E24147">
        <w:rPr>
          <w:rFonts w:eastAsia="SimSun" w:cs="Times New Roman"/>
          <w:szCs w:val="24"/>
          <w:lang w:val="ro-RO"/>
        </w:rPr>
        <w:t>:</w:t>
      </w:r>
      <w:r w:rsidRPr="00E24147">
        <w:rPr>
          <w:rFonts w:eastAsia="SimSun" w:cs="Times New Roman"/>
          <w:szCs w:val="24"/>
          <w:lang w:val="ro-RO"/>
        </w:rPr>
        <w:t>00</w:t>
      </w:r>
    </w:p>
    <w:p w14:paraId="5E184DED" w14:textId="77777777" w:rsidR="0092721B" w:rsidRPr="00E24147" w:rsidRDefault="0092721B" w:rsidP="00C579AC">
      <w:pPr>
        <w:spacing w:after="0" w:line="240" w:lineRule="auto"/>
        <w:rPr>
          <w:rFonts w:eastAsia="SimSun" w:cs="Times New Roman"/>
          <w:b/>
          <w:bCs/>
          <w:szCs w:val="24"/>
          <w:lang w:val="ro-RO"/>
        </w:rPr>
      </w:pPr>
    </w:p>
    <w:p w14:paraId="6E9505D2" w14:textId="77777777" w:rsidR="00FC1B0C" w:rsidRPr="007B4463" w:rsidRDefault="00FC1B0C" w:rsidP="00C579AC">
      <w:pPr>
        <w:ind w:firstLine="708"/>
        <w:rPr>
          <w:rFonts w:eastAsia="SimSun" w:cs="Times New Roman"/>
          <w:b/>
          <w:bCs/>
          <w:szCs w:val="24"/>
          <w:lang w:val="ro-RO"/>
        </w:rPr>
      </w:pPr>
      <w:r w:rsidRPr="007B4463">
        <w:rPr>
          <w:rFonts w:eastAsia="SimSun" w:cs="Times New Roman"/>
          <w:b/>
          <w:bCs/>
          <w:szCs w:val="24"/>
          <w:lang w:val="ro-RO"/>
        </w:rPr>
        <w:t xml:space="preserve">În situația în care, la finalul primului apel </w:t>
      </w:r>
      <w:r w:rsidR="009E2109" w:rsidRPr="007B4463">
        <w:rPr>
          <w:rFonts w:eastAsia="SimSun" w:cs="Times New Roman"/>
          <w:b/>
          <w:bCs/>
          <w:szCs w:val="24"/>
          <w:lang w:val="ro-RO"/>
        </w:rPr>
        <w:t>competitiv</w:t>
      </w:r>
      <w:r w:rsidRPr="007B4463">
        <w:rPr>
          <w:rFonts w:eastAsia="SimSun" w:cs="Times New Roman"/>
          <w:b/>
          <w:bCs/>
          <w:szCs w:val="24"/>
          <w:lang w:val="ro-RO"/>
        </w:rPr>
        <w:t xml:space="preserve">, au rămas fonduri neutilizate, Ministerul Energiei va deschide </w:t>
      </w:r>
      <w:r w:rsidR="00156EB4" w:rsidRPr="007B4463">
        <w:rPr>
          <w:rFonts w:eastAsia="SimSun" w:cs="Times New Roman"/>
          <w:b/>
          <w:bCs/>
          <w:szCs w:val="24"/>
          <w:lang w:val="ro-RO"/>
        </w:rPr>
        <w:t xml:space="preserve">o nouă sesiune de înscriere </w:t>
      </w:r>
      <w:r w:rsidR="0002600E" w:rsidRPr="007B4463">
        <w:rPr>
          <w:rFonts w:eastAsia="SimSun" w:cs="Times New Roman"/>
          <w:b/>
          <w:bCs/>
          <w:szCs w:val="24"/>
          <w:lang w:val="ro-RO"/>
        </w:rPr>
        <w:t>.</w:t>
      </w:r>
    </w:p>
    <w:tbl>
      <w:tblPr>
        <w:tblStyle w:val="TableGrid"/>
        <w:tblW w:w="0" w:type="auto"/>
        <w:tblInd w:w="-5" w:type="dxa"/>
        <w:tblCellMar>
          <w:top w:w="510" w:type="dxa"/>
          <w:left w:w="510" w:type="dxa"/>
          <w:bottom w:w="510" w:type="dxa"/>
          <w:right w:w="510" w:type="dxa"/>
        </w:tblCellMar>
        <w:tblLook w:val="04A0" w:firstRow="1" w:lastRow="0" w:firstColumn="1" w:lastColumn="0" w:noHBand="0" w:noVBand="1"/>
      </w:tblPr>
      <w:tblGrid>
        <w:gridCol w:w="9067"/>
      </w:tblGrid>
      <w:tr w:rsidR="0041115B" w:rsidRPr="007B4463" w14:paraId="3C467DCB" w14:textId="77777777" w:rsidTr="00E24147">
        <w:tc>
          <w:tcPr>
            <w:tcW w:w="9067" w:type="dxa"/>
          </w:tcPr>
          <w:p w14:paraId="2786EFFD" w14:textId="77777777" w:rsidR="0041115B" w:rsidRPr="00E24147" w:rsidRDefault="0041115B" w:rsidP="00E24147">
            <w:pPr>
              <w:spacing w:after="240" w:line="240" w:lineRule="auto"/>
              <w:jc w:val="left"/>
              <w:rPr>
                <w:rFonts w:eastAsia="Geneva" w:cs="Times New Roman"/>
                <w:b/>
                <w:color w:val="FF0000"/>
                <w:sz w:val="28"/>
                <w:szCs w:val="28"/>
                <w:lang w:val="ro-RO"/>
              </w:rPr>
            </w:pPr>
            <w:bookmarkStart w:id="104" w:name="_Hlk116511203"/>
            <w:r w:rsidRPr="00E24147">
              <w:rPr>
                <w:rFonts w:eastAsia="Geneva" w:cs="Times New Roman"/>
                <w:b/>
                <w:color w:val="FF0000"/>
                <w:sz w:val="28"/>
                <w:szCs w:val="28"/>
                <w:lang w:val="ro-RO"/>
              </w:rPr>
              <w:t>Atenție!</w:t>
            </w:r>
          </w:p>
          <w:p w14:paraId="7EB17374" w14:textId="77777777" w:rsidR="0041115B" w:rsidRPr="007B4463" w:rsidRDefault="0041115B" w:rsidP="00D728CF">
            <w:pPr>
              <w:widowControl w:val="0"/>
              <w:spacing w:after="160" w:line="259" w:lineRule="auto"/>
              <w:contextualSpacing/>
              <w:jc w:val="left"/>
              <w:rPr>
                <w:rFonts w:eastAsiaTheme="minorEastAsia" w:cs="Times New Roman"/>
                <w:szCs w:val="24"/>
                <w:lang w:val="ro-RO"/>
              </w:rPr>
            </w:pPr>
            <w:r w:rsidRPr="007B4463">
              <w:rPr>
                <w:rFonts w:eastAsiaTheme="minorEastAsia" w:cs="Times New Roman"/>
                <w:szCs w:val="24"/>
                <w:lang w:val="ro-RO"/>
              </w:rPr>
              <w:t xml:space="preserve">Proiectele depuse înainte de data de deschidere precum și după data de închidere a </w:t>
            </w:r>
            <w:r w:rsidR="00687A2B" w:rsidRPr="007B4463">
              <w:rPr>
                <w:rFonts w:eastAsiaTheme="minorEastAsia" w:cs="Times New Roman"/>
                <w:szCs w:val="24"/>
                <w:lang w:val="ro-RO"/>
              </w:rPr>
              <w:t xml:space="preserve">apelului </w:t>
            </w:r>
            <w:r w:rsidR="00156EB4" w:rsidRPr="007B4463">
              <w:rPr>
                <w:rFonts w:eastAsiaTheme="minorEastAsia" w:cs="Times New Roman"/>
                <w:szCs w:val="24"/>
                <w:lang w:val="ro-RO"/>
              </w:rPr>
              <w:t>competitiv</w:t>
            </w:r>
            <w:r w:rsidRPr="007B4463">
              <w:rPr>
                <w:rFonts w:eastAsiaTheme="minorEastAsia" w:cs="Times New Roman"/>
                <w:szCs w:val="24"/>
                <w:lang w:val="ro-RO"/>
              </w:rPr>
              <w:t>, comunicate prin prezentul ghid, vor fi respinse automat.</w:t>
            </w:r>
          </w:p>
          <w:p w14:paraId="78A73255" w14:textId="77777777" w:rsidR="004E5784" w:rsidRPr="007B4463" w:rsidRDefault="004E5784" w:rsidP="00E24147">
            <w:pPr>
              <w:widowControl w:val="0"/>
              <w:spacing w:after="160" w:line="259" w:lineRule="auto"/>
              <w:contextualSpacing/>
              <w:jc w:val="left"/>
              <w:rPr>
                <w:rFonts w:eastAsiaTheme="minorEastAsia" w:cs="Times New Roman"/>
                <w:szCs w:val="24"/>
                <w:lang w:val="ro-RO"/>
              </w:rPr>
            </w:pPr>
          </w:p>
          <w:p w14:paraId="4142D732" w14:textId="77777777" w:rsidR="0041115B" w:rsidRPr="007B4463" w:rsidRDefault="004A2848" w:rsidP="00E24147">
            <w:pPr>
              <w:widowControl w:val="0"/>
              <w:spacing w:after="160" w:line="259" w:lineRule="auto"/>
              <w:contextualSpacing/>
              <w:jc w:val="left"/>
              <w:rPr>
                <w:rFonts w:eastAsiaTheme="minorEastAsia" w:cs="Times New Roman"/>
                <w:szCs w:val="24"/>
                <w:lang w:val="ro-RO"/>
              </w:rPr>
            </w:pPr>
            <w:r w:rsidRPr="007B4463">
              <w:rPr>
                <w:rFonts w:eastAsiaTheme="minorEastAsia" w:cs="Times New Roman"/>
                <w:szCs w:val="24"/>
                <w:lang w:val="ro-RO"/>
              </w:rPr>
              <w:t xml:space="preserve">Cererile de finanțare </w:t>
            </w:r>
            <w:r w:rsidR="0041115B" w:rsidRPr="007B4463">
              <w:rPr>
                <w:rFonts w:eastAsiaTheme="minorEastAsia" w:cs="Times New Roman"/>
                <w:szCs w:val="24"/>
                <w:lang w:val="ro-RO"/>
              </w:rPr>
              <w:t>se vor depune prin platforma electronică dedicată PNRR cu toate anexele solicitate prin prezentul ghid.</w:t>
            </w:r>
          </w:p>
        </w:tc>
      </w:tr>
      <w:bookmarkEnd w:id="104"/>
    </w:tbl>
    <w:p w14:paraId="7754AC69" w14:textId="77777777" w:rsidR="006142EC" w:rsidRPr="007B4463" w:rsidRDefault="006142EC" w:rsidP="00C579AC">
      <w:pPr>
        <w:widowControl w:val="0"/>
        <w:spacing w:after="160" w:line="259" w:lineRule="auto"/>
        <w:contextualSpacing/>
        <w:rPr>
          <w:rFonts w:eastAsiaTheme="minorEastAsia" w:cs="Times New Roman"/>
          <w:szCs w:val="24"/>
          <w:lang w:val="ro-RO"/>
        </w:rPr>
      </w:pPr>
    </w:p>
    <w:p w14:paraId="066725EB" w14:textId="77777777" w:rsidR="009B263D" w:rsidRPr="007B4463" w:rsidRDefault="009B263D" w:rsidP="00C579AC">
      <w:pPr>
        <w:spacing w:after="0" w:line="240" w:lineRule="auto"/>
        <w:rPr>
          <w:rFonts w:eastAsia="SimSun" w:cs="Times New Roman"/>
          <w:bCs/>
          <w:color w:val="FF0000"/>
          <w:szCs w:val="24"/>
          <w:lang w:val="ro-RO"/>
        </w:rPr>
      </w:pPr>
    </w:p>
    <w:p w14:paraId="3E265FE5" w14:textId="77777777" w:rsidR="00AD09B2" w:rsidRPr="007B4463" w:rsidRDefault="00AD09B2" w:rsidP="00E24147">
      <w:pPr>
        <w:pStyle w:val="11"/>
      </w:pPr>
      <w:bookmarkStart w:id="105" w:name="_Toc88551386"/>
      <w:bookmarkStart w:id="106" w:name="_Toc116995933"/>
      <w:r w:rsidRPr="00E24147">
        <w:rPr>
          <w:b w:val="0"/>
          <w:bCs w:val="0"/>
          <w:iCs w:val="0"/>
        </w:rPr>
        <w:t xml:space="preserve">1.3. </w:t>
      </w:r>
      <w:bookmarkStart w:id="107" w:name="_Hlk89699854"/>
      <w:r w:rsidRPr="00E24147">
        <w:rPr>
          <w:b w:val="0"/>
          <w:bCs w:val="0"/>
          <w:iCs w:val="0"/>
        </w:rPr>
        <w:t xml:space="preserve">Acţiunile </w:t>
      </w:r>
      <w:bookmarkEnd w:id="105"/>
      <w:r w:rsidRPr="00E24147">
        <w:rPr>
          <w:b w:val="0"/>
          <w:bCs w:val="0"/>
          <w:iCs w:val="0"/>
        </w:rPr>
        <w:t>și activitățile finanțabile</w:t>
      </w:r>
      <w:bookmarkEnd w:id="106"/>
    </w:p>
    <w:p w14:paraId="7A833558" w14:textId="1469E475" w:rsidR="00AD09B2" w:rsidRPr="00E24147" w:rsidRDefault="00AD09B2" w:rsidP="00215432">
      <w:pPr>
        <w:pStyle w:val="Heading3"/>
        <w:rPr>
          <w:rFonts w:cs="Times New Roman"/>
          <w:lang w:val="ro-RO"/>
        </w:rPr>
      </w:pPr>
      <w:bookmarkStart w:id="108" w:name="_Hlk89699842"/>
      <w:bookmarkStart w:id="109" w:name="_Toc116995934"/>
      <w:bookmarkEnd w:id="107"/>
      <w:r w:rsidRPr="00E24147">
        <w:rPr>
          <w:rFonts w:cs="Times New Roman"/>
          <w:lang w:val="ro-RO"/>
        </w:rPr>
        <w:t>1.3.1. Ac</w:t>
      </w:r>
      <w:r w:rsidR="008F10C4" w:rsidRPr="00E24147">
        <w:rPr>
          <w:rFonts w:cs="Times New Roman"/>
          <w:lang w:val="ro-RO"/>
        </w:rPr>
        <w:t>tivități</w:t>
      </w:r>
      <w:r w:rsidR="00B84340" w:rsidRPr="00E24147">
        <w:rPr>
          <w:rFonts w:cs="Times New Roman"/>
          <w:lang w:val="ro-RO"/>
        </w:rPr>
        <w:t xml:space="preserve"> </w:t>
      </w:r>
      <w:r w:rsidRPr="00E24147">
        <w:rPr>
          <w:rFonts w:cs="Times New Roman"/>
          <w:lang w:val="ro-RO"/>
        </w:rPr>
        <w:t>finanțabile</w:t>
      </w:r>
      <w:bookmarkEnd w:id="108"/>
      <w:r w:rsidR="00805330" w:rsidRPr="00E24147">
        <w:rPr>
          <w:rFonts w:cs="Times New Roman"/>
          <w:lang w:val="ro-RO"/>
        </w:rPr>
        <w:t>, cu respectare</w:t>
      </w:r>
      <w:r w:rsidR="008428A0" w:rsidRPr="00E24147">
        <w:rPr>
          <w:rFonts w:cs="Times New Roman"/>
          <w:lang w:val="ro-RO"/>
        </w:rPr>
        <w:t>a</w:t>
      </w:r>
      <w:r w:rsidR="00805330" w:rsidRPr="00E24147">
        <w:rPr>
          <w:rFonts w:cs="Times New Roman"/>
          <w:lang w:val="ro-RO"/>
        </w:rPr>
        <w:t xml:space="preserve"> principiilor demarării lucrărilor, DNSH și cheltuielilor eligibile prevăzute în ghid</w:t>
      </w:r>
      <w:bookmarkEnd w:id="109"/>
    </w:p>
    <w:p w14:paraId="16A279CA" w14:textId="3E9B6AC1" w:rsidR="00A80741" w:rsidRPr="007B4463" w:rsidRDefault="00AD09B2" w:rsidP="00E24147">
      <w:pPr>
        <w:ind w:firstLine="708"/>
        <w:rPr>
          <w:rFonts w:cs="Times New Roman"/>
          <w:lang w:val="ro-RO"/>
        </w:rPr>
      </w:pPr>
      <w:r w:rsidRPr="007B4463">
        <w:rPr>
          <w:rFonts w:cs="Times New Roman"/>
          <w:lang w:val="ro-RO"/>
        </w:rPr>
        <w:t xml:space="preserve">În cadrul </w:t>
      </w:r>
      <w:r w:rsidR="003F2E91" w:rsidRPr="007B4463">
        <w:rPr>
          <w:rFonts w:cs="Times New Roman"/>
          <w:lang w:val="ro-RO"/>
        </w:rPr>
        <w:t>acestei măsuri,</w:t>
      </w:r>
      <w:r w:rsidRPr="007B4463">
        <w:rPr>
          <w:rFonts w:cs="Times New Roman"/>
          <w:lang w:val="ro-RO"/>
        </w:rPr>
        <w:t xml:space="preserve"> vor putea fi finanțate proiecte care au ca obiectiv implementarea </w:t>
      </w:r>
      <w:r w:rsidR="004A2848" w:rsidRPr="007B4463">
        <w:rPr>
          <w:rFonts w:cs="Times New Roman"/>
          <w:lang w:val="ro-RO"/>
        </w:rPr>
        <w:t xml:space="preserve">echipamentelor prevăzute la punctul </w:t>
      </w:r>
      <w:r w:rsidR="00206628" w:rsidRPr="007B4463">
        <w:rPr>
          <w:rFonts w:cs="Times New Roman"/>
          <w:lang w:val="ro-RO"/>
        </w:rPr>
        <w:t>(</w:t>
      </w:r>
      <w:r w:rsidR="004A2848" w:rsidRPr="007B4463">
        <w:rPr>
          <w:rFonts w:cs="Times New Roman"/>
          <w:lang w:val="ro-RO"/>
        </w:rPr>
        <w:t>1</w:t>
      </w:r>
      <w:r w:rsidR="00206628" w:rsidRPr="007B4463">
        <w:rPr>
          <w:rFonts w:cs="Times New Roman"/>
          <w:lang w:val="ro-RO"/>
        </w:rPr>
        <w:t>)</w:t>
      </w:r>
      <w:r w:rsidR="004A2848" w:rsidRPr="007B4463">
        <w:rPr>
          <w:rFonts w:cs="Times New Roman"/>
          <w:lang w:val="ro-RO"/>
        </w:rPr>
        <w:t xml:space="preserve"> și </w:t>
      </w:r>
      <w:r w:rsidR="003F2E91" w:rsidRPr="000F2EF5">
        <w:rPr>
          <w:rFonts w:cs="Times New Roman"/>
          <w:lang w:val="ro-RO"/>
        </w:rPr>
        <w:t>a cel puțin</w:t>
      </w:r>
      <w:r w:rsidR="004A2848" w:rsidRPr="000F2EF5">
        <w:rPr>
          <w:rFonts w:cs="Times New Roman"/>
          <w:lang w:val="ro-RO"/>
        </w:rPr>
        <w:t xml:space="preserve"> a</w:t>
      </w:r>
      <w:r w:rsidR="003F2E91" w:rsidRPr="000F2EF5">
        <w:rPr>
          <w:rFonts w:cs="Times New Roman"/>
          <w:lang w:val="ro-RO"/>
        </w:rPr>
        <w:t xml:space="preserve"> uneia </w:t>
      </w:r>
      <w:r w:rsidRPr="000F2EF5">
        <w:rPr>
          <w:rFonts w:cs="Times New Roman"/>
          <w:lang w:val="ro-RO"/>
        </w:rPr>
        <w:t xml:space="preserve">dintre acțiunile </w:t>
      </w:r>
      <w:r w:rsidRPr="000F2EF5">
        <w:rPr>
          <w:rFonts w:cs="Times New Roman"/>
          <w:lang w:val="ro-RO"/>
        </w:rPr>
        <w:lastRenderedPageBreak/>
        <w:t>menționate</w:t>
      </w:r>
      <w:r w:rsidR="004A2848" w:rsidRPr="000F2EF5">
        <w:rPr>
          <w:rFonts w:cs="Times New Roman"/>
          <w:lang w:val="ro-RO"/>
        </w:rPr>
        <w:t xml:space="preserve"> la punctul </w:t>
      </w:r>
      <w:r w:rsidR="00206628" w:rsidRPr="000F2EF5">
        <w:rPr>
          <w:rFonts w:cs="Times New Roman"/>
          <w:lang w:val="ro-RO"/>
        </w:rPr>
        <w:t>(</w:t>
      </w:r>
      <w:r w:rsidR="004A2848" w:rsidRPr="000F2EF5">
        <w:rPr>
          <w:rFonts w:cs="Times New Roman"/>
          <w:lang w:val="ro-RO"/>
        </w:rPr>
        <w:t>2</w:t>
      </w:r>
      <w:r w:rsidR="00206628" w:rsidRPr="000F2EF5">
        <w:rPr>
          <w:rFonts w:cs="Times New Roman"/>
          <w:lang w:val="ro-RO"/>
        </w:rPr>
        <w:t>)</w:t>
      </w:r>
      <w:r w:rsidR="004A2848" w:rsidRPr="000F2EF5">
        <w:rPr>
          <w:rFonts w:cs="Times New Roman"/>
          <w:lang w:val="ro-RO"/>
        </w:rPr>
        <w:t>,</w:t>
      </w:r>
      <w:r w:rsidR="00B84340" w:rsidRPr="000F2EF5">
        <w:rPr>
          <w:rFonts w:cs="Times New Roman"/>
          <w:lang w:val="ro-RO"/>
        </w:rPr>
        <w:t xml:space="preserve"> </w:t>
      </w:r>
      <w:r w:rsidR="004A2848" w:rsidRPr="000F2EF5">
        <w:rPr>
          <w:rFonts w:cs="Times New Roman"/>
          <w:lang w:val="ro-RO"/>
        </w:rPr>
        <w:t xml:space="preserve">astfel </w:t>
      </w:r>
      <w:r w:rsidR="00DE0209" w:rsidRPr="000F2EF5">
        <w:rPr>
          <w:rFonts w:cs="Times New Roman"/>
          <w:lang w:val="ro-RO"/>
        </w:rPr>
        <w:t>î</w:t>
      </w:r>
      <w:r w:rsidR="004A2848" w:rsidRPr="000F2EF5">
        <w:rPr>
          <w:rFonts w:cs="Times New Roman"/>
          <w:lang w:val="ro-RO"/>
        </w:rPr>
        <w:t>nc</w:t>
      </w:r>
      <w:r w:rsidR="00DE0209" w:rsidRPr="000F2EF5">
        <w:rPr>
          <w:rFonts w:cs="Times New Roman"/>
          <w:lang w:val="ro-RO"/>
        </w:rPr>
        <w:t>â</w:t>
      </w:r>
      <w:r w:rsidR="004A2848" w:rsidRPr="000F2EF5">
        <w:rPr>
          <w:rFonts w:cs="Times New Roman"/>
          <w:lang w:val="ro-RO"/>
        </w:rPr>
        <w:t>t s</w:t>
      </w:r>
      <w:r w:rsidR="00DE0209" w:rsidRPr="000F2EF5">
        <w:rPr>
          <w:rFonts w:cs="Times New Roman"/>
          <w:lang w:val="ro-RO"/>
        </w:rPr>
        <w:t>ă</w:t>
      </w:r>
      <w:r w:rsidR="004A2848" w:rsidRPr="000F2EF5">
        <w:rPr>
          <w:rFonts w:cs="Times New Roman"/>
          <w:lang w:val="ro-RO"/>
        </w:rPr>
        <w:t xml:space="preserve"> se obțin</w:t>
      </w:r>
      <w:r w:rsidR="00DE0209" w:rsidRPr="000F2EF5">
        <w:rPr>
          <w:rFonts w:cs="Times New Roman"/>
          <w:lang w:val="ro-RO"/>
        </w:rPr>
        <w:t>ă</w:t>
      </w:r>
      <w:r w:rsidR="004A2848" w:rsidRPr="000F2EF5">
        <w:rPr>
          <w:rFonts w:cs="Times New Roman"/>
          <w:lang w:val="ro-RO"/>
        </w:rPr>
        <w:t xml:space="preserve"> o reducere </w:t>
      </w:r>
      <w:r w:rsidR="004A2848" w:rsidRPr="00E24147">
        <w:rPr>
          <w:rFonts w:cs="Times New Roman"/>
          <w:b/>
          <w:bCs/>
          <w:lang w:val="ro-RO"/>
        </w:rPr>
        <w:t xml:space="preserve">de cel puțin </w:t>
      </w:r>
      <w:r w:rsidR="00D424AD" w:rsidRPr="00E24147">
        <w:rPr>
          <w:rFonts w:cs="Times New Roman"/>
          <w:b/>
          <w:bCs/>
          <w:lang w:val="ro-RO"/>
        </w:rPr>
        <w:t>30%</w:t>
      </w:r>
      <w:r w:rsidR="004A2848" w:rsidRPr="00E24147">
        <w:rPr>
          <w:rFonts w:cs="Times New Roman"/>
          <w:b/>
          <w:bCs/>
          <w:lang w:val="ro-RO"/>
        </w:rPr>
        <w:t xml:space="preserve"> a emisiilor indirecte și directe de GES</w:t>
      </w:r>
      <w:r w:rsidR="004A2848" w:rsidRPr="000F2EF5">
        <w:rPr>
          <w:rFonts w:cs="Times New Roman"/>
          <w:lang w:val="ro-RO"/>
        </w:rPr>
        <w:t xml:space="preserve"> în comparație cu emisiile ex ante,</w:t>
      </w:r>
      <w:r w:rsidR="0075126E" w:rsidRPr="007B4463">
        <w:rPr>
          <w:rFonts w:cs="Times New Roman"/>
          <w:lang w:val="ro-RO"/>
        </w:rPr>
        <w:t xml:space="preserve"> la nivelul contur</w:t>
      </w:r>
      <w:r w:rsidR="00AC50B1" w:rsidRPr="00E24147">
        <w:rPr>
          <w:rFonts w:cs="Times New Roman"/>
          <w:lang w:val="ro-RO"/>
        </w:rPr>
        <w:t>ului</w:t>
      </w:r>
      <w:r w:rsidR="0075126E" w:rsidRPr="007B4463">
        <w:rPr>
          <w:rFonts w:cs="Times New Roman"/>
          <w:lang w:val="ro-RO"/>
        </w:rPr>
        <w:t xml:space="preserve"> energeti</w:t>
      </w:r>
      <w:r w:rsidR="00AC50B1" w:rsidRPr="00E24147">
        <w:rPr>
          <w:rFonts w:cs="Times New Roman"/>
          <w:lang w:val="ro-RO"/>
        </w:rPr>
        <w:t>c</w:t>
      </w:r>
      <w:r w:rsidR="0075126E" w:rsidRPr="007B4463">
        <w:rPr>
          <w:rFonts w:cs="Times New Roman"/>
          <w:lang w:val="ro-RO"/>
        </w:rPr>
        <w:t xml:space="preserve"> </w:t>
      </w:r>
      <w:r w:rsidR="00AC50B1" w:rsidRPr="00E24147">
        <w:rPr>
          <w:rFonts w:cs="Times New Roman"/>
          <w:lang w:val="ro-RO"/>
        </w:rPr>
        <w:t xml:space="preserve">al proiectului </w:t>
      </w:r>
      <w:r w:rsidR="0075126E" w:rsidRPr="007B4463">
        <w:rPr>
          <w:rFonts w:cs="Times New Roman"/>
          <w:lang w:val="ro-RO"/>
        </w:rPr>
        <w:t>evaluat prin audit energetic,</w:t>
      </w:r>
      <w:r w:rsidR="004A2848" w:rsidRPr="007B4463">
        <w:rPr>
          <w:rFonts w:cs="Times New Roman"/>
          <w:lang w:val="ro-RO"/>
        </w:rPr>
        <w:t xml:space="preserve"> </w:t>
      </w:r>
      <w:r w:rsidR="00A80741" w:rsidRPr="007B4463">
        <w:rPr>
          <w:rFonts w:cs="Times New Roman"/>
          <w:lang w:val="ro-RO"/>
        </w:rPr>
        <w:t xml:space="preserve">dar și realizarea indicatorilor obligatorii în </w:t>
      </w:r>
      <w:r w:rsidR="00DE0209" w:rsidRPr="007B4463">
        <w:rPr>
          <w:rFonts w:cs="Times New Roman"/>
          <w:lang w:val="ro-RO"/>
        </w:rPr>
        <w:t>prezenta măsură</w:t>
      </w:r>
      <w:r w:rsidR="00A80741" w:rsidRPr="007B4463">
        <w:rPr>
          <w:rFonts w:cs="Times New Roman"/>
          <w:lang w:val="ro-RO"/>
        </w:rPr>
        <w:t xml:space="preserve">, </w:t>
      </w:r>
      <w:r w:rsidR="004A2848" w:rsidRPr="007B4463">
        <w:rPr>
          <w:rFonts w:cs="Times New Roman"/>
          <w:lang w:val="ro-RO"/>
        </w:rPr>
        <w:t>care să</w:t>
      </w:r>
      <w:r w:rsidR="00A80741" w:rsidRPr="007B4463">
        <w:rPr>
          <w:rFonts w:cs="Times New Roman"/>
          <w:lang w:val="ro-RO"/>
        </w:rPr>
        <w:t xml:space="preserve"> fie monitorizați</w:t>
      </w:r>
      <w:r w:rsidR="004A2848" w:rsidRPr="007B4463">
        <w:rPr>
          <w:rFonts w:cs="Times New Roman"/>
          <w:lang w:val="ro-RO"/>
        </w:rPr>
        <w:t xml:space="preserve"> prin intermediul unei platforme informatice pentru centralizarea și analiza consumului național de energie</w:t>
      </w:r>
      <w:r w:rsidR="00226171" w:rsidRPr="007B4463">
        <w:rPr>
          <w:rFonts w:cs="Times New Roman"/>
          <w:lang w:val="ro-RO"/>
        </w:rPr>
        <w:t xml:space="preserve">, la finalul </w:t>
      </w:r>
      <w:r w:rsidR="005B29FB" w:rsidRPr="007B4463">
        <w:rPr>
          <w:rFonts w:cs="Times New Roman"/>
          <w:lang w:val="ro-RO"/>
        </w:rPr>
        <w:t>perioadei</w:t>
      </w:r>
      <w:r w:rsidR="00226171" w:rsidRPr="007B4463">
        <w:rPr>
          <w:rFonts w:cs="Times New Roman"/>
          <w:lang w:val="ro-RO"/>
        </w:rPr>
        <w:t xml:space="preserve"> de monitorizare</w:t>
      </w:r>
      <w:r w:rsidR="005B29FB" w:rsidRPr="007B4463">
        <w:rPr>
          <w:rFonts w:cs="Times New Roman"/>
          <w:lang w:val="ro-RO"/>
        </w:rPr>
        <w:t xml:space="preserve"> a indicatorilor de rezultat</w:t>
      </w:r>
      <w:r w:rsidR="00A80741" w:rsidRPr="007B4463">
        <w:rPr>
          <w:rFonts w:cs="Times New Roman"/>
          <w:lang w:val="ro-RO"/>
        </w:rPr>
        <w:t>.</w:t>
      </w:r>
    </w:p>
    <w:p w14:paraId="5E683596" w14:textId="6B5B3BF6" w:rsidR="0002600E" w:rsidRPr="007B4463" w:rsidRDefault="0002600E" w:rsidP="00E24147">
      <w:pPr>
        <w:pStyle w:val="ListParagraph"/>
        <w:widowControl w:val="0"/>
        <w:numPr>
          <w:ilvl w:val="0"/>
          <w:numId w:val="33"/>
        </w:numPr>
        <w:ind w:hanging="720"/>
        <w:rPr>
          <w:rFonts w:eastAsiaTheme="minorEastAsia" w:cs="Times New Roman"/>
          <w:szCs w:val="24"/>
          <w:lang w:val="ro-RO"/>
        </w:rPr>
      </w:pPr>
      <w:r w:rsidRPr="007B4463">
        <w:rPr>
          <w:rFonts w:eastAsiaTheme="minorEastAsia" w:cs="Times New Roman"/>
          <w:szCs w:val="24"/>
          <w:lang w:val="ro-RO"/>
        </w:rPr>
        <w:t>Implementarea unui număr de sisteme dedicate modernizării, monitorizării</w:t>
      </w:r>
      <w:r w:rsidR="004A2848" w:rsidRPr="007B4463">
        <w:rPr>
          <w:rFonts w:eastAsiaTheme="minorEastAsia" w:cs="Times New Roman"/>
          <w:szCs w:val="24"/>
          <w:lang w:val="ro-RO"/>
        </w:rPr>
        <w:t xml:space="preserve"> ech</w:t>
      </w:r>
      <w:r w:rsidR="00FC191B" w:rsidRPr="007B4463">
        <w:rPr>
          <w:rFonts w:eastAsiaTheme="minorEastAsia" w:cs="Times New Roman"/>
          <w:szCs w:val="24"/>
          <w:lang w:val="ro-RO"/>
        </w:rPr>
        <w:t>i</w:t>
      </w:r>
      <w:r w:rsidR="004A2848" w:rsidRPr="007B4463">
        <w:rPr>
          <w:rFonts w:eastAsiaTheme="minorEastAsia" w:cs="Times New Roman"/>
          <w:szCs w:val="24"/>
          <w:lang w:val="ro-RO"/>
        </w:rPr>
        <w:t>pamentelor</w:t>
      </w:r>
      <w:r w:rsidRPr="007B4463">
        <w:rPr>
          <w:rFonts w:eastAsiaTheme="minorEastAsia" w:cs="Times New Roman"/>
          <w:szCs w:val="24"/>
          <w:lang w:val="ro-RO"/>
        </w:rPr>
        <w:t xml:space="preserve"> și eficientizării consumului de energie la nivelul operatorilor economici, ce vor include, </w:t>
      </w:r>
      <w:r w:rsidR="00FC191B" w:rsidRPr="007B4463">
        <w:rPr>
          <w:rFonts w:eastAsiaTheme="minorEastAsia" w:cs="Times New Roman"/>
          <w:szCs w:val="24"/>
          <w:lang w:val="ro-RO"/>
        </w:rPr>
        <w:t>î</w:t>
      </w:r>
      <w:r w:rsidR="00662A73" w:rsidRPr="007B4463">
        <w:rPr>
          <w:rFonts w:eastAsiaTheme="minorEastAsia" w:cs="Times New Roman"/>
          <w:szCs w:val="24"/>
          <w:lang w:val="ro-RO"/>
        </w:rPr>
        <w:t>n mod obligatoriu, instalarea unui sistem de management al energiei EMS care va asigura, la nivelul operatorului economic, cel pu</w:t>
      </w:r>
      <w:r w:rsidR="00DE0209" w:rsidRPr="007B4463">
        <w:rPr>
          <w:rFonts w:eastAsiaTheme="minorEastAsia" w:cs="Times New Roman"/>
          <w:szCs w:val="24"/>
          <w:lang w:val="ro-RO"/>
        </w:rPr>
        <w:t>ț</w:t>
      </w:r>
      <w:r w:rsidR="00662A73" w:rsidRPr="007B4463">
        <w:rPr>
          <w:rFonts w:eastAsiaTheme="minorEastAsia" w:cs="Times New Roman"/>
          <w:szCs w:val="24"/>
          <w:lang w:val="ro-RO"/>
        </w:rPr>
        <w:t>in o contorizare general</w:t>
      </w:r>
      <w:r w:rsidR="00DE0209" w:rsidRPr="007B4463">
        <w:rPr>
          <w:rFonts w:eastAsiaTheme="minorEastAsia" w:cs="Times New Roman"/>
          <w:szCs w:val="24"/>
          <w:lang w:val="ro-RO"/>
        </w:rPr>
        <w:t>ă</w:t>
      </w:r>
      <w:r w:rsidR="00662A73" w:rsidRPr="007B4463">
        <w:rPr>
          <w:rFonts w:eastAsiaTheme="minorEastAsia" w:cs="Times New Roman"/>
          <w:szCs w:val="24"/>
          <w:lang w:val="ro-RO"/>
        </w:rPr>
        <w:t xml:space="preserve"> a consumului de energie, va realiza statistici asupra consumului, va </w:t>
      </w:r>
      <w:r w:rsidR="00DE0209" w:rsidRPr="007B4463">
        <w:rPr>
          <w:rFonts w:eastAsiaTheme="minorEastAsia" w:cs="Times New Roman"/>
          <w:szCs w:val="24"/>
          <w:lang w:val="ro-RO"/>
        </w:rPr>
        <w:t>î</w:t>
      </w:r>
      <w:r w:rsidR="00662A73" w:rsidRPr="007B4463">
        <w:rPr>
          <w:rFonts w:eastAsiaTheme="minorEastAsia" w:cs="Times New Roman"/>
          <w:szCs w:val="24"/>
          <w:lang w:val="ro-RO"/>
        </w:rPr>
        <w:t xml:space="preserve">nregistra </w:t>
      </w:r>
      <w:r w:rsidR="00DE0209" w:rsidRPr="007B4463">
        <w:rPr>
          <w:rFonts w:eastAsiaTheme="minorEastAsia" w:cs="Times New Roman"/>
          <w:szCs w:val="24"/>
          <w:lang w:val="ro-RO"/>
        </w:rPr>
        <w:t>ș</w:t>
      </w:r>
      <w:r w:rsidR="00662A73" w:rsidRPr="007B4463">
        <w:rPr>
          <w:rFonts w:eastAsiaTheme="minorEastAsia" w:cs="Times New Roman"/>
          <w:szCs w:val="24"/>
          <w:lang w:val="ro-RO"/>
        </w:rPr>
        <w:t xml:space="preserve">i analiza </w:t>
      </w:r>
      <w:r w:rsidR="00C052FD" w:rsidRPr="007B4463">
        <w:rPr>
          <w:rFonts w:eastAsiaTheme="minorEastAsia" w:cs="Times New Roman"/>
          <w:szCs w:val="24"/>
          <w:lang w:val="ro-RO"/>
        </w:rPr>
        <w:t xml:space="preserve">datelor </w:t>
      </w:r>
      <w:r w:rsidR="00662A73" w:rsidRPr="007B4463">
        <w:rPr>
          <w:rFonts w:eastAsiaTheme="minorEastAsia" w:cs="Times New Roman"/>
          <w:szCs w:val="24"/>
          <w:lang w:val="ro-RO"/>
        </w:rPr>
        <w:t xml:space="preserve">centralizate, va livra un raport periodic asupra acestor date </w:t>
      </w:r>
      <w:r w:rsidR="00DE0209" w:rsidRPr="007B4463">
        <w:rPr>
          <w:rFonts w:eastAsiaTheme="minorEastAsia" w:cs="Times New Roman"/>
          <w:szCs w:val="24"/>
          <w:lang w:val="ro-RO"/>
        </w:rPr>
        <w:t>ș</w:t>
      </w:r>
      <w:r w:rsidR="00662A73" w:rsidRPr="007B4463">
        <w:rPr>
          <w:rFonts w:eastAsiaTheme="minorEastAsia" w:cs="Times New Roman"/>
          <w:szCs w:val="24"/>
          <w:lang w:val="ro-RO"/>
        </w:rPr>
        <w:t xml:space="preserve">i va eficientiza </w:t>
      </w:r>
      <w:r w:rsidR="00760674" w:rsidRPr="007B4463">
        <w:rPr>
          <w:rFonts w:eastAsiaTheme="minorEastAsia" w:cs="Times New Roman"/>
          <w:szCs w:val="24"/>
          <w:lang w:val="ro-RO"/>
        </w:rPr>
        <w:t>consumul de energie î</w:t>
      </w:r>
      <w:r w:rsidR="00662A73" w:rsidRPr="007B4463">
        <w:rPr>
          <w:rFonts w:eastAsiaTheme="minorEastAsia" w:cs="Times New Roman"/>
          <w:szCs w:val="24"/>
          <w:lang w:val="ro-RO"/>
        </w:rPr>
        <w:t xml:space="preserve">n timp real. </w:t>
      </w:r>
    </w:p>
    <w:p w14:paraId="5EDCACB5" w14:textId="77777777" w:rsidR="004E5784" w:rsidRPr="007B4463" w:rsidRDefault="004E5784" w:rsidP="00E24147">
      <w:pPr>
        <w:pStyle w:val="ListParagraph"/>
        <w:widowControl w:val="0"/>
        <w:ind w:left="720"/>
        <w:rPr>
          <w:rFonts w:eastAsiaTheme="minorEastAsia" w:cs="Times New Roman"/>
          <w:szCs w:val="24"/>
          <w:lang w:val="ro-RO"/>
        </w:rPr>
      </w:pPr>
    </w:p>
    <w:p w14:paraId="52DA8733" w14:textId="77777777" w:rsidR="00662A73" w:rsidRPr="007B4463" w:rsidRDefault="00662A73" w:rsidP="00C579AC">
      <w:pPr>
        <w:pStyle w:val="ListParagraph"/>
        <w:widowControl w:val="0"/>
        <w:ind w:left="720"/>
        <w:rPr>
          <w:rFonts w:eastAsiaTheme="minorEastAsia" w:cs="Times New Roman"/>
          <w:szCs w:val="24"/>
          <w:lang w:val="ro-RO"/>
        </w:rPr>
      </w:pPr>
      <w:r w:rsidRPr="007B4463">
        <w:rPr>
          <w:rFonts w:eastAsiaTheme="minorEastAsia" w:cs="Times New Roman"/>
          <w:szCs w:val="24"/>
          <w:lang w:val="ro-RO"/>
        </w:rPr>
        <w:t>Urm</w:t>
      </w:r>
      <w:r w:rsidR="00DE0209" w:rsidRPr="007B4463">
        <w:rPr>
          <w:rFonts w:eastAsiaTheme="minorEastAsia" w:cs="Times New Roman"/>
          <w:szCs w:val="24"/>
          <w:lang w:val="ro-RO"/>
        </w:rPr>
        <w:t>ă</w:t>
      </w:r>
      <w:r w:rsidRPr="007B4463">
        <w:rPr>
          <w:rFonts w:eastAsiaTheme="minorEastAsia" w:cs="Times New Roman"/>
          <w:szCs w:val="24"/>
          <w:lang w:val="ro-RO"/>
        </w:rPr>
        <w:t>toarele caracteristici minime sunt obligatorii</w:t>
      </w:r>
      <w:r w:rsidR="00084E52" w:rsidRPr="007B4463">
        <w:rPr>
          <w:rFonts w:eastAsiaTheme="minorEastAsia" w:cs="Times New Roman"/>
          <w:szCs w:val="24"/>
          <w:lang w:val="ro-RO"/>
        </w:rPr>
        <w:t>:</w:t>
      </w:r>
    </w:p>
    <w:p w14:paraId="24819B80" w14:textId="77777777" w:rsidR="004E5784" w:rsidRPr="007B4463" w:rsidRDefault="004E5784" w:rsidP="00C579AC">
      <w:pPr>
        <w:pStyle w:val="ListParagraph"/>
        <w:widowControl w:val="0"/>
        <w:ind w:left="720"/>
        <w:rPr>
          <w:rFonts w:eastAsiaTheme="minorEastAsia" w:cs="Times New Roman"/>
          <w:szCs w:val="24"/>
          <w:highlight w:val="yellow"/>
          <w:lang w:val="ro-RO"/>
        </w:rPr>
      </w:pPr>
    </w:p>
    <w:p w14:paraId="1B374D87" w14:textId="77777777" w:rsidR="00084E52" w:rsidRPr="007B4463" w:rsidRDefault="00084E52" w:rsidP="00206628">
      <w:pPr>
        <w:widowControl w:val="0"/>
        <w:numPr>
          <w:ilvl w:val="0"/>
          <w:numId w:val="46"/>
        </w:numPr>
        <w:spacing w:after="0" w:line="240" w:lineRule="auto"/>
        <w:ind w:left="709"/>
        <w:rPr>
          <w:rFonts w:eastAsia="Times New Roman" w:cs="Times New Roman"/>
          <w:szCs w:val="24"/>
          <w:lang w:val="ro-RO"/>
        </w:rPr>
      </w:pPr>
      <w:r w:rsidRPr="007B4463">
        <w:rPr>
          <w:rFonts w:eastAsia="Times New Roman" w:cs="Times New Roman"/>
          <w:szCs w:val="24"/>
          <w:lang w:val="ro-RO"/>
        </w:rPr>
        <w:t>Sistemul de management și monitorizare energetică va fi compatibil cu cerințele sistemului standard de managementul energiei ISO 50001;</w:t>
      </w:r>
    </w:p>
    <w:p w14:paraId="33A5E738" w14:textId="77777777" w:rsidR="00206628" w:rsidRPr="007B4463" w:rsidRDefault="00206628" w:rsidP="00E24147">
      <w:pPr>
        <w:widowControl w:val="0"/>
        <w:spacing w:after="0" w:line="240" w:lineRule="auto"/>
        <w:ind w:left="709"/>
        <w:rPr>
          <w:rFonts w:eastAsia="Times New Roman" w:cs="Times New Roman"/>
          <w:szCs w:val="24"/>
          <w:lang w:val="ro-RO"/>
        </w:rPr>
      </w:pPr>
    </w:p>
    <w:p w14:paraId="7EA42B81" w14:textId="77777777" w:rsidR="00084E52" w:rsidRPr="007B4463" w:rsidRDefault="00084E52" w:rsidP="00206628">
      <w:pPr>
        <w:widowControl w:val="0"/>
        <w:numPr>
          <w:ilvl w:val="0"/>
          <w:numId w:val="46"/>
        </w:numPr>
        <w:spacing w:after="0" w:line="240" w:lineRule="auto"/>
        <w:ind w:left="709"/>
        <w:rPr>
          <w:rFonts w:eastAsia="Times New Roman" w:cs="Times New Roman"/>
          <w:szCs w:val="24"/>
          <w:lang w:val="ro-RO"/>
        </w:rPr>
      </w:pPr>
      <w:r w:rsidRPr="007B4463">
        <w:rPr>
          <w:rFonts w:eastAsia="Times New Roman" w:cs="Times New Roman"/>
          <w:szCs w:val="24"/>
          <w:lang w:val="ro-RO"/>
        </w:rPr>
        <w:t>Va permite vizualizarea în timp real a consumurilor energetice, a costurilor asociate, precum și a nivelului de emisii de gaze cu efect de seră;</w:t>
      </w:r>
    </w:p>
    <w:p w14:paraId="7B25DDBC" w14:textId="77777777" w:rsidR="00AC50B1" w:rsidRPr="007B4463" w:rsidRDefault="00AC50B1" w:rsidP="00E24147">
      <w:pPr>
        <w:pStyle w:val="ListParagraph"/>
        <w:rPr>
          <w:rFonts w:eastAsia="Times New Roman" w:cs="Times New Roman"/>
          <w:szCs w:val="24"/>
          <w:lang w:val="ro-RO"/>
        </w:rPr>
      </w:pPr>
    </w:p>
    <w:p w14:paraId="1B8C57C1" w14:textId="77777777" w:rsidR="00084E52" w:rsidRPr="007B4463" w:rsidRDefault="00084E52" w:rsidP="00206628">
      <w:pPr>
        <w:numPr>
          <w:ilvl w:val="0"/>
          <w:numId w:val="46"/>
        </w:numPr>
        <w:spacing w:after="0" w:line="240" w:lineRule="auto"/>
        <w:ind w:left="709"/>
        <w:rPr>
          <w:rFonts w:eastAsia="Calibri" w:cs="Times New Roman"/>
          <w:szCs w:val="24"/>
          <w:lang w:val="ro-RO"/>
        </w:rPr>
      </w:pPr>
      <w:r w:rsidRPr="007B4463">
        <w:rPr>
          <w:rFonts w:eastAsia="Calibri" w:cs="Times New Roman"/>
          <w:szCs w:val="24"/>
          <w:lang w:val="ro-RO"/>
        </w:rPr>
        <w:t xml:space="preserve">Sistemele de monitorizare vor fi formate din următoarele componente (hardware şi software): senzori pentru instrumente de măsură şi/sau instrumente de măsură şi dispozitive de control pentru date de proces industrial; RTU (Remote Terminal Units) – Unitate de prelevare date din proces industrial sau din câmp, sistem de comunicare date, staţie; Sistem de comunicare date; Staţie master (staţia la care ajung toate comunicaţiile şi care este legată de toate echipamentele şi subsistemele); Sistem computerizat software, local sau cu funcționare în </w:t>
      </w:r>
      <w:r w:rsidRPr="00E24147">
        <w:rPr>
          <w:rFonts w:eastAsia="Calibri" w:cs="Times New Roman"/>
          <w:szCs w:val="24"/>
          <w:lang w:val="ro-RO"/>
        </w:rPr>
        <w:t>cloud</w:t>
      </w:r>
      <w:r w:rsidRPr="007B4463">
        <w:rPr>
          <w:rFonts w:eastAsia="Calibri" w:cs="Times New Roman"/>
          <w:szCs w:val="24"/>
          <w:lang w:val="ro-RO"/>
        </w:rPr>
        <w:t>, de prelucrare a datelor, recomandare a unor soluţii sau acţiuni şi/sau optimizarea acestor acţiuni;</w:t>
      </w:r>
    </w:p>
    <w:p w14:paraId="4C7E4D94" w14:textId="77777777" w:rsidR="00206628" w:rsidRPr="007B4463" w:rsidRDefault="00206628" w:rsidP="00E24147">
      <w:pPr>
        <w:spacing w:after="0" w:line="240" w:lineRule="auto"/>
        <w:rPr>
          <w:rFonts w:eastAsia="Calibri" w:cs="Times New Roman"/>
          <w:szCs w:val="24"/>
          <w:lang w:val="ro-RO"/>
        </w:rPr>
      </w:pPr>
    </w:p>
    <w:p w14:paraId="24731417" w14:textId="77777777" w:rsidR="00084E52" w:rsidRPr="007B4463" w:rsidRDefault="00084E52" w:rsidP="00206628">
      <w:pPr>
        <w:numPr>
          <w:ilvl w:val="0"/>
          <w:numId w:val="46"/>
        </w:numPr>
        <w:tabs>
          <w:tab w:val="left" w:pos="9540"/>
        </w:tabs>
        <w:spacing w:after="0" w:line="240" w:lineRule="auto"/>
        <w:ind w:left="709"/>
        <w:rPr>
          <w:rFonts w:eastAsia="Calibri" w:cs="Times New Roman"/>
          <w:szCs w:val="24"/>
          <w:lang w:val="ro-RO"/>
        </w:rPr>
      </w:pPr>
      <w:r w:rsidRPr="007B4463">
        <w:rPr>
          <w:rFonts w:eastAsia="Calibri" w:cs="Times New Roman"/>
          <w:szCs w:val="24"/>
          <w:lang w:val="ro-RO"/>
        </w:rPr>
        <w:t>Pentru măsurarea și verificarea economiilor de energie cu ajutorul sistemului de monitorizare, se va avea în vedere ca acesta să aibă integrate metode și instrumente adecvate, conform celor descrise în Protocolul Internaţional de Performanță în Măsurare şi Verificare (IPMVP);</w:t>
      </w:r>
    </w:p>
    <w:p w14:paraId="55BB0125" w14:textId="77777777" w:rsidR="00206628" w:rsidRPr="007B4463" w:rsidRDefault="00206628" w:rsidP="00E24147">
      <w:pPr>
        <w:tabs>
          <w:tab w:val="left" w:pos="9540"/>
        </w:tabs>
        <w:spacing w:after="0" w:line="240" w:lineRule="auto"/>
        <w:rPr>
          <w:rFonts w:eastAsia="Calibri" w:cs="Times New Roman"/>
          <w:szCs w:val="24"/>
          <w:lang w:val="ro-RO"/>
        </w:rPr>
      </w:pPr>
    </w:p>
    <w:p w14:paraId="0227CB6D" w14:textId="77777777" w:rsidR="00084E52" w:rsidRPr="007B4463" w:rsidRDefault="00084E52" w:rsidP="00E24147">
      <w:pPr>
        <w:numPr>
          <w:ilvl w:val="0"/>
          <w:numId w:val="46"/>
        </w:numPr>
        <w:tabs>
          <w:tab w:val="left" w:pos="9540"/>
        </w:tabs>
        <w:spacing w:after="0" w:line="240" w:lineRule="auto"/>
        <w:ind w:left="709"/>
        <w:rPr>
          <w:rFonts w:eastAsia="Calibri" w:cs="Times New Roman"/>
          <w:szCs w:val="24"/>
          <w:lang w:val="ro-RO"/>
        </w:rPr>
      </w:pPr>
      <w:r w:rsidRPr="007B4463">
        <w:rPr>
          <w:rFonts w:eastAsia="Calibri" w:cs="Times New Roman"/>
          <w:szCs w:val="24"/>
          <w:lang w:val="ro-RO"/>
        </w:rPr>
        <w:t>Proiectul poate avea în vedere toate fluxurile de energie existente în cadrul întreprinderii solicitante, pentru care se va implementa sistemul de monitorizare (energie electrică, energie termică, energie mecanică, altele).</w:t>
      </w:r>
    </w:p>
    <w:p w14:paraId="4BB3C60D" w14:textId="77777777" w:rsidR="00AC50B1" w:rsidRPr="007B4463" w:rsidRDefault="00AC50B1" w:rsidP="00E24147">
      <w:pPr>
        <w:pStyle w:val="ListParagraph"/>
        <w:rPr>
          <w:rFonts w:eastAsiaTheme="minorEastAsia" w:cs="Times New Roman"/>
          <w:szCs w:val="24"/>
          <w:highlight w:val="yellow"/>
          <w:lang w:val="ro-RO"/>
        </w:rPr>
      </w:pPr>
    </w:p>
    <w:p w14:paraId="36471F20" w14:textId="77777777" w:rsidR="00BF6633" w:rsidRPr="007B4463" w:rsidRDefault="00BF6633" w:rsidP="00BF6633">
      <w:pPr>
        <w:widowControl w:val="0"/>
        <w:ind w:hanging="2"/>
        <w:contextualSpacing/>
        <w:rPr>
          <w:rFonts w:eastAsiaTheme="minorEastAsia" w:cs="Times New Roman"/>
          <w:szCs w:val="24"/>
          <w:lang w:val="ro-RO"/>
        </w:rPr>
      </w:pPr>
      <w:r w:rsidRPr="007B4463">
        <w:rPr>
          <w:rFonts w:cs="Times New Roman"/>
          <w:b/>
          <w:bCs/>
          <w:szCs w:val="24"/>
          <w:lang w:val="ro-RO"/>
        </w:rPr>
        <w:t>Operatorii economici care au deja implementat un sistem EMS sunt exceptați</w:t>
      </w:r>
      <w:r w:rsidRPr="007B4463">
        <w:rPr>
          <w:rFonts w:cs="Times New Roman"/>
          <w:szCs w:val="24"/>
          <w:lang w:val="ro-RO"/>
        </w:rPr>
        <w:t xml:space="preserve"> de la obligația instalării unuia nou în cadrul prezentei măsuri, cu condiția de a demonstra funcționalitatea acestuia la nivelul întreprinderii.</w:t>
      </w:r>
      <w:r w:rsidRPr="007B4463" w:rsidDel="00764528">
        <w:rPr>
          <w:rFonts w:cs="Times New Roman"/>
          <w:szCs w:val="24"/>
          <w:lang w:val="ro-RO"/>
        </w:rPr>
        <w:t xml:space="preserve"> </w:t>
      </w:r>
    </w:p>
    <w:p w14:paraId="14A1F637" w14:textId="77777777" w:rsidR="007B4463" w:rsidRPr="007B4463" w:rsidRDefault="007B4463" w:rsidP="00C579AC">
      <w:pPr>
        <w:pStyle w:val="ListParagraph"/>
        <w:widowControl w:val="0"/>
        <w:ind w:left="720"/>
        <w:rPr>
          <w:rFonts w:eastAsiaTheme="minorEastAsia" w:cs="Times New Roman"/>
          <w:szCs w:val="24"/>
          <w:highlight w:val="yellow"/>
          <w:lang w:val="ro-RO"/>
        </w:rPr>
      </w:pPr>
    </w:p>
    <w:p w14:paraId="047296C0" w14:textId="77777777" w:rsidR="00662A73" w:rsidRPr="007B4463" w:rsidRDefault="00662A73" w:rsidP="00C579AC">
      <w:pPr>
        <w:pStyle w:val="ListParagraph"/>
        <w:widowControl w:val="0"/>
        <w:ind w:left="720"/>
        <w:rPr>
          <w:rFonts w:eastAsiaTheme="minorEastAsia" w:cs="Times New Roman"/>
          <w:szCs w:val="24"/>
          <w:lang w:val="ro-RO"/>
        </w:rPr>
      </w:pPr>
    </w:p>
    <w:p w14:paraId="3B0DFECB" w14:textId="77777777" w:rsidR="00662A73" w:rsidRPr="007B4463" w:rsidRDefault="00760674" w:rsidP="00206628">
      <w:pPr>
        <w:pStyle w:val="ListParagraph"/>
        <w:widowControl w:val="0"/>
        <w:numPr>
          <w:ilvl w:val="0"/>
          <w:numId w:val="33"/>
        </w:numPr>
        <w:ind w:hanging="720"/>
        <w:rPr>
          <w:rFonts w:cs="Times New Roman"/>
          <w:szCs w:val="24"/>
          <w:lang w:val="ro-RO"/>
        </w:rPr>
      </w:pPr>
      <w:r w:rsidRPr="00E24147">
        <w:rPr>
          <w:rFonts w:eastAsiaTheme="minorEastAsia" w:cs="Times New Roman"/>
          <w:szCs w:val="24"/>
          <w:lang w:val="ro-RO"/>
        </w:rPr>
        <w:lastRenderedPageBreak/>
        <w:t>Fiecare</w:t>
      </w:r>
      <w:r w:rsidRPr="007B4463">
        <w:rPr>
          <w:rFonts w:cs="Times New Roman"/>
          <w:szCs w:val="24"/>
          <w:lang w:val="ro-RO"/>
        </w:rPr>
        <w:t xml:space="preserve"> </w:t>
      </w:r>
      <w:r w:rsidR="00E62CCF" w:rsidRPr="007B4463">
        <w:rPr>
          <w:rFonts w:cs="Times New Roman"/>
          <w:szCs w:val="24"/>
          <w:lang w:val="ro-RO"/>
        </w:rPr>
        <w:t>cerere de finanțare</w:t>
      </w:r>
      <w:r w:rsidR="00FC191B" w:rsidRPr="007B4463">
        <w:rPr>
          <w:rFonts w:cs="Times New Roman"/>
          <w:szCs w:val="24"/>
          <w:lang w:val="ro-RO"/>
        </w:rPr>
        <w:t xml:space="preserve"> </w:t>
      </w:r>
      <w:r w:rsidRPr="007B4463">
        <w:rPr>
          <w:rFonts w:cs="Times New Roman"/>
          <w:szCs w:val="24"/>
          <w:lang w:val="ro-RO"/>
        </w:rPr>
        <w:t>va cuprinde î</w:t>
      </w:r>
      <w:r w:rsidR="00662A73" w:rsidRPr="007B4463">
        <w:rPr>
          <w:rFonts w:cs="Times New Roman"/>
          <w:szCs w:val="24"/>
          <w:lang w:val="ro-RO"/>
        </w:rPr>
        <w:t>n mod obligatoriu c</w:t>
      </w:r>
      <w:r w:rsidR="00E62CCF" w:rsidRPr="007B4463">
        <w:rPr>
          <w:rFonts w:cs="Times New Roman"/>
          <w:szCs w:val="24"/>
          <w:lang w:val="ro-RO"/>
        </w:rPr>
        <w:t>el pu</w:t>
      </w:r>
      <w:r w:rsidR="00FC191B" w:rsidRPr="007B4463">
        <w:rPr>
          <w:rFonts w:cs="Times New Roman"/>
          <w:szCs w:val="24"/>
          <w:lang w:val="ro-RO"/>
        </w:rPr>
        <w:t>ț</w:t>
      </w:r>
      <w:r w:rsidR="00E62CCF" w:rsidRPr="007B4463">
        <w:rPr>
          <w:rFonts w:cs="Times New Roman"/>
          <w:szCs w:val="24"/>
          <w:lang w:val="ro-RO"/>
        </w:rPr>
        <w:t>in una din urm</w:t>
      </w:r>
      <w:r w:rsidR="00FC191B" w:rsidRPr="007B4463">
        <w:rPr>
          <w:rFonts w:cs="Times New Roman"/>
          <w:szCs w:val="24"/>
          <w:lang w:val="ro-RO"/>
        </w:rPr>
        <w:t>ă</w:t>
      </w:r>
      <w:r w:rsidR="00E62CCF" w:rsidRPr="007B4463">
        <w:rPr>
          <w:rFonts w:cs="Times New Roman"/>
          <w:szCs w:val="24"/>
          <w:lang w:val="ro-RO"/>
        </w:rPr>
        <w:t>toarele acț</w:t>
      </w:r>
      <w:r w:rsidR="00662A73" w:rsidRPr="007B4463">
        <w:rPr>
          <w:rFonts w:cs="Times New Roman"/>
          <w:szCs w:val="24"/>
          <w:lang w:val="ro-RO"/>
        </w:rPr>
        <w:t>iuni</w:t>
      </w:r>
      <w:r w:rsidR="002F2D0C" w:rsidRPr="007B4463">
        <w:rPr>
          <w:rFonts w:cs="Times New Roman"/>
          <w:szCs w:val="24"/>
          <w:lang w:val="ro-RO"/>
        </w:rPr>
        <w:t>:</w:t>
      </w:r>
    </w:p>
    <w:p w14:paraId="22F490AF" w14:textId="77777777" w:rsidR="00E73054" w:rsidRPr="007B4463" w:rsidRDefault="00E73054" w:rsidP="00E24147">
      <w:pPr>
        <w:pStyle w:val="ListParagraph"/>
        <w:widowControl w:val="0"/>
        <w:ind w:left="720"/>
        <w:rPr>
          <w:rFonts w:cs="Times New Roman"/>
          <w:szCs w:val="24"/>
          <w:lang w:val="ro-RO"/>
        </w:rPr>
      </w:pPr>
    </w:p>
    <w:p w14:paraId="1B5F425F" w14:textId="26184202" w:rsidR="00662A73" w:rsidRPr="007B4463" w:rsidRDefault="00662A73" w:rsidP="00E73054">
      <w:pPr>
        <w:pStyle w:val="ListParagraph"/>
        <w:widowControl w:val="0"/>
        <w:ind w:left="720" w:hanging="294"/>
        <w:contextualSpacing/>
        <w:rPr>
          <w:rFonts w:cs="Times New Roman"/>
          <w:szCs w:val="24"/>
          <w:highlight w:val="yellow"/>
          <w:lang w:val="ro-RO"/>
        </w:rPr>
      </w:pPr>
      <w:r w:rsidRPr="007B4463">
        <w:rPr>
          <w:rFonts w:cs="Times New Roman"/>
          <w:szCs w:val="24"/>
          <w:lang w:val="ro-RO"/>
        </w:rPr>
        <w:t>a</w:t>
      </w:r>
      <w:r w:rsidR="00E73054" w:rsidRPr="007B4463">
        <w:rPr>
          <w:rFonts w:cs="Times New Roman"/>
          <w:szCs w:val="24"/>
          <w:lang w:val="ro-RO"/>
        </w:rPr>
        <w:t>)</w:t>
      </w:r>
      <w:r w:rsidR="00E73054" w:rsidRPr="007B4463">
        <w:rPr>
          <w:rFonts w:cs="Times New Roman"/>
          <w:szCs w:val="24"/>
          <w:lang w:val="ro-RO"/>
        </w:rPr>
        <w:tab/>
      </w:r>
      <w:r w:rsidR="002F2D0C" w:rsidRPr="007B4463">
        <w:rPr>
          <w:rFonts w:cs="Times New Roman"/>
          <w:szCs w:val="24"/>
          <w:lang w:val="ro-RO"/>
        </w:rPr>
        <w:t>î</w:t>
      </w:r>
      <w:r w:rsidR="00287AD1" w:rsidRPr="007B4463">
        <w:rPr>
          <w:rFonts w:cs="Times New Roman"/>
          <w:szCs w:val="24"/>
          <w:lang w:val="ro-RO"/>
        </w:rPr>
        <w:t>nlocuirea echipamentelor la nivelul operatorilor economici, retehnologizarea și modernizarea sistemelor de producție</w:t>
      </w:r>
      <w:r w:rsidR="00BF6633" w:rsidRPr="007B4463">
        <w:rPr>
          <w:rFonts w:cs="Times New Roman"/>
          <w:szCs w:val="24"/>
          <w:lang w:val="ro-RO"/>
        </w:rPr>
        <w:t>, având ca rezultat creșterea eficienței energetice</w:t>
      </w:r>
      <w:r w:rsidR="00287AD1" w:rsidRPr="007B4463">
        <w:rPr>
          <w:rFonts w:cs="Times New Roman"/>
          <w:szCs w:val="24"/>
          <w:lang w:val="ro-RO"/>
        </w:rPr>
        <w:t>,</w:t>
      </w:r>
      <w:r w:rsidR="00287AD1" w:rsidRPr="007B4463">
        <w:rPr>
          <w:rFonts w:cs="Times New Roman"/>
          <w:szCs w:val="24"/>
          <w:highlight w:val="yellow"/>
          <w:lang w:val="ro-RO"/>
        </w:rPr>
        <w:t xml:space="preserve"> </w:t>
      </w:r>
    </w:p>
    <w:p w14:paraId="30820437" w14:textId="77777777" w:rsidR="003D7042" w:rsidRPr="007B4463" w:rsidRDefault="003D7042" w:rsidP="00E24147">
      <w:pPr>
        <w:pStyle w:val="ListParagraph"/>
        <w:widowControl w:val="0"/>
        <w:ind w:left="720" w:hanging="294"/>
        <w:contextualSpacing/>
        <w:rPr>
          <w:rFonts w:cs="Times New Roman"/>
          <w:szCs w:val="24"/>
          <w:highlight w:val="yellow"/>
          <w:lang w:val="ro-RO"/>
        </w:rPr>
      </w:pPr>
    </w:p>
    <w:p w14:paraId="06E87352" w14:textId="0BA90119" w:rsidR="00662A73" w:rsidRPr="007B4463" w:rsidRDefault="00662A73" w:rsidP="00E73054">
      <w:pPr>
        <w:pStyle w:val="ListParagraph"/>
        <w:widowControl w:val="0"/>
        <w:ind w:left="720" w:hanging="294"/>
        <w:contextualSpacing/>
        <w:rPr>
          <w:rFonts w:cs="Times New Roman"/>
          <w:szCs w:val="24"/>
          <w:highlight w:val="yellow"/>
          <w:lang w:val="ro-RO"/>
        </w:rPr>
      </w:pPr>
      <w:r w:rsidRPr="007B4463">
        <w:rPr>
          <w:rFonts w:cs="Times New Roman"/>
          <w:szCs w:val="24"/>
          <w:lang w:val="ro-RO"/>
        </w:rPr>
        <w:t>b</w:t>
      </w:r>
      <w:r w:rsidR="00E73054" w:rsidRPr="007B4463">
        <w:rPr>
          <w:rFonts w:cs="Times New Roman"/>
          <w:szCs w:val="24"/>
          <w:lang w:val="ro-RO"/>
        </w:rPr>
        <w:t>)</w:t>
      </w:r>
      <w:r w:rsidR="00E73054" w:rsidRPr="007B4463">
        <w:rPr>
          <w:rFonts w:cs="Times New Roman"/>
          <w:szCs w:val="24"/>
          <w:lang w:val="ro-RO"/>
        </w:rPr>
        <w:tab/>
      </w:r>
      <w:r w:rsidR="00AE33A4" w:rsidRPr="007B4463">
        <w:rPr>
          <w:rFonts w:cs="Times New Roman"/>
          <w:szCs w:val="24"/>
          <w:lang w:val="ro-RO"/>
        </w:rPr>
        <w:t>implementarea unor m</w:t>
      </w:r>
      <w:r w:rsidR="00FC191B" w:rsidRPr="007B4463">
        <w:rPr>
          <w:rFonts w:cs="Times New Roman"/>
          <w:szCs w:val="24"/>
          <w:lang w:val="ro-RO"/>
        </w:rPr>
        <w:t>ă</w:t>
      </w:r>
      <w:r w:rsidR="00AE33A4" w:rsidRPr="007B4463">
        <w:rPr>
          <w:rFonts w:cs="Times New Roman"/>
          <w:szCs w:val="24"/>
          <w:lang w:val="ro-RO"/>
        </w:rPr>
        <w:t>suri de recuperare a pierderilor de energie termic</w:t>
      </w:r>
      <w:r w:rsidR="00FC191B" w:rsidRPr="007B4463">
        <w:rPr>
          <w:rFonts w:cs="Times New Roman"/>
          <w:szCs w:val="24"/>
          <w:lang w:val="ro-RO"/>
        </w:rPr>
        <w:t>ă</w:t>
      </w:r>
      <w:r w:rsidR="00AE33A4" w:rsidRPr="007B4463">
        <w:rPr>
          <w:rFonts w:cs="Times New Roman"/>
          <w:szCs w:val="24"/>
          <w:lang w:val="ro-RO"/>
        </w:rPr>
        <w:t xml:space="preserve"> din procesele tehnologice,</w:t>
      </w:r>
      <w:r w:rsidR="00287AD1" w:rsidRPr="007B4463">
        <w:rPr>
          <w:rFonts w:cs="Times New Roman"/>
          <w:szCs w:val="24"/>
          <w:highlight w:val="yellow"/>
          <w:lang w:val="ro-RO"/>
        </w:rPr>
        <w:t xml:space="preserve"> </w:t>
      </w:r>
    </w:p>
    <w:p w14:paraId="1E9CD341" w14:textId="77777777" w:rsidR="003D7042" w:rsidRPr="007B4463" w:rsidRDefault="003D7042" w:rsidP="00E24147">
      <w:pPr>
        <w:pStyle w:val="ListParagraph"/>
        <w:widowControl w:val="0"/>
        <w:ind w:left="720" w:hanging="294"/>
        <w:contextualSpacing/>
        <w:rPr>
          <w:rFonts w:cs="Times New Roman"/>
          <w:szCs w:val="24"/>
          <w:highlight w:val="yellow"/>
          <w:lang w:val="ro-RO"/>
        </w:rPr>
      </w:pPr>
    </w:p>
    <w:p w14:paraId="01611C84" w14:textId="77777777" w:rsidR="00662A73" w:rsidRPr="007B4463" w:rsidRDefault="00662A73" w:rsidP="00E73054">
      <w:pPr>
        <w:pStyle w:val="ListParagraph"/>
        <w:widowControl w:val="0"/>
        <w:ind w:left="720" w:hanging="294"/>
        <w:contextualSpacing/>
        <w:rPr>
          <w:rFonts w:cs="Times New Roman"/>
          <w:szCs w:val="24"/>
          <w:lang w:val="ro-RO"/>
        </w:rPr>
      </w:pPr>
      <w:r w:rsidRPr="007B4463">
        <w:rPr>
          <w:rFonts w:cs="Times New Roman"/>
          <w:szCs w:val="24"/>
          <w:lang w:val="ro-RO"/>
        </w:rPr>
        <w:t xml:space="preserve">c) </w:t>
      </w:r>
      <w:r w:rsidR="00E73054" w:rsidRPr="007B4463">
        <w:rPr>
          <w:rFonts w:cs="Times New Roman"/>
          <w:szCs w:val="24"/>
          <w:lang w:val="ro-RO"/>
        </w:rPr>
        <w:tab/>
      </w:r>
      <w:r w:rsidR="00287AD1" w:rsidRPr="007B4463">
        <w:rPr>
          <w:rFonts w:cs="Times New Roman"/>
          <w:szCs w:val="24"/>
          <w:lang w:val="ro-RO"/>
        </w:rPr>
        <w:t xml:space="preserve">sisteme de telegestiune, </w:t>
      </w:r>
    </w:p>
    <w:p w14:paraId="058F9467" w14:textId="77777777" w:rsidR="003D7042" w:rsidRPr="007B4463" w:rsidRDefault="003D7042" w:rsidP="00E24147">
      <w:pPr>
        <w:pStyle w:val="ListParagraph"/>
        <w:widowControl w:val="0"/>
        <w:ind w:left="720" w:hanging="294"/>
        <w:contextualSpacing/>
        <w:rPr>
          <w:rFonts w:cs="Times New Roman"/>
          <w:szCs w:val="24"/>
          <w:lang w:val="ro-RO"/>
        </w:rPr>
      </w:pPr>
    </w:p>
    <w:p w14:paraId="703CD97B" w14:textId="6C3B9158" w:rsidR="00662A73" w:rsidRPr="007B4463" w:rsidRDefault="00662A73" w:rsidP="00E73054">
      <w:pPr>
        <w:pStyle w:val="ListParagraph"/>
        <w:widowControl w:val="0"/>
        <w:ind w:left="720" w:hanging="294"/>
        <w:contextualSpacing/>
        <w:rPr>
          <w:rFonts w:cs="Times New Roman"/>
          <w:szCs w:val="24"/>
          <w:lang w:val="ro-RO"/>
        </w:rPr>
      </w:pPr>
      <w:r w:rsidRPr="007B4463">
        <w:rPr>
          <w:rFonts w:cs="Times New Roman"/>
          <w:szCs w:val="24"/>
          <w:lang w:val="ro-RO"/>
        </w:rPr>
        <w:t xml:space="preserve">d) </w:t>
      </w:r>
      <w:r w:rsidR="00E73054" w:rsidRPr="007B4463">
        <w:rPr>
          <w:rFonts w:cs="Times New Roman"/>
          <w:szCs w:val="24"/>
          <w:lang w:val="ro-RO"/>
        </w:rPr>
        <w:tab/>
      </w:r>
      <w:r w:rsidR="00287AD1" w:rsidRPr="007B4463">
        <w:rPr>
          <w:rFonts w:cs="Times New Roman"/>
          <w:szCs w:val="24"/>
          <w:lang w:val="ro-RO"/>
        </w:rPr>
        <w:t xml:space="preserve">sisteme privind identificarea vârfurilor de consum și eliberarea graduală </w:t>
      </w:r>
      <w:r w:rsidR="00BF6633" w:rsidRPr="007B4463">
        <w:rPr>
          <w:rFonts w:cs="Times New Roman"/>
          <w:szCs w:val="24"/>
          <w:lang w:val="ro-RO"/>
        </w:rPr>
        <w:t xml:space="preserve">a </w:t>
      </w:r>
      <w:r w:rsidR="00287AD1" w:rsidRPr="007B4463">
        <w:rPr>
          <w:rFonts w:cs="Times New Roman"/>
          <w:szCs w:val="24"/>
          <w:lang w:val="ro-RO"/>
        </w:rPr>
        <w:t>energie</w:t>
      </w:r>
      <w:r w:rsidR="00BF6633" w:rsidRPr="007B4463">
        <w:rPr>
          <w:rFonts w:cs="Times New Roman"/>
          <w:szCs w:val="24"/>
          <w:lang w:val="ro-RO"/>
        </w:rPr>
        <w:t>i</w:t>
      </w:r>
      <w:r w:rsidR="00287AD1" w:rsidRPr="007B4463">
        <w:rPr>
          <w:rFonts w:cs="Times New Roman"/>
          <w:szCs w:val="24"/>
          <w:lang w:val="ro-RO"/>
        </w:rPr>
        <w:t xml:space="preserve"> și planificarea </w:t>
      </w:r>
      <w:r w:rsidR="00BF6633" w:rsidRPr="007B4463">
        <w:rPr>
          <w:rFonts w:cs="Times New Roman"/>
          <w:szCs w:val="24"/>
          <w:lang w:val="ro-RO"/>
        </w:rPr>
        <w:t>acesteia</w:t>
      </w:r>
      <w:r w:rsidR="00AE33A4" w:rsidRPr="007B4463">
        <w:rPr>
          <w:rFonts w:cs="Times New Roman"/>
          <w:szCs w:val="24"/>
          <w:lang w:val="ro-RO"/>
        </w:rPr>
        <w:t>,</w:t>
      </w:r>
      <w:r w:rsidR="00AE33A4" w:rsidRPr="007B4463">
        <w:rPr>
          <w:rFonts w:cs="Times New Roman"/>
          <w:lang w:val="ro-RO"/>
        </w:rPr>
        <w:t xml:space="preserve"> </w:t>
      </w:r>
      <w:r w:rsidR="00AE33A4" w:rsidRPr="007B4463">
        <w:rPr>
          <w:rFonts w:cs="Times New Roman"/>
          <w:szCs w:val="24"/>
          <w:lang w:val="ro-RO"/>
        </w:rPr>
        <w:tab/>
      </w:r>
    </w:p>
    <w:p w14:paraId="69703382" w14:textId="77777777" w:rsidR="003D7042" w:rsidRPr="007B4463" w:rsidRDefault="003D7042" w:rsidP="00E24147">
      <w:pPr>
        <w:pStyle w:val="ListParagraph"/>
        <w:widowControl w:val="0"/>
        <w:ind w:left="720" w:hanging="294"/>
        <w:contextualSpacing/>
        <w:rPr>
          <w:rFonts w:cs="Times New Roman"/>
          <w:szCs w:val="24"/>
          <w:lang w:val="ro-RO"/>
        </w:rPr>
      </w:pPr>
    </w:p>
    <w:p w14:paraId="1074EB81" w14:textId="466315BD" w:rsidR="00515F89" w:rsidRPr="007B4463" w:rsidRDefault="005B29FB" w:rsidP="00E73054">
      <w:pPr>
        <w:pStyle w:val="ListParagraph"/>
        <w:widowControl w:val="0"/>
        <w:ind w:left="720" w:hanging="294"/>
        <w:contextualSpacing/>
        <w:rPr>
          <w:rFonts w:cs="Times New Roman"/>
          <w:szCs w:val="24"/>
          <w:lang w:val="ro-RO"/>
        </w:rPr>
      </w:pPr>
      <w:r w:rsidRPr="007B4463">
        <w:rPr>
          <w:rFonts w:cs="Times New Roman"/>
          <w:szCs w:val="24"/>
          <w:lang w:val="ro-RO"/>
        </w:rPr>
        <w:t>e</w:t>
      </w:r>
      <w:r w:rsidR="002F2D0C" w:rsidRPr="007B4463">
        <w:rPr>
          <w:rFonts w:cs="Times New Roman"/>
          <w:szCs w:val="24"/>
          <w:lang w:val="ro-RO"/>
        </w:rPr>
        <w:t>)</w:t>
      </w:r>
      <w:r w:rsidR="00E73054" w:rsidRPr="007B4463">
        <w:rPr>
          <w:rFonts w:cs="Times New Roman"/>
          <w:szCs w:val="24"/>
          <w:lang w:val="ro-RO"/>
        </w:rPr>
        <w:tab/>
      </w:r>
      <w:r w:rsidRPr="007B4463">
        <w:rPr>
          <w:rFonts w:cs="Times New Roman"/>
          <w:szCs w:val="24"/>
          <w:lang w:val="ro-RO"/>
        </w:rPr>
        <w:t>a</w:t>
      </w:r>
      <w:r w:rsidR="00287AD1" w:rsidRPr="007B4463">
        <w:rPr>
          <w:rFonts w:cs="Times New Roman"/>
          <w:szCs w:val="24"/>
          <w:lang w:val="ro-RO"/>
        </w:rPr>
        <w:t>chiziția de platforme digitale de centralizare a datelor de consum</w:t>
      </w:r>
      <w:r w:rsidR="00F74E4E" w:rsidRPr="007B4463">
        <w:rPr>
          <w:rFonts w:cs="Times New Roman"/>
          <w:szCs w:val="24"/>
          <w:lang w:val="ro-RO"/>
        </w:rPr>
        <w:t xml:space="preserve"> și </w:t>
      </w:r>
      <w:r w:rsidR="00287AD1" w:rsidRPr="007B4463">
        <w:rPr>
          <w:rFonts w:cs="Times New Roman"/>
          <w:szCs w:val="24"/>
          <w:lang w:val="ro-RO"/>
        </w:rPr>
        <w:t xml:space="preserve">monitorizarea indicatorilor </w:t>
      </w:r>
      <w:r w:rsidR="0002600E" w:rsidRPr="007B4463">
        <w:rPr>
          <w:rFonts w:cs="Times New Roman"/>
          <w:szCs w:val="24"/>
          <w:lang w:val="ro-RO"/>
        </w:rPr>
        <w:t xml:space="preserve">pe întreg ansamblul activității, </w:t>
      </w:r>
      <w:r w:rsidR="009D183E" w:rsidRPr="007B4463">
        <w:rPr>
          <w:rFonts w:cs="Times New Roman"/>
          <w:szCs w:val="24"/>
          <w:lang w:val="ro-RO"/>
        </w:rPr>
        <w:t xml:space="preserve">la nivelul operatorilor, </w:t>
      </w:r>
      <w:r w:rsidR="00287AD1" w:rsidRPr="007B4463">
        <w:rPr>
          <w:rFonts w:cs="Times New Roman"/>
          <w:szCs w:val="24"/>
          <w:lang w:val="ro-RO"/>
        </w:rPr>
        <w:t>digitalizare și transfer date la distanță</w:t>
      </w:r>
      <w:r w:rsidR="002F2D0C" w:rsidRPr="007B4463">
        <w:rPr>
          <w:rFonts w:cs="Times New Roman"/>
          <w:szCs w:val="24"/>
          <w:lang w:val="ro-RO"/>
        </w:rPr>
        <w:t>, diferite de EMS</w:t>
      </w:r>
      <w:r w:rsidR="009D183E" w:rsidRPr="007B4463">
        <w:rPr>
          <w:rFonts w:cs="Times New Roman"/>
          <w:szCs w:val="24"/>
          <w:lang w:val="ro-RO"/>
        </w:rPr>
        <w:t>,</w:t>
      </w:r>
    </w:p>
    <w:p w14:paraId="753880AD" w14:textId="77777777" w:rsidR="006324EC" w:rsidRPr="007B4463" w:rsidRDefault="006324EC" w:rsidP="00E73054">
      <w:pPr>
        <w:pStyle w:val="ListParagraph"/>
        <w:widowControl w:val="0"/>
        <w:ind w:left="720" w:hanging="294"/>
        <w:contextualSpacing/>
        <w:rPr>
          <w:rFonts w:cs="Times New Roman"/>
          <w:szCs w:val="24"/>
          <w:lang w:val="ro-RO"/>
        </w:rPr>
      </w:pPr>
    </w:p>
    <w:p w14:paraId="7A4A0089" w14:textId="7B43FB75" w:rsidR="006324EC" w:rsidRPr="000F2EF5" w:rsidRDefault="006324EC" w:rsidP="00E73054">
      <w:pPr>
        <w:pStyle w:val="ListParagraph"/>
        <w:widowControl w:val="0"/>
        <w:ind w:left="720" w:hanging="294"/>
        <w:contextualSpacing/>
        <w:rPr>
          <w:rFonts w:cs="Times New Roman"/>
          <w:szCs w:val="24"/>
          <w:lang w:val="ro-RO"/>
        </w:rPr>
      </w:pPr>
      <w:r w:rsidRPr="00E24147">
        <w:rPr>
          <w:rFonts w:cs="Times New Roman"/>
          <w:sz w:val="23"/>
          <w:szCs w:val="23"/>
          <w:lang w:val="ro-RO"/>
        </w:rPr>
        <w:t>f)</w:t>
      </w:r>
      <w:r w:rsidRPr="00E24147">
        <w:rPr>
          <w:rFonts w:cs="Times New Roman"/>
          <w:sz w:val="23"/>
          <w:szCs w:val="23"/>
          <w:lang w:val="ro-RO"/>
        </w:rPr>
        <w:tab/>
        <w:t>generarea de energie electrică și/sau termică, pentru autoconsum, în industrie, care respectă condițiile prevăzute în Anexa III la Orientările tehnice privind aplicarea principiului de „a nu aduce prejudicii semnificative”</w:t>
      </w:r>
      <w:r w:rsidRPr="000F2EF5">
        <w:rPr>
          <w:rFonts w:cs="Times New Roman"/>
          <w:sz w:val="23"/>
          <w:szCs w:val="23"/>
          <w:lang w:val="ro-RO"/>
        </w:rPr>
        <w:t>,</w:t>
      </w:r>
    </w:p>
    <w:p w14:paraId="707B6F34" w14:textId="77777777" w:rsidR="003D7042" w:rsidRPr="000F2EF5" w:rsidRDefault="003D7042" w:rsidP="00E24147">
      <w:pPr>
        <w:pStyle w:val="ListParagraph"/>
        <w:widowControl w:val="0"/>
        <w:ind w:left="720" w:hanging="294"/>
        <w:contextualSpacing/>
        <w:rPr>
          <w:rFonts w:cs="Times New Roman"/>
          <w:szCs w:val="24"/>
          <w:lang w:val="ro-RO"/>
        </w:rPr>
      </w:pPr>
    </w:p>
    <w:p w14:paraId="4A6618B3" w14:textId="6A0A6FBD" w:rsidR="002F2D0C" w:rsidRDefault="006324EC">
      <w:pPr>
        <w:pStyle w:val="ListParagraph"/>
        <w:widowControl w:val="0"/>
        <w:ind w:left="720" w:hanging="294"/>
        <w:contextualSpacing/>
        <w:rPr>
          <w:rFonts w:cs="Times New Roman"/>
          <w:szCs w:val="24"/>
          <w:lang w:val="ro-RO"/>
        </w:rPr>
      </w:pPr>
      <w:r w:rsidRPr="000F2EF5">
        <w:rPr>
          <w:rFonts w:cs="Times New Roman"/>
          <w:szCs w:val="24"/>
          <w:lang w:val="ro-RO"/>
        </w:rPr>
        <w:t>g</w:t>
      </w:r>
      <w:r w:rsidR="00E73054" w:rsidRPr="000F2EF5">
        <w:rPr>
          <w:rFonts w:cs="Times New Roman"/>
          <w:szCs w:val="24"/>
          <w:lang w:val="ro-RO"/>
        </w:rPr>
        <w:t>)</w:t>
      </w:r>
      <w:r w:rsidR="00E73054" w:rsidRPr="000F2EF5">
        <w:rPr>
          <w:rFonts w:cs="Times New Roman"/>
          <w:szCs w:val="24"/>
          <w:lang w:val="ro-RO"/>
        </w:rPr>
        <w:tab/>
      </w:r>
      <w:r w:rsidR="009D183E" w:rsidRPr="000F2EF5">
        <w:rPr>
          <w:rFonts w:cs="Times New Roman"/>
          <w:szCs w:val="24"/>
          <w:lang w:val="ro-RO"/>
        </w:rPr>
        <w:t>alte</w:t>
      </w:r>
      <w:r w:rsidR="002F2D0C" w:rsidRPr="000F2EF5">
        <w:rPr>
          <w:rFonts w:cs="Times New Roman"/>
          <w:szCs w:val="24"/>
          <w:lang w:val="ro-RO"/>
        </w:rPr>
        <w:t xml:space="preserve"> pachet</w:t>
      </w:r>
      <w:r w:rsidR="009D183E" w:rsidRPr="000F2EF5">
        <w:rPr>
          <w:rFonts w:cs="Times New Roman"/>
          <w:szCs w:val="24"/>
          <w:lang w:val="ro-RO"/>
        </w:rPr>
        <w:t>e de mă</w:t>
      </w:r>
      <w:r w:rsidR="008074C7" w:rsidRPr="000F2EF5">
        <w:rPr>
          <w:rFonts w:cs="Times New Roman"/>
          <w:szCs w:val="24"/>
          <w:lang w:val="ro-RO"/>
        </w:rPr>
        <w:t>suri de îmbunatăț</w:t>
      </w:r>
      <w:r w:rsidR="002F2D0C" w:rsidRPr="000F2EF5">
        <w:rPr>
          <w:rFonts w:cs="Times New Roman"/>
          <w:szCs w:val="24"/>
          <w:lang w:val="ro-RO"/>
        </w:rPr>
        <w:t>ire</w:t>
      </w:r>
      <w:r w:rsidR="002F2D0C" w:rsidRPr="007B4463">
        <w:rPr>
          <w:rFonts w:cs="Times New Roman"/>
          <w:szCs w:val="24"/>
          <w:lang w:val="ro-RO"/>
        </w:rPr>
        <w:t xml:space="preserve"> a </w:t>
      </w:r>
      <w:r w:rsidR="00C052FD" w:rsidRPr="007B4463">
        <w:rPr>
          <w:rFonts w:cs="Times New Roman"/>
          <w:szCs w:val="24"/>
          <w:lang w:val="ro-RO"/>
        </w:rPr>
        <w:t xml:space="preserve">eficienței </w:t>
      </w:r>
      <w:r w:rsidR="002F2D0C" w:rsidRPr="007B4463">
        <w:rPr>
          <w:rFonts w:cs="Times New Roman"/>
          <w:szCs w:val="24"/>
          <w:lang w:val="ro-RO"/>
        </w:rPr>
        <w:t>energetice</w:t>
      </w:r>
      <w:r w:rsidR="001A7857" w:rsidRPr="007B4463">
        <w:rPr>
          <w:rFonts w:cs="Times New Roman"/>
          <w:szCs w:val="24"/>
          <w:lang w:val="ro-RO"/>
        </w:rPr>
        <w:t xml:space="preserve"> prin investiții în echipamente eficiente</w:t>
      </w:r>
      <w:r w:rsidR="00F74E4E" w:rsidRPr="007B4463">
        <w:rPr>
          <w:rFonts w:cs="Times New Roman"/>
          <w:szCs w:val="24"/>
          <w:lang w:val="ro-RO"/>
        </w:rPr>
        <w:t xml:space="preserve"> energetic</w:t>
      </w:r>
      <w:r w:rsidR="001A7857" w:rsidRPr="007B4463">
        <w:rPr>
          <w:rFonts w:cs="Times New Roman"/>
          <w:szCs w:val="24"/>
          <w:lang w:val="ro-RO"/>
        </w:rPr>
        <w:t>,</w:t>
      </w:r>
      <w:r w:rsidR="002F2D0C" w:rsidRPr="007B4463">
        <w:rPr>
          <w:rFonts w:cs="Times New Roman"/>
          <w:szCs w:val="24"/>
          <w:lang w:val="ro-RO"/>
        </w:rPr>
        <w:t xml:space="preserve"> l</w:t>
      </w:r>
      <w:r w:rsidR="009D183E" w:rsidRPr="007B4463">
        <w:rPr>
          <w:rFonts w:cs="Times New Roman"/>
          <w:szCs w:val="24"/>
          <w:lang w:val="ro-RO"/>
        </w:rPr>
        <w:t>a nivelul operatorului economic cu impact major în reducerea consumului de energie, a emisiilor GES și a intensității energetice</w:t>
      </w:r>
      <w:r w:rsidR="001A7857" w:rsidRPr="007B4463">
        <w:rPr>
          <w:rFonts w:cs="Times New Roman"/>
          <w:szCs w:val="24"/>
          <w:lang w:val="ro-RO"/>
        </w:rPr>
        <w:t>, încadrate în segmentul eficienței energetice în industrie</w:t>
      </w:r>
      <w:r w:rsidR="00B37E0D" w:rsidRPr="007B4463">
        <w:rPr>
          <w:rFonts w:cs="Times New Roman"/>
          <w:szCs w:val="24"/>
          <w:lang w:val="ro-RO"/>
        </w:rPr>
        <w:t xml:space="preserve">, cu respectarea principiului de „a nu aduce prejudicii semnificative” </w:t>
      </w:r>
      <w:r w:rsidR="00F74E4E" w:rsidRPr="007B4463">
        <w:rPr>
          <w:rFonts w:cs="Times New Roman"/>
          <w:szCs w:val="24"/>
          <w:lang w:val="ro-RO"/>
        </w:rPr>
        <w:t xml:space="preserve">– DNSH </w:t>
      </w:r>
      <w:r w:rsidR="00B37E0D" w:rsidRPr="007B4463">
        <w:rPr>
          <w:rFonts w:cs="Times New Roman"/>
          <w:szCs w:val="24"/>
          <w:lang w:val="ro-RO"/>
        </w:rPr>
        <w:t>(2021/C58/01)</w:t>
      </w:r>
      <w:r w:rsidR="00AD1A68" w:rsidRPr="007B4463">
        <w:rPr>
          <w:rFonts w:cs="Times New Roman"/>
          <w:szCs w:val="24"/>
          <w:lang w:val="ro-RO"/>
        </w:rPr>
        <w:t>, excluzând activitățile legate de combustibili fosili.</w:t>
      </w:r>
    </w:p>
    <w:p w14:paraId="3C61A076" w14:textId="77777777" w:rsidR="007B4463" w:rsidRPr="007B4463" w:rsidRDefault="007B4463" w:rsidP="00E24147">
      <w:pPr>
        <w:pStyle w:val="ListParagraph"/>
        <w:widowControl w:val="0"/>
        <w:ind w:left="720" w:hanging="294"/>
        <w:contextualSpacing/>
        <w:rPr>
          <w:rFonts w:cs="Times New Roman"/>
          <w:szCs w:val="24"/>
          <w:lang w:val="ro-RO"/>
        </w:rPr>
      </w:pPr>
    </w:p>
    <w:p w14:paraId="49CE59C7" w14:textId="77777777" w:rsidR="00825BB8" w:rsidRPr="007B4463" w:rsidRDefault="00825BB8" w:rsidP="00C579AC">
      <w:pPr>
        <w:pStyle w:val="ListParagraph"/>
        <w:widowControl w:val="0"/>
        <w:ind w:left="720"/>
        <w:contextualSpacing/>
        <w:rPr>
          <w:rFonts w:cs="Times New Roman"/>
          <w:szCs w:val="24"/>
          <w:lang w:val="ro-RO"/>
        </w:rPr>
      </w:pPr>
    </w:p>
    <w:tbl>
      <w:tblPr>
        <w:tblStyle w:val="TableGrid"/>
        <w:tblW w:w="0" w:type="auto"/>
        <w:tblInd w:w="-5" w:type="dxa"/>
        <w:tblCellMar>
          <w:top w:w="510" w:type="dxa"/>
          <w:left w:w="510" w:type="dxa"/>
          <w:bottom w:w="510" w:type="dxa"/>
          <w:right w:w="510" w:type="dxa"/>
        </w:tblCellMar>
        <w:tblLook w:val="04A0" w:firstRow="1" w:lastRow="0" w:firstColumn="1" w:lastColumn="0" w:noHBand="0" w:noVBand="1"/>
      </w:tblPr>
      <w:tblGrid>
        <w:gridCol w:w="9067"/>
      </w:tblGrid>
      <w:tr w:rsidR="00C052FD" w:rsidRPr="007B4463" w14:paraId="3FE9B2B5" w14:textId="77777777" w:rsidTr="00E24147">
        <w:tc>
          <w:tcPr>
            <w:tcW w:w="9067" w:type="dxa"/>
          </w:tcPr>
          <w:p w14:paraId="39A9F51D" w14:textId="77777777" w:rsidR="00C052FD" w:rsidRPr="00E24147" w:rsidRDefault="00C052FD" w:rsidP="00056D53">
            <w:pPr>
              <w:spacing w:after="240" w:line="240" w:lineRule="auto"/>
              <w:jc w:val="left"/>
              <w:rPr>
                <w:rFonts w:eastAsia="Geneva" w:cs="Times New Roman"/>
                <w:b/>
                <w:color w:val="FF0000"/>
                <w:sz w:val="28"/>
                <w:szCs w:val="28"/>
                <w:lang w:val="ro-RO"/>
              </w:rPr>
            </w:pPr>
            <w:r w:rsidRPr="00E24147">
              <w:rPr>
                <w:rFonts w:eastAsia="Geneva" w:cs="Times New Roman"/>
                <w:b/>
                <w:color w:val="FF0000"/>
                <w:sz w:val="28"/>
                <w:szCs w:val="28"/>
                <w:lang w:val="ro-RO"/>
              </w:rPr>
              <w:t>Atenție!</w:t>
            </w:r>
          </w:p>
          <w:p w14:paraId="58368DC5" w14:textId="2B389236" w:rsidR="00C052FD" w:rsidRPr="007B4463" w:rsidRDefault="00C052FD" w:rsidP="00E24147">
            <w:pPr>
              <w:widowControl w:val="0"/>
              <w:rPr>
                <w:rFonts w:eastAsiaTheme="minorEastAsia" w:cs="Times New Roman"/>
                <w:szCs w:val="24"/>
                <w:lang w:val="ro-RO"/>
              </w:rPr>
            </w:pPr>
            <w:r w:rsidRPr="007B4463">
              <w:rPr>
                <w:rFonts w:eastAsiaTheme="minorEastAsia" w:cs="Times New Roman"/>
                <w:szCs w:val="24"/>
                <w:lang w:val="ro-RO"/>
              </w:rPr>
              <w:t>Sistemele</w:t>
            </w:r>
            <w:r w:rsidRPr="007B4463">
              <w:rPr>
                <w:rFonts w:eastAsia="Geneva" w:cs="Times New Roman"/>
                <w:color w:val="000000"/>
                <w:szCs w:val="24"/>
                <w:lang w:val="ro-RO"/>
              </w:rPr>
              <w:t xml:space="preserve"> de producere a energiei din surse regenerabile nu sunt eligibile pentru finanțare prin prezenta măsură.</w:t>
            </w:r>
          </w:p>
        </w:tc>
      </w:tr>
    </w:tbl>
    <w:p w14:paraId="03799210" w14:textId="46C4689A" w:rsidR="00C052FD" w:rsidRDefault="00C052FD" w:rsidP="00C052FD">
      <w:pPr>
        <w:widowControl w:val="0"/>
        <w:spacing w:after="160" w:line="259" w:lineRule="auto"/>
        <w:contextualSpacing/>
        <w:rPr>
          <w:rFonts w:eastAsiaTheme="minorEastAsia" w:cs="Times New Roman"/>
          <w:szCs w:val="24"/>
          <w:lang w:val="ro-RO"/>
        </w:rPr>
      </w:pPr>
    </w:p>
    <w:p w14:paraId="77EDC165" w14:textId="77777777" w:rsidR="007B4463" w:rsidRPr="007B4463" w:rsidRDefault="007B4463" w:rsidP="00C052FD">
      <w:pPr>
        <w:widowControl w:val="0"/>
        <w:spacing w:after="160" w:line="259" w:lineRule="auto"/>
        <w:contextualSpacing/>
        <w:rPr>
          <w:rFonts w:eastAsiaTheme="minorEastAsia" w:cs="Times New Roman"/>
          <w:szCs w:val="24"/>
          <w:lang w:val="ro-RO"/>
        </w:rPr>
      </w:pPr>
    </w:p>
    <w:p w14:paraId="00466D5D" w14:textId="2D6D900F" w:rsidR="00E73054" w:rsidRPr="007B4463" w:rsidRDefault="00E73054" w:rsidP="00E24147">
      <w:pPr>
        <w:pStyle w:val="ListParagraph"/>
        <w:widowControl w:val="0"/>
        <w:ind w:left="720"/>
        <w:rPr>
          <w:rFonts w:eastAsia="Geneva" w:cs="Times New Roman"/>
          <w:color w:val="000000"/>
          <w:szCs w:val="24"/>
          <w:lang w:val="ro-RO"/>
        </w:rPr>
      </w:pPr>
    </w:p>
    <w:tbl>
      <w:tblPr>
        <w:tblStyle w:val="TableGrid"/>
        <w:tblW w:w="0" w:type="auto"/>
        <w:tblInd w:w="-5" w:type="dxa"/>
        <w:shd w:val="clear" w:color="auto" w:fill="D9D9D9" w:themeFill="background1" w:themeFillShade="D9"/>
        <w:tblCellMar>
          <w:top w:w="510" w:type="dxa"/>
          <w:left w:w="510" w:type="dxa"/>
          <w:bottom w:w="510" w:type="dxa"/>
          <w:right w:w="510" w:type="dxa"/>
        </w:tblCellMar>
        <w:tblLook w:val="04A0" w:firstRow="1" w:lastRow="0" w:firstColumn="1" w:lastColumn="0" w:noHBand="0" w:noVBand="1"/>
      </w:tblPr>
      <w:tblGrid>
        <w:gridCol w:w="9067"/>
      </w:tblGrid>
      <w:tr w:rsidR="00E73054" w:rsidRPr="007B4463" w14:paraId="3C6E1263" w14:textId="77777777" w:rsidTr="00E24147">
        <w:trPr>
          <w:trHeight w:val="301"/>
        </w:trPr>
        <w:tc>
          <w:tcPr>
            <w:tcW w:w="9067" w:type="dxa"/>
            <w:shd w:val="clear" w:color="auto" w:fill="D9D9D9" w:themeFill="background1" w:themeFillShade="D9"/>
          </w:tcPr>
          <w:p w14:paraId="28DE45EE" w14:textId="77777777" w:rsidR="00E73054" w:rsidRPr="00E24147" w:rsidRDefault="00E73054" w:rsidP="00056D53">
            <w:pPr>
              <w:spacing w:after="240" w:line="240" w:lineRule="auto"/>
              <w:jc w:val="left"/>
              <w:rPr>
                <w:rFonts w:eastAsia="Geneva" w:cs="Times New Roman"/>
                <w:b/>
                <w:color w:val="1F4E79" w:themeColor="accent1" w:themeShade="80"/>
                <w:sz w:val="28"/>
                <w:szCs w:val="28"/>
                <w:lang w:val="ro-RO"/>
              </w:rPr>
            </w:pPr>
            <w:r w:rsidRPr="00E24147">
              <w:rPr>
                <w:rFonts w:eastAsia="Geneva" w:cs="Times New Roman"/>
                <w:b/>
                <w:color w:val="1F4E79" w:themeColor="accent1" w:themeShade="80"/>
                <w:sz w:val="28"/>
                <w:szCs w:val="28"/>
                <w:lang w:val="ro-RO"/>
              </w:rPr>
              <w:lastRenderedPageBreak/>
              <w:t xml:space="preserve">Valoarea maximă a ajutorului de stat </w:t>
            </w:r>
          </w:p>
          <w:p w14:paraId="722D7754" w14:textId="032E45EE" w:rsidR="00B32E70" w:rsidRPr="000F2EF5" w:rsidRDefault="00E73054" w:rsidP="00056D53">
            <w:pPr>
              <w:spacing w:after="240" w:line="240" w:lineRule="auto"/>
              <w:jc w:val="left"/>
              <w:rPr>
                <w:rFonts w:eastAsia="Geneva" w:cs="Times New Roman"/>
                <w:color w:val="000000"/>
                <w:szCs w:val="24"/>
                <w:lang w:val="ro-RO"/>
              </w:rPr>
            </w:pPr>
            <w:r w:rsidRPr="00E24147">
              <w:rPr>
                <w:rFonts w:eastAsia="Geneva" w:cs="Times New Roman"/>
                <w:color w:val="000000"/>
                <w:szCs w:val="24"/>
                <w:lang w:val="ro-RO"/>
              </w:rPr>
              <w:t xml:space="preserve">Valoarea maximă a ajutorului de stat care poate fi acordat prin prezenta măsură, în baza art. 38 </w:t>
            </w:r>
            <w:r w:rsidR="00AC50B1" w:rsidRPr="00E24147">
              <w:rPr>
                <w:rFonts w:eastAsia="Geneva" w:cs="Times New Roman"/>
                <w:color w:val="000000"/>
                <w:szCs w:val="24"/>
                <w:lang w:val="ro-RO"/>
              </w:rPr>
              <w:t>–</w:t>
            </w:r>
            <w:r w:rsidRPr="00E24147">
              <w:rPr>
                <w:rFonts w:eastAsia="Geneva" w:cs="Times New Roman"/>
                <w:color w:val="000000"/>
                <w:szCs w:val="24"/>
                <w:lang w:val="ro-RO"/>
              </w:rPr>
              <w:t xml:space="preserve"> Ajutoarele pentru investiții în favoarea măsurilor de eficiență energetică, din Regulamentul (UE) nr. 651/2014 de declarare a anumitor categorii de ajutoare compatibile cu piața internă în aplicarea articolelor 107 și 108 din Tratat, este de </w:t>
            </w:r>
            <w:r w:rsidRPr="000F2EF5">
              <w:rPr>
                <w:rFonts w:eastAsia="Geneva" w:cs="Times New Roman"/>
                <w:b/>
                <w:bCs/>
                <w:color w:val="000000"/>
                <w:szCs w:val="24"/>
                <w:lang w:val="ro-RO"/>
              </w:rPr>
              <w:t>până la</w:t>
            </w:r>
            <w:r w:rsidRPr="00E24147">
              <w:rPr>
                <w:rFonts w:eastAsia="Geneva" w:cs="Times New Roman"/>
                <w:b/>
                <w:bCs/>
                <w:color w:val="000000"/>
                <w:szCs w:val="24"/>
                <w:lang w:val="ro-RO"/>
              </w:rPr>
              <w:t xml:space="preserve"> 1.200.000 EUR pentru </w:t>
            </w:r>
            <w:r w:rsidR="00D22543" w:rsidRPr="000F2EF5">
              <w:rPr>
                <w:rFonts w:eastAsia="Geneva" w:cs="Times New Roman"/>
                <w:b/>
                <w:bCs/>
                <w:color w:val="000000"/>
                <w:szCs w:val="24"/>
                <w:lang w:val="ro-RO"/>
              </w:rPr>
              <w:t>un proiect</w:t>
            </w:r>
            <w:r w:rsidRPr="00E24147">
              <w:rPr>
                <w:rFonts w:eastAsia="Geneva" w:cs="Times New Roman"/>
                <w:color w:val="000000"/>
                <w:szCs w:val="24"/>
                <w:lang w:val="ro-RO"/>
              </w:rPr>
              <w:t xml:space="preserve">, reprezentând </w:t>
            </w:r>
            <w:r w:rsidRPr="00E24147">
              <w:rPr>
                <w:rFonts w:eastAsia="Geneva" w:cs="Times New Roman"/>
                <w:b/>
                <w:bCs/>
                <w:color w:val="000000"/>
                <w:szCs w:val="24"/>
                <w:lang w:val="ro-RO"/>
              </w:rPr>
              <w:t>maxim 60% din costurile eligibile</w:t>
            </w:r>
            <w:r w:rsidR="003D7042" w:rsidRPr="000F2EF5">
              <w:rPr>
                <w:rFonts w:eastAsia="Geneva" w:cs="Times New Roman"/>
                <w:b/>
                <w:bCs/>
                <w:color w:val="000000"/>
                <w:szCs w:val="24"/>
                <w:lang w:val="ro-RO"/>
              </w:rPr>
              <w:t>,</w:t>
            </w:r>
            <w:r w:rsidRPr="00E24147">
              <w:rPr>
                <w:rFonts w:eastAsia="Geneva" w:cs="Times New Roman"/>
                <w:color w:val="000000"/>
                <w:szCs w:val="24"/>
                <w:lang w:val="ro-RO"/>
              </w:rPr>
              <w:t xml:space="preserve"> </w:t>
            </w:r>
            <w:r w:rsidR="00F74E4E" w:rsidRPr="000F2EF5">
              <w:rPr>
                <w:rFonts w:eastAsia="Geneva" w:cs="Times New Roman"/>
                <w:color w:val="000000"/>
                <w:szCs w:val="24"/>
                <w:lang w:val="ro-RO"/>
              </w:rPr>
              <w:t xml:space="preserve">conform grilei de </w:t>
            </w:r>
            <w:r w:rsidR="00A51AA4" w:rsidRPr="000F2EF5">
              <w:rPr>
                <w:rFonts w:eastAsia="Geneva" w:cs="Times New Roman"/>
                <w:color w:val="000000"/>
                <w:szCs w:val="24"/>
                <w:lang w:val="ro-RO"/>
              </w:rPr>
              <w:t>calcul</w:t>
            </w:r>
            <w:r w:rsidR="00F74E4E" w:rsidRPr="000F2EF5">
              <w:rPr>
                <w:rFonts w:eastAsia="Geneva" w:cs="Times New Roman"/>
                <w:color w:val="000000"/>
                <w:szCs w:val="24"/>
                <w:lang w:val="ro-RO"/>
              </w:rPr>
              <w:t xml:space="preserve"> </w:t>
            </w:r>
            <w:r w:rsidRPr="00E24147">
              <w:rPr>
                <w:rFonts w:eastAsia="Geneva" w:cs="Times New Roman"/>
                <w:color w:val="000000"/>
                <w:szCs w:val="24"/>
                <w:lang w:val="ro-RO"/>
              </w:rPr>
              <w:t xml:space="preserve">conform </w:t>
            </w:r>
            <w:r w:rsidRPr="00E24147">
              <w:rPr>
                <w:rFonts w:eastAsia="Geneva" w:cs="Times New Roman"/>
                <w:b/>
                <w:bCs/>
                <w:color w:val="000000"/>
                <w:szCs w:val="24"/>
                <w:lang w:val="ro-RO"/>
              </w:rPr>
              <w:t>punctului 1.7.</w:t>
            </w:r>
            <w:r w:rsidRPr="00E24147">
              <w:rPr>
                <w:rFonts w:eastAsia="Geneva" w:cs="Times New Roman"/>
                <w:color w:val="000000"/>
                <w:szCs w:val="24"/>
                <w:lang w:val="ro-RO"/>
              </w:rPr>
              <w:t xml:space="preserve"> </w:t>
            </w:r>
          </w:p>
          <w:p w14:paraId="5547BEC3" w14:textId="78BC8E94" w:rsidR="00E73054" w:rsidRPr="007B4463" w:rsidRDefault="00E73054" w:rsidP="00056D53">
            <w:pPr>
              <w:spacing w:after="240" w:line="240" w:lineRule="auto"/>
              <w:jc w:val="left"/>
              <w:rPr>
                <w:rFonts w:eastAsia="Geneva" w:cs="Times New Roman"/>
                <w:color w:val="000000"/>
                <w:szCs w:val="24"/>
                <w:lang w:val="ro-RO"/>
              </w:rPr>
            </w:pPr>
            <w:r w:rsidRPr="00E24147">
              <w:rPr>
                <w:rFonts w:eastAsia="Geneva" w:cs="Times New Roman"/>
                <w:color w:val="000000"/>
                <w:szCs w:val="24"/>
                <w:lang w:val="ro-RO"/>
              </w:rPr>
              <w:t xml:space="preserve">Finanțarea este eligibilă la nivelul </w:t>
            </w:r>
            <w:r w:rsidR="00483534" w:rsidRPr="00E24147">
              <w:rPr>
                <w:rFonts w:eastAsia="Geneva" w:cs="Times New Roman"/>
                <w:color w:val="000000"/>
                <w:szCs w:val="24"/>
                <w:lang w:val="ro-RO"/>
              </w:rPr>
              <w:t xml:space="preserve">unuia sau mai multor </w:t>
            </w:r>
            <w:r w:rsidR="00B32E70" w:rsidRPr="00E24147">
              <w:rPr>
                <w:rFonts w:eastAsia="Geneva" w:cs="Times New Roman"/>
                <w:color w:val="000000"/>
                <w:szCs w:val="24"/>
                <w:lang w:val="ro-RO"/>
              </w:rPr>
              <w:t>punct</w:t>
            </w:r>
            <w:r w:rsidR="00483534" w:rsidRPr="00E24147">
              <w:rPr>
                <w:rFonts w:eastAsia="Geneva" w:cs="Times New Roman"/>
                <w:color w:val="000000"/>
                <w:szCs w:val="24"/>
                <w:lang w:val="ro-RO"/>
              </w:rPr>
              <w:t>e</w:t>
            </w:r>
            <w:r w:rsidR="00B32E70" w:rsidRPr="00E24147">
              <w:rPr>
                <w:rFonts w:eastAsia="Geneva" w:cs="Times New Roman"/>
                <w:color w:val="000000"/>
                <w:szCs w:val="24"/>
                <w:lang w:val="ro-RO"/>
              </w:rPr>
              <w:t xml:space="preserve"> de lucru</w:t>
            </w:r>
            <w:r w:rsidR="00B32E70" w:rsidRPr="000F2EF5">
              <w:rPr>
                <w:rFonts w:eastAsia="Geneva" w:cs="Times New Roman"/>
                <w:color w:val="000000"/>
                <w:szCs w:val="24"/>
                <w:lang w:val="ro-RO"/>
              </w:rPr>
              <w:t xml:space="preserve"> al</w:t>
            </w:r>
            <w:r w:rsidR="00483534" w:rsidRPr="00E24147">
              <w:rPr>
                <w:rFonts w:eastAsia="Geneva" w:cs="Times New Roman"/>
                <w:color w:val="000000"/>
                <w:szCs w:val="24"/>
                <w:lang w:val="ro-RO"/>
              </w:rPr>
              <w:t>e</w:t>
            </w:r>
            <w:r w:rsidR="00B32E70" w:rsidRPr="000F2EF5">
              <w:rPr>
                <w:rFonts w:eastAsia="Geneva" w:cs="Times New Roman"/>
                <w:color w:val="000000"/>
                <w:szCs w:val="24"/>
                <w:lang w:val="ro-RO"/>
              </w:rPr>
              <w:t xml:space="preserve"> </w:t>
            </w:r>
            <w:r w:rsidRPr="00E24147">
              <w:rPr>
                <w:rFonts w:eastAsia="Geneva" w:cs="Times New Roman"/>
                <w:color w:val="000000"/>
                <w:szCs w:val="24"/>
                <w:lang w:val="ro-RO"/>
              </w:rPr>
              <w:t>unei intreprinderi.</w:t>
            </w:r>
          </w:p>
        </w:tc>
      </w:tr>
    </w:tbl>
    <w:p w14:paraId="5C1EA206" w14:textId="77777777" w:rsidR="00E73054" w:rsidRPr="007B4463" w:rsidRDefault="00E73054" w:rsidP="00C579AC">
      <w:pPr>
        <w:widowControl w:val="0"/>
        <w:contextualSpacing/>
        <w:rPr>
          <w:rFonts w:cs="Times New Roman"/>
          <w:szCs w:val="24"/>
          <w:lang w:val="ro-RO"/>
        </w:rPr>
      </w:pPr>
    </w:p>
    <w:p w14:paraId="7F6A0309" w14:textId="14E1B67D" w:rsidR="000C7DA4" w:rsidRPr="00E24147" w:rsidRDefault="00AD09B2" w:rsidP="00E24147">
      <w:pPr>
        <w:pStyle w:val="Heading3"/>
        <w:rPr>
          <w:rFonts w:cs="Times New Roman"/>
          <w:lang w:val="ro-RO"/>
        </w:rPr>
      </w:pPr>
      <w:bookmarkStart w:id="110" w:name="_Toc116995935"/>
      <w:r w:rsidRPr="00E24147">
        <w:rPr>
          <w:rFonts w:cs="Times New Roman"/>
          <w:lang w:val="ro-RO"/>
        </w:rPr>
        <w:t xml:space="preserve">1.3.2. </w:t>
      </w:r>
      <w:r w:rsidR="000C7DA4" w:rsidRPr="00E24147">
        <w:rPr>
          <w:rFonts w:cs="Times New Roman"/>
          <w:lang w:val="ro-RO"/>
        </w:rPr>
        <w:t xml:space="preserve">Cheltuieli </w:t>
      </w:r>
      <w:r w:rsidR="006324EC" w:rsidRPr="00E24147">
        <w:rPr>
          <w:rFonts w:cs="Times New Roman"/>
          <w:lang w:val="ro-RO"/>
        </w:rPr>
        <w:t>e</w:t>
      </w:r>
      <w:r w:rsidR="00483534" w:rsidRPr="00E24147">
        <w:rPr>
          <w:rFonts w:cs="Times New Roman"/>
          <w:lang w:val="ro-RO"/>
        </w:rPr>
        <w:t>ligible</w:t>
      </w:r>
      <w:bookmarkEnd w:id="110"/>
    </w:p>
    <w:p w14:paraId="1C15A2AC" w14:textId="77777777" w:rsidR="009A199C" w:rsidRPr="007B4463" w:rsidRDefault="008F10C4" w:rsidP="00C579AC">
      <w:pPr>
        <w:widowControl w:val="0"/>
        <w:spacing w:after="0" w:line="240" w:lineRule="auto"/>
        <w:rPr>
          <w:rFonts w:eastAsiaTheme="minorEastAsia" w:cs="Times New Roman"/>
          <w:lang w:val="ro-RO"/>
        </w:rPr>
      </w:pPr>
      <w:r w:rsidRPr="007B4463">
        <w:rPr>
          <w:rFonts w:eastAsiaTheme="minorEastAsia" w:cs="Times New Roman"/>
          <w:b/>
          <w:lang w:val="ro-RO"/>
        </w:rPr>
        <w:t xml:space="preserve">Active </w:t>
      </w:r>
      <w:r w:rsidR="000C7DA4" w:rsidRPr="007B4463">
        <w:rPr>
          <w:rFonts w:eastAsiaTheme="minorEastAsia" w:cs="Times New Roman"/>
          <w:b/>
          <w:lang w:val="ro-RO"/>
        </w:rPr>
        <w:t xml:space="preserve">ce pot fi luate în considerare la stabilirea costurilor eligibile </w:t>
      </w:r>
      <w:r w:rsidR="00AD09B2" w:rsidRPr="007B4463">
        <w:rPr>
          <w:rFonts w:eastAsiaTheme="minorEastAsia" w:cs="Times New Roman"/>
          <w:b/>
          <w:lang w:val="ro-RO"/>
        </w:rPr>
        <w:t>finanţabile</w:t>
      </w:r>
      <w:r w:rsidR="00AD09B2" w:rsidRPr="007B4463">
        <w:rPr>
          <w:rFonts w:eastAsiaTheme="minorEastAsia" w:cs="Times New Roman"/>
          <w:lang w:val="ro-RO"/>
        </w:rPr>
        <w:t xml:space="preserve"> </w:t>
      </w:r>
    </w:p>
    <w:p w14:paraId="050E5FE1" w14:textId="77777777" w:rsidR="009A199C" w:rsidRPr="007B4463" w:rsidRDefault="009A199C" w:rsidP="00C579AC">
      <w:pPr>
        <w:spacing w:after="0" w:line="240" w:lineRule="auto"/>
        <w:rPr>
          <w:rFonts w:cs="Times New Roman"/>
          <w:bCs/>
          <w:szCs w:val="24"/>
          <w:lang w:val="ro-RO"/>
        </w:rPr>
      </w:pPr>
    </w:p>
    <w:p w14:paraId="1380E17B" w14:textId="439913E1" w:rsidR="004F778B" w:rsidRPr="007B4463" w:rsidRDefault="004F778B" w:rsidP="00E24147">
      <w:pPr>
        <w:autoSpaceDE w:val="0"/>
        <w:autoSpaceDN w:val="0"/>
        <w:adjustRightInd w:val="0"/>
        <w:spacing w:after="27" w:line="240" w:lineRule="auto"/>
        <w:ind w:left="426" w:hanging="426"/>
        <w:rPr>
          <w:rFonts w:cs="Times New Roman"/>
          <w:color w:val="000000"/>
          <w:sz w:val="23"/>
          <w:szCs w:val="23"/>
          <w:lang w:val="ro-RO"/>
        </w:rPr>
      </w:pPr>
      <w:r w:rsidRPr="007B4463">
        <w:rPr>
          <w:rFonts w:cs="Times New Roman"/>
          <w:color w:val="000000"/>
          <w:sz w:val="23"/>
          <w:szCs w:val="23"/>
          <w:lang w:val="ro-RO"/>
        </w:rPr>
        <w:t xml:space="preserve">- </w:t>
      </w:r>
      <w:r w:rsidR="00B32E70" w:rsidRPr="007B4463">
        <w:rPr>
          <w:rFonts w:cs="Times New Roman"/>
          <w:color w:val="000000"/>
          <w:sz w:val="23"/>
          <w:szCs w:val="23"/>
          <w:lang w:val="ro-RO"/>
        </w:rPr>
        <w:tab/>
      </w:r>
      <w:r w:rsidRPr="00E24147">
        <w:rPr>
          <w:rFonts w:cs="Times New Roman"/>
          <w:b/>
          <w:bCs/>
          <w:color w:val="000000"/>
          <w:sz w:val="23"/>
          <w:szCs w:val="23"/>
          <w:lang w:val="ro-RO"/>
        </w:rPr>
        <w:t>Instalaţii/echipamente specifice pentru întreprinderi din industrie</w:t>
      </w:r>
      <w:r w:rsidRPr="007B4463">
        <w:rPr>
          <w:rFonts w:cs="Times New Roman"/>
          <w:color w:val="000000"/>
          <w:sz w:val="23"/>
          <w:szCs w:val="23"/>
          <w:lang w:val="ro-RO"/>
        </w:rPr>
        <w:t xml:space="preserve">, în scopul obţinerii </w:t>
      </w:r>
      <w:r w:rsidR="0018295C" w:rsidRPr="007B4463">
        <w:rPr>
          <w:rFonts w:cs="Times New Roman"/>
          <w:color w:val="000000"/>
          <w:sz w:val="23"/>
          <w:szCs w:val="23"/>
          <w:lang w:val="ro-RO"/>
        </w:rPr>
        <w:t xml:space="preserve">de </w:t>
      </w:r>
      <w:r w:rsidRPr="007B4463">
        <w:rPr>
          <w:rFonts w:cs="Times New Roman"/>
          <w:color w:val="000000"/>
          <w:sz w:val="23"/>
          <w:szCs w:val="23"/>
          <w:lang w:val="ro-RO"/>
        </w:rPr>
        <w:t>economii de energie</w:t>
      </w:r>
      <w:r w:rsidR="00CE3ED6" w:rsidRPr="007B4463">
        <w:rPr>
          <w:rFonts w:cs="Times New Roman"/>
          <w:color w:val="000000"/>
          <w:sz w:val="23"/>
          <w:szCs w:val="23"/>
          <w:lang w:val="ro-RO"/>
        </w:rPr>
        <w:t xml:space="preserve"> primară</w:t>
      </w:r>
      <w:r w:rsidRPr="007B4463">
        <w:rPr>
          <w:rFonts w:cs="Times New Roman"/>
          <w:color w:val="000000"/>
          <w:sz w:val="23"/>
          <w:szCs w:val="23"/>
          <w:lang w:val="ro-RO"/>
        </w:rPr>
        <w:t xml:space="preserve">, pe baza </w:t>
      </w:r>
      <w:r w:rsidR="00AE33A4" w:rsidRPr="007B4463">
        <w:rPr>
          <w:rFonts w:cs="Times New Roman"/>
          <w:color w:val="000000"/>
          <w:sz w:val="23"/>
          <w:szCs w:val="23"/>
          <w:lang w:val="ro-RO"/>
        </w:rPr>
        <w:t xml:space="preserve">auditului și </w:t>
      </w:r>
      <w:r w:rsidRPr="007B4463">
        <w:rPr>
          <w:rFonts w:cs="Times New Roman"/>
          <w:color w:val="000000"/>
          <w:sz w:val="23"/>
          <w:szCs w:val="23"/>
          <w:lang w:val="ro-RO"/>
        </w:rPr>
        <w:t>bilanţului energetic (de exemplu</w:t>
      </w:r>
      <w:r w:rsidR="00764528" w:rsidRPr="007B4463">
        <w:rPr>
          <w:rFonts w:cs="Times New Roman"/>
          <w:color w:val="000000"/>
          <w:sz w:val="23"/>
          <w:szCs w:val="23"/>
          <w:lang w:val="ro-RO"/>
        </w:rPr>
        <w:t>:</w:t>
      </w:r>
      <w:r w:rsidRPr="007B4463">
        <w:rPr>
          <w:rFonts w:cs="Times New Roman"/>
          <w:color w:val="000000"/>
          <w:sz w:val="23"/>
          <w:szCs w:val="23"/>
          <w:lang w:val="ro-RO"/>
        </w:rPr>
        <w:t xml:space="preserve"> </w:t>
      </w:r>
      <w:r w:rsidR="000F1FD2" w:rsidRPr="007B4463">
        <w:rPr>
          <w:rFonts w:cs="Times New Roman"/>
          <w:color w:val="000000"/>
          <w:sz w:val="23"/>
          <w:szCs w:val="23"/>
          <w:lang w:val="ro-RO"/>
        </w:rPr>
        <w:t xml:space="preserve">motoare, transformatoare, </w:t>
      </w:r>
      <w:r w:rsidRPr="007B4463">
        <w:rPr>
          <w:rFonts w:cs="Times New Roman"/>
          <w:color w:val="000000"/>
          <w:sz w:val="23"/>
          <w:szCs w:val="23"/>
          <w:lang w:val="ro-RO"/>
        </w:rPr>
        <w:t xml:space="preserve">compresoare de aer, pompe, instalaţii/echipamente/sisteme de ventilaţie, sisteme de încălzire/răcire, boilere, arzătoare, </w:t>
      </w:r>
      <w:r w:rsidRPr="000F2EF5">
        <w:rPr>
          <w:rFonts w:cs="Times New Roman"/>
          <w:color w:val="000000"/>
          <w:sz w:val="23"/>
          <w:szCs w:val="23"/>
          <w:lang w:val="ro-RO"/>
        </w:rPr>
        <w:t xml:space="preserve">schimbătoare de cǎldură, </w:t>
      </w:r>
      <w:r w:rsidR="002C5E3D" w:rsidRPr="000F2EF5">
        <w:rPr>
          <w:rFonts w:cs="Times New Roman"/>
          <w:color w:val="000000"/>
          <w:sz w:val="23"/>
          <w:szCs w:val="23"/>
          <w:lang w:val="ro-RO"/>
        </w:rPr>
        <w:t>pompe de căldură</w:t>
      </w:r>
      <w:r w:rsidR="00F972A5" w:rsidRPr="00E24147">
        <w:rPr>
          <w:rFonts w:cs="Times New Roman"/>
          <w:color w:val="000000"/>
          <w:sz w:val="23"/>
          <w:szCs w:val="23"/>
          <w:lang w:val="ro-RO"/>
        </w:rPr>
        <w:t xml:space="preserve"> (</w:t>
      </w:r>
      <w:r w:rsidR="00F972A5" w:rsidRPr="00E24147">
        <w:rPr>
          <w:rFonts w:cs="Times New Roman"/>
          <w:i/>
          <w:iCs/>
          <w:color w:val="000000"/>
          <w:sz w:val="23"/>
          <w:szCs w:val="23"/>
          <w:lang w:val="ro-RO"/>
        </w:rPr>
        <w:t>tbd</w:t>
      </w:r>
      <w:r w:rsidR="00F972A5" w:rsidRPr="00E24147">
        <w:rPr>
          <w:rFonts w:cs="Times New Roman"/>
          <w:color w:val="000000"/>
          <w:sz w:val="23"/>
          <w:szCs w:val="23"/>
          <w:lang w:val="ro-RO"/>
        </w:rPr>
        <w:t>)</w:t>
      </w:r>
      <w:r w:rsidR="002C5E3D" w:rsidRPr="000F2EF5">
        <w:rPr>
          <w:rFonts w:cs="Times New Roman"/>
          <w:color w:val="000000"/>
          <w:sz w:val="23"/>
          <w:szCs w:val="23"/>
          <w:lang w:val="ro-RO"/>
        </w:rPr>
        <w:t xml:space="preserve">, </w:t>
      </w:r>
      <w:r w:rsidRPr="000F2EF5">
        <w:rPr>
          <w:rFonts w:cs="Times New Roman"/>
          <w:color w:val="000000"/>
          <w:sz w:val="23"/>
          <w:szCs w:val="23"/>
          <w:lang w:val="ro-RO"/>
        </w:rPr>
        <w:t>convertoare de frecvenţă,</w:t>
      </w:r>
      <w:r w:rsidR="009D183E" w:rsidRPr="000F2EF5">
        <w:rPr>
          <w:rFonts w:cs="Times New Roman"/>
          <w:color w:val="000000"/>
          <w:sz w:val="23"/>
          <w:szCs w:val="23"/>
          <w:lang w:val="ro-RO"/>
        </w:rPr>
        <w:t xml:space="preserve"> baterii de condensatoare,</w:t>
      </w:r>
      <w:r w:rsidRPr="000F2EF5">
        <w:rPr>
          <w:rFonts w:cs="Times New Roman"/>
          <w:color w:val="000000"/>
          <w:sz w:val="23"/>
          <w:szCs w:val="23"/>
          <w:lang w:val="ro-RO"/>
        </w:rPr>
        <w:t xml:space="preserve"> s</w:t>
      </w:r>
      <w:r w:rsidRPr="007B4463">
        <w:rPr>
          <w:rFonts w:cs="Times New Roman"/>
          <w:color w:val="000000"/>
          <w:sz w:val="23"/>
          <w:szCs w:val="23"/>
          <w:lang w:val="ro-RO"/>
        </w:rPr>
        <w:t xml:space="preserve">isteme integrate de management al consumului de energie şi altele); </w:t>
      </w:r>
    </w:p>
    <w:p w14:paraId="5256DBA3" w14:textId="77777777" w:rsidR="00595242" w:rsidRPr="007B4463" w:rsidRDefault="00595242" w:rsidP="00E24147">
      <w:pPr>
        <w:autoSpaceDE w:val="0"/>
        <w:autoSpaceDN w:val="0"/>
        <w:adjustRightInd w:val="0"/>
        <w:spacing w:after="0" w:line="240" w:lineRule="auto"/>
        <w:ind w:left="426" w:hanging="426"/>
        <w:rPr>
          <w:rFonts w:cs="Times New Roman"/>
          <w:color w:val="000000"/>
          <w:sz w:val="23"/>
          <w:szCs w:val="23"/>
          <w:lang w:val="ro-RO"/>
        </w:rPr>
      </w:pPr>
    </w:p>
    <w:p w14:paraId="6934DFA4" w14:textId="73A81596" w:rsidR="004F778B" w:rsidRPr="007B4463" w:rsidRDefault="004F778B" w:rsidP="00E24147">
      <w:pPr>
        <w:autoSpaceDE w:val="0"/>
        <w:autoSpaceDN w:val="0"/>
        <w:adjustRightInd w:val="0"/>
        <w:spacing w:after="0" w:line="240" w:lineRule="auto"/>
        <w:ind w:left="426" w:hanging="426"/>
        <w:rPr>
          <w:rFonts w:cs="Times New Roman"/>
          <w:sz w:val="23"/>
          <w:szCs w:val="23"/>
          <w:lang w:val="ro-RO"/>
        </w:rPr>
      </w:pPr>
      <w:r w:rsidRPr="007B4463">
        <w:rPr>
          <w:rFonts w:cs="Times New Roman"/>
          <w:sz w:val="23"/>
          <w:szCs w:val="23"/>
          <w:lang w:val="ro-RO"/>
        </w:rPr>
        <w:t xml:space="preserve">- </w:t>
      </w:r>
      <w:r w:rsidR="00B32E70" w:rsidRPr="007B4463">
        <w:rPr>
          <w:rFonts w:cs="Times New Roman"/>
          <w:sz w:val="23"/>
          <w:szCs w:val="23"/>
          <w:lang w:val="ro-RO"/>
        </w:rPr>
        <w:tab/>
      </w:r>
      <w:r w:rsidRPr="00E24147">
        <w:rPr>
          <w:rFonts w:cs="Times New Roman"/>
          <w:b/>
          <w:bCs/>
          <w:sz w:val="23"/>
          <w:szCs w:val="23"/>
          <w:lang w:val="ro-RO"/>
        </w:rPr>
        <w:t>Construcţii aferente procesului industrial</w:t>
      </w:r>
      <w:r w:rsidRPr="007B4463">
        <w:rPr>
          <w:rFonts w:cs="Times New Roman"/>
          <w:sz w:val="23"/>
          <w:szCs w:val="23"/>
          <w:lang w:val="ro-RO"/>
        </w:rPr>
        <w:t xml:space="preserve"> care face obiectul proiectului de eficienţă energetică (dar numai</w:t>
      </w:r>
      <w:r w:rsidR="00483534" w:rsidRPr="007B4463">
        <w:rPr>
          <w:rFonts w:cs="Times New Roman"/>
          <w:sz w:val="23"/>
          <w:szCs w:val="23"/>
          <w:lang w:val="ro-RO"/>
        </w:rPr>
        <w:t xml:space="preserve"> în scopul funcționării corecte a </w:t>
      </w:r>
      <w:r w:rsidRPr="007B4463">
        <w:rPr>
          <w:rFonts w:cs="Times New Roman"/>
          <w:sz w:val="23"/>
          <w:szCs w:val="23"/>
          <w:lang w:val="ro-RO"/>
        </w:rPr>
        <w:t>echipamentelor</w:t>
      </w:r>
      <w:r w:rsidR="009A29BF" w:rsidRPr="007B4463">
        <w:rPr>
          <w:rFonts w:cs="Times New Roman"/>
          <w:sz w:val="23"/>
          <w:szCs w:val="23"/>
          <w:lang w:val="ro-RO"/>
        </w:rPr>
        <w:t>/instalațiilor</w:t>
      </w:r>
      <w:r w:rsidRPr="007B4463">
        <w:rPr>
          <w:rFonts w:cs="Times New Roman"/>
          <w:sz w:val="23"/>
          <w:szCs w:val="23"/>
          <w:lang w:val="ro-RO"/>
        </w:rPr>
        <w:t xml:space="preserve">). </w:t>
      </w:r>
    </w:p>
    <w:p w14:paraId="2C749835" w14:textId="77777777" w:rsidR="0051435B" w:rsidRPr="007B4463" w:rsidRDefault="0051435B" w:rsidP="00C579AC">
      <w:pPr>
        <w:autoSpaceDE w:val="0"/>
        <w:autoSpaceDN w:val="0"/>
        <w:adjustRightInd w:val="0"/>
        <w:spacing w:after="0" w:line="240" w:lineRule="auto"/>
        <w:rPr>
          <w:rFonts w:cs="Times New Roman"/>
          <w:sz w:val="23"/>
          <w:szCs w:val="23"/>
          <w:lang w:val="ro-RO"/>
        </w:rPr>
      </w:pPr>
    </w:p>
    <w:p w14:paraId="0FFFE5E0" w14:textId="77777777" w:rsidR="000A6B93" w:rsidRPr="007B4463" w:rsidRDefault="000A6B93" w:rsidP="00C579AC">
      <w:pPr>
        <w:autoSpaceDE w:val="0"/>
        <w:autoSpaceDN w:val="0"/>
        <w:adjustRightInd w:val="0"/>
        <w:spacing w:after="0" w:line="240" w:lineRule="auto"/>
        <w:rPr>
          <w:rFonts w:cs="Times New Roman"/>
          <w:sz w:val="23"/>
          <w:szCs w:val="23"/>
          <w:lang w:val="ro-RO"/>
        </w:rPr>
      </w:pPr>
    </w:p>
    <w:p w14:paraId="672273D3" w14:textId="12510871" w:rsidR="008F10C4" w:rsidRPr="00E24147" w:rsidRDefault="008F10C4" w:rsidP="00E24147">
      <w:pPr>
        <w:pStyle w:val="Heading3"/>
        <w:rPr>
          <w:rFonts w:cs="Times New Roman"/>
          <w:lang w:val="ro-RO"/>
        </w:rPr>
      </w:pPr>
      <w:bookmarkStart w:id="111" w:name="_Toc116995936"/>
      <w:r w:rsidRPr="00E24147">
        <w:rPr>
          <w:rFonts w:cs="Times New Roman"/>
          <w:lang w:val="ro-RO"/>
        </w:rPr>
        <w:t>1.3.3.</w:t>
      </w:r>
      <w:r w:rsidRPr="007B4463">
        <w:rPr>
          <w:rFonts w:cs="Times New Roman"/>
          <w:lang w:val="ro-RO"/>
        </w:rPr>
        <w:t xml:space="preserve"> </w:t>
      </w:r>
      <w:r w:rsidRPr="00E24147">
        <w:rPr>
          <w:rFonts w:cs="Times New Roman"/>
          <w:lang w:val="ro-RO"/>
        </w:rPr>
        <w:t xml:space="preserve">Pentru a se asigura conformitatea măsurii cu Orientările tehnice privind aplicarea principiului de „a nu </w:t>
      </w:r>
      <w:r w:rsidR="00C5318F" w:rsidRPr="00E24147">
        <w:rPr>
          <w:rFonts w:cs="Times New Roman"/>
          <w:lang w:val="ro-RO"/>
        </w:rPr>
        <w:t>a</w:t>
      </w:r>
      <w:r w:rsidR="00AC50B1" w:rsidRPr="00E24147">
        <w:rPr>
          <w:rFonts w:cs="Times New Roman"/>
          <w:lang w:val="ro-RO"/>
        </w:rPr>
        <w:t>duce</w:t>
      </w:r>
      <w:r w:rsidRPr="00E24147">
        <w:rPr>
          <w:rFonts w:cs="Times New Roman"/>
          <w:lang w:val="ro-RO"/>
        </w:rPr>
        <w:t xml:space="preserve"> prejudicii semnificative” (2021/C58/01), cereri</w:t>
      </w:r>
      <w:r w:rsidR="00C43903" w:rsidRPr="00E24147">
        <w:rPr>
          <w:rFonts w:cs="Times New Roman"/>
          <w:lang w:val="ro-RO"/>
        </w:rPr>
        <w:t>le</w:t>
      </w:r>
      <w:r w:rsidRPr="00E24147">
        <w:rPr>
          <w:rFonts w:cs="Times New Roman"/>
          <w:lang w:val="ro-RO"/>
        </w:rPr>
        <w:t xml:space="preserve"> de proiecte vor exclude următoarea listă de activități:</w:t>
      </w:r>
      <w:bookmarkEnd w:id="111"/>
    </w:p>
    <w:p w14:paraId="2FC2615C" w14:textId="0819277A" w:rsidR="008F10C4" w:rsidRPr="007B4463" w:rsidRDefault="008F10C4" w:rsidP="00E24147">
      <w:pPr>
        <w:autoSpaceDE w:val="0"/>
        <w:autoSpaceDN w:val="0"/>
        <w:adjustRightInd w:val="0"/>
        <w:spacing w:after="0" w:line="240" w:lineRule="auto"/>
        <w:ind w:left="567" w:hanging="567"/>
        <w:rPr>
          <w:rFonts w:cs="Times New Roman"/>
          <w:sz w:val="23"/>
          <w:szCs w:val="23"/>
          <w:lang w:val="ro-RO"/>
        </w:rPr>
      </w:pPr>
      <w:r w:rsidRPr="007B4463">
        <w:rPr>
          <w:rFonts w:cs="Times New Roman"/>
          <w:sz w:val="23"/>
          <w:szCs w:val="23"/>
          <w:lang w:val="ro-RO"/>
        </w:rPr>
        <w:t xml:space="preserve">(i) </w:t>
      </w:r>
      <w:r w:rsidR="00B32E70" w:rsidRPr="007B4463">
        <w:rPr>
          <w:rFonts w:cs="Times New Roman"/>
          <w:sz w:val="23"/>
          <w:szCs w:val="23"/>
          <w:lang w:val="ro-RO"/>
        </w:rPr>
        <w:tab/>
      </w:r>
      <w:r w:rsidRPr="007B4463">
        <w:rPr>
          <w:rFonts w:cs="Times New Roman"/>
          <w:sz w:val="23"/>
          <w:szCs w:val="23"/>
          <w:lang w:val="ro-RO"/>
        </w:rPr>
        <w:t xml:space="preserve">activitățile legate de </w:t>
      </w:r>
      <w:r w:rsidRPr="000F2EF5">
        <w:rPr>
          <w:rFonts w:cs="Times New Roman"/>
          <w:sz w:val="23"/>
          <w:szCs w:val="23"/>
          <w:lang w:val="ro-RO"/>
        </w:rPr>
        <w:t>combustibili fosili, inclusiv utilizarea în aval</w:t>
      </w:r>
      <w:r w:rsidRPr="000F2EF5">
        <w:rPr>
          <w:rStyle w:val="FootnoteReference"/>
          <w:rFonts w:cs="Times New Roman"/>
          <w:sz w:val="23"/>
          <w:szCs w:val="23"/>
          <w:lang w:val="ro-RO"/>
        </w:rPr>
        <w:footnoteReference w:id="2"/>
      </w:r>
      <w:r w:rsidR="00C855C9" w:rsidRPr="000F2EF5">
        <w:rPr>
          <w:rFonts w:cs="Times New Roman"/>
          <w:sz w:val="23"/>
          <w:szCs w:val="23"/>
          <w:lang w:val="ro-RO"/>
        </w:rPr>
        <w:t xml:space="preserve"> (cu excepția proiectelor care au ca obiect generarea de energie electrică și/sau termică, precum și a infrastructurii conexe de transport și distribuție pe gaze naturale, care respect</w:t>
      </w:r>
      <w:r w:rsidR="00764528" w:rsidRPr="000F2EF5">
        <w:rPr>
          <w:rFonts w:cs="Times New Roman"/>
          <w:sz w:val="23"/>
          <w:szCs w:val="23"/>
          <w:lang w:val="ro-RO"/>
        </w:rPr>
        <w:t>ă</w:t>
      </w:r>
      <w:r w:rsidR="00C855C9" w:rsidRPr="000F2EF5">
        <w:rPr>
          <w:rFonts w:cs="Times New Roman"/>
          <w:sz w:val="23"/>
          <w:szCs w:val="23"/>
          <w:lang w:val="ro-RO"/>
        </w:rPr>
        <w:t xml:space="preserve"> condițiile prevăzute în </w:t>
      </w:r>
      <w:r w:rsidR="009E1378" w:rsidRPr="000F2EF5">
        <w:rPr>
          <w:rFonts w:cs="Times New Roman"/>
          <w:sz w:val="23"/>
          <w:szCs w:val="23"/>
          <w:lang w:val="ro-RO"/>
        </w:rPr>
        <w:t xml:space="preserve">Anexa </w:t>
      </w:r>
      <w:r w:rsidR="00C855C9" w:rsidRPr="000F2EF5">
        <w:rPr>
          <w:rFonts w:cs="Times New Roman"/>
          <w:sz w:val="23"/>
          <w:szCs w:val="23"/>
          <w:lang w:val="ro-RO"/>
        </w:rPr>
        <w:t>III la Orientările tehnice privind aplicarea principiului de „a nu aduce prejudicii semnificative</w:t>
      </w:r>
      <w:r w:rsidR="00764528" w:rsidRPr="000F2EF5">
        <w:rPr>
          <w:rFonts w:cs="Times New Roman"/>
          <w:sz w:val="23"/>
          <w:szCs w:val="23"/>
          <w:lang w:val="ro-RO"/>
        </w:rPr>
        <w:t>”</w:t>
      </w:r>
      <w:r w:rsidR="00F972A5" w:rsidRPr="00E24147">
        <w:rPr>
          <w:rFonts w:cs="Times New Roman"/>
          <w:sz w:val="23"/>
          <w:szCs w:val="23"/>
          <w:lang w:val="ro-RO"/>
        </w:rPr>
        <w:t xml:space="preserve"> (</w:t>
      </w:r>
      <w:r w:rsidR="00F972A5" w:rsidRPr="00E24147">
        <w:rPr>
          <w:rFonts w:cs="Times New Roman"/>
          <w:i/>
          <w:iCs/>
          <w:sz w:val="23"/>
          <w:szCs w:val="23"/>
          <w:lang w:val="ro-RO"/>
        </w:rPr>
        <w:t>tbd</w:t>
      </w:r>
      <w:r w:rsidR="00F972A5" w:rsidRPr="00E24147">
        <w:rPr>
          <w:rFonts w:cs="Times New Roman"/>
          <w:sz w:val="23"/>
          <w:szCs w:val="23"/>
          <w:lang w:val="ro-RO"/>
        </w:rPr>
        <w:t>)</w:t>
      </w:r>
      <w:r w:rsidR="00C855C9" w:rsidRPr="000F2EF5">
        <w:rPr>
          <w:rFonts w:cs="Times New Roman"/>
          <w:sz w:val="23"/>
          <w:szCs w:val="23"/>
          <w:lang w:val="ro-RO"/>
        </w:rPr>
        <w:t>),</w:t>
      </w:r>
    </w:p>
    <w:p w14:paraId="478D6362" w14:textId="77777777" w:rsidR="008F10C4" w:rsidRPr="007B4463" w:rsidRDefault="008F10C4" w:rsidP="00E24147">
      <w:pPr>
        <w:autoSpaceDE w:val="0"/>
        <w:autoSpaceDN w:val="0"/>
        <w:adjustRightInd w:val="0"/>
        <w:spacing w:after="0" w:line="240" w:lineRule="auto"/>
        <w:ind w:left="567" w:hanging="567"/>
        <w:rPr>
          <w:rFonts w:cs="Times New Roman"/>
          <w:sz w:val="23"/>
          <w:szCs w:val="23"/>
          <w:lang w:val="ro-RO"/>
        </w:rPr>
      </w:pPr>
      <w:r w:rsidRPr="007B4463">
        <w:rPr>
          <w:rFonts w:cs="Times New Roman"/>
          <w:sz w:val="23"/>
          <w:szCs w:val="23"/>
          <w:lang w:val="ro-RO"/>
        </w:rPr>
        <w:lastRenderedPageBreak/>
        <w:t xml:space="preserve">(ii) </w:t>
      </w:r>
      <w:r w:rsidR="00B32E70" w:rsidRPr="007B4463">
        <w:rPr>
          <w:rFonts w:cs="Times New Roman"/>
          <w:sz w:val="23"/>
          <w:szCs w:val="23"/>
          <w:lang w:val="ro-RO"/>
        </w:rPr>
        <w:tab/>
      </w:r>
      <w:r w:rsidRPr="007B4463">
        <w:rPr>
          <w:rFonts w:cs="Times New Roman"/>
          <w:sz w:val="23"/>
          <w:szCs w:val="23"/>
          <w:lang w:val="ro-RO"/>
        </w:rPr>
        <w:t>activitățile din cadrul sistemului UE de comercializare a certificatelor de emisii (ETS) cu emisii preconizate de gaze cu efect de seră care nu sunt mai mici decât valorile de referință relevante</w:t>
      </w:r>
      <w:r w:rsidRPr="007B4463">
        <w:rPr>
          <w:rStyle w:val="FootnoteReference"/>
          <w:rFonts w:cs="Times New Roman"/>
          <w:sz w:val="23"/>
          <w:szCs w:val="23"/>
          <w:lang w:val="ro-RO"/>
        </w:rPr>
        <w:footnoteReference w:id="3"/>
      </w:r>
      <w:r w:rsidR="00C855C9" w:rsidRPr="007B4463">
        <w:rPr>
          <w:rFonts w:cs="Times New Roman"/>
          <w:sz w:val="23"/>
          <w:szCs w:val="23"/>
          <w:lang w:val="ro-RO"/>
        </w:rPr>
        <w:t>,</w:t>
      </w:r>
    </w:p>
    <w:p w14:paraId="162A84B7" w14:textId="77777777" w:rsidR="00B32E70" w:rsidRPr="007B4463" w:rsidRDefault="00B32E70" w:rsidP="00E24147">
      <w:pPr>
        <w:autoSpaceDE w:val="0"/>
        <w:autoSpaceDN w:val="0"/>
        <w:adjustRightInd w:val="0"/>
        <w:spacing w:after="0" w:line="240" w:lineRule="auto"/>
        <w:ind w:left="567" w:hanging="567"/>
        <w:rPr>
          <w:rFonts w:cs="Times New Roman"/>
          <w:sz w:val="23"/>
          <w:szCs w:val="23"/>
          <w:lang w:val="ro-RO"/>
        </w:rPr>
      </w:pPr>
    </w:p>
    <w:p w14:paraId="78321959" w14:textId="480C25BF" w:rsidR="008F10C4" w:rsidRPr="007B4463" w:rsidRDefault="008F10C4" w:rsidP="00E24147">
      <w:pPr>
        <w:autoSpaceDE w:val="0"/>
        <w:autoSpaceDN w:val="0"/>
        <w:adjustRightInd w:val="0"/>
        <w:spacing w:after="0" w:line="240" w:lineRule="auto"/>
        <w:ind w:left="567" w:hanging="567"/>
        <w:rPr>
          <w:rFonts w:cs="Times New Roman"/>
          <w:sz w:val="23"/>
          <w:szCs w:val="23"/>
          <w:lang w:val="ro-RO"/>
        </w:rPr>
      </w:pPr>
      <w:r w:rsidRPr="007B4463">
        <w:rPr>
          <w:rFonts w:cs="Times New Roman"/>
          <w:sz w:val="23"/>
          <w:szCs w:val="23"/>
          <w:lang w:val="ro-RO"/>
        </w:rPr>
        <w:t>(iii</w:t>
      </w:r>
      <w:r w:rsidR="00B32E70" w:rsidRPr="007B4463">
        <w:rPr>
          <w:rFonts w:cs="Times New Roman"/>
          <w:sz w:val="23"/>
          <w:szCs w:val="23"/>
          <w:lang w:val="ro-RO"/>
        </w:rPr>
        <w:t>)</w:t>
      </w:r>
      <w:r w:rsidR="00B32E70" w:rsidRPr="007B4463">
        <w:rPr>
          <w:rFonts w:cs="Times New Roman"/>
          <w:sz w:val="23"/>
          <w:szCs w:val="23"/>
          <w:lang w:val="ro-RO"/>
        </w:rPr>
        <w:tab/>
      </w:r>
      <w:r w:rsidRPr="007B4463">
        <w:rPr>
          <w:rFonts w:cs="Times New Roman"/>
          <w:sz w:val="23"/>
          <w:szCs w:val="23"/>
          <w:lang w:val="ro-RO"/>
        </w:rPr>
        <w:t>activitățile legate de depozite de deșeuri, incineratoare</w:t>
      </w:r>
      <w:r w:rsidRPr="007B4463">
        <w:rPr>
          <w:rStyle w:val="FootnoteReference"/>
          <w:rFonts w:cs="Times New Roman"/>
          <w:sz w:val="23"/>
          <w:szCs w:val="23"/>
          <w:lang w:val="ro-RO"/>
        </w:rPr>
        <w:footnoteReference w:id="4"/>
      </w:r>
      <w:r w:rsidRPr="007B4463">
        <w:rPr>
          <w:rFonts w:cs="Times New Roman"/>
          <w:sz w:val="23"/>
          <w:szCs w:val="23"/>
          <w:lang w:val="ro-RO"/>
        </w:rPr>
        <w:t xml:space="preserve"> și instalații de tratare</w:t>
      </w:r>
      <w:r w:rsidR="00FC191B" w:rsidRPr="007B4463">
        <w:rPr>
          <w:rFonts w:cs="Times New Roman"/>
          <w:sz w:val="23"/>
          <w:szCs w:val="23"/>
          <w:lang w:val="ro-RO"/>
        </w:rPr>
        <w:t xml:space="preserve"> </w:t>
      </w:r>
      <w:r w:rsidRPr="007B4463">
        <w:rPr>
          <w:rFonts w:cs="Times New Roman"/>
          <w:sz w:val="23"/>
          <w:szCs w:val="23"/>
          <w:lang w:val="ro-RO"/>
        </w:rPr>
        <w:t>mecano­biologică a deșeurilor</w:t>
      </w:r>
      <w:r w:rsidRPr="007B4463">
        <w:rPr>
          <w:rStyle w:val="FootnoteReference"/>
          <w:rFonts w:cs="Times New Roman"/>
          <w:sz w:val="23"/>
          <w:szCs w:val="23"/>
          <w:lang w:val="ro-RO"/>
        </w:rPr>
        <w:footnoteReference w:id="5"/>
      </w:r>
      <w:r w:rsidR="00C855C9" w:rsidRPr="007B4463">
        <w:rPr>
          <w:rFonts w:cs="Times New Roman"/>
          <w:sz w:val="23"/>
          <w:szCs w:val="23"/>
          <w:lang w:val="ro-RO"/>
        </w:rPr>
        <w:t>,</w:t>
      </w:r>
    </w:p>
    <w:p w14:paraId="3503665E" w14:textId="77777777" w:rsidR="00B32E70" w:rsidRPr="007B4463" w:rsidRDefault="00B32E70" w:rsidP="00E24147">
      <w:pPr>
        <w:autoSpaceDE w:val="0"/>
        <w:autoSpaceDN w:val="0"/>
        <w:adjustRightInd w:val="0"/>
        <w:spacing w:after="0" w:line="240" w:lineRule="auto"/>
        <w:ind w:left="567" w:hanging="567"/>
        <w:rPr>
          <w:rFonts w:cs="Times New Roman"/>
          <w:sz w:val="23"/>
          <w:szCs w:val="23"/>
          <w:lang w:val="ro-RO"/>
        </w:rPr>
      </w:pPr>
    </w:p>
    <w:p w14:paraId="5E7AE183" w14:textId="77777777" w:rsidR="008F10C4" w:rsidRPr="007B4463" w:rsidRDefault="008F10C4" w:rsidP="00B32E70">
      <w:pPr>
        <w:autoSpaceDE w:val="0"/>
        <w:autoSpaceDN w:val="0"/>
        <w:adjustRightInd w:val="0"/>
        <w:spacing w:after="0" w:line="240" w:lineRule="auto"/>
        <w:ind w:left="567" w:hanging="567"/>
        <w:rPr>
          <w:rFonts w:cs="Times New Roman"/>
          <w:sz w:val="23"/>
          <w:szCs w:val="23"/>
          <w:lang w:val="ro-RO"/>
        </w:rPr>
      </w:pPr>
      <w:r w:rsidRPr="007B4463">
        <w:rPr>
          <w:rFonts w:cs="Times New Roman"/>
          <w:sz w:val="23"/>
          <w:szCs w:val="23"/>
          <w:lang w:val="ro-RO"/>
        </w:rPr>
        <w:t xml:space="preserve">(iv) </w:t>
      </w:r>
      <w:r w:rsidR="00B32E70" w:rsidRPr="007B4463">
        <w:rPr>
          <w:rFonts w:cs="Times New Roman"/>
          <w:sz w:val="23"/>
          <w:szCs w:val="23"/>
          <w:lang w:val="ro-RO"/>
        </w:rPr>
        <w:tab/>
      </w:r>
      <w:r w:rsidRPr="007B4463">
        <w:rPr>
          <w:rFonts w:cs="Times New Roman"/>
          <w:sz w:val="23"/>
          <w:szCs w:val="23"/>
          <w:lang w:val="ro-RO"/>
        </w:rPr>
        <w:t>activitățile în cadrul cărora eliminarea pe termen lung a deșeurilor poate dăuna mediului.</w:t>
      </w:r>
    </w:p>
    <w:p w14:paraId="2B2A55BA" w14:textId="77777777" w:rsidR="009E1378" w:rsidRPr="007B4463" w:rsidRDefault="009E1378" w:rsidP="00E24147">
      <w:pPr>
        <w:autoSpaceDE w:val="0"/>
        <w:autoSpaceDN w:val="0"/>
        <w:adjustRightInd w:val="0"/>
        <w:spacing w:after="0" w:line="240" w:lineRule="auto"/>
        <w:ind w:left="567" w:hanging="567"/>
        <w:rPr>
          <w:rFonts w:cs="Times New Roman"/>
          <w:sz w:val="23"/>
          <w:szCs w:val="23"/>
          <w:lang w:val="ro-RO"/>
        </w:rPr>
      </w:pPr>
    </w:p>
    <w:p w14:paraId="12279312" w14:textId="4B343400" w:rsidR="000A6C50" w:rsidRDefault="000A6C50" w:rsidP="00C579AC">
      <w:pPr>
        <w:autoSpaceDE w:val="0"/>
        <w:autoSpaceDN w:val="0"/>
        <w:adjustRightInd w:val="0"/>
        <w:spacing w:after="0" w:line="240" w:lineRule="auto"/>
        <w:rPr>
          <w:rFonts w:cs="Times New Roman"/>
          <w:sz w:val="23"/>
          <w:szCs w:val="23"/>
          <w:lang w:val="ro-RO"/>
        </w:rPr>
      </w:pPr>
    </w:p>
    <w:p w14:paraId="78B9650C" w14:textId="77777777" w:rsidR="00D22543" w:rsidRPr="007B4463" w:rsidRDefault="00D22543" w:rsidP="00C579AC">
      <w:pPr>
        <w:autoSpaceDE w:val="0"/>
        <w:autoSpaceDN w:val="0"/>
        <w:adjustRightInd w:val="0"/>
        <w:spacing w:after="0" w:line="240" w:lineRule="auto"/>
        <w:rPr>
          <w:rFonts w:cs="Times New Roman"/>
          <w:sz w:val="23"/>
          <w:szCs w:val="23"/>
          <w:lang w:val="ro-RO"/>
        </w:rPr>
      </w:pPr>
    </w:p>
    <w:tbl>
      <w:tblPr>
        <w:tblStyle w:val="TableGrid"/>
        <w:tblW w:w="0" w:type="auto"/>
        <w:tblInd w:w="-5" w:type="dxa"/>
        <w:shd w:val="clear" w:color="auto" w:fill="BDD6EE" w:themeFill="accent1" w:themeFillTint="66"/>
        <w:tblCellMar>
          <w:top w:w="510" w:type="dxa"/>
          <w:left w:w="510" w:type="dxa"/>
          <w:bottom w:w="510" w:type="dxa"/>
          <w:right w:w="510" w:type="dxa"/>
        </w:tblCellMar>
        <w:tblLook w:val="04A0" w:firstRow="1" w:lastRow="0" w:firstColumn="1" w:lastColumn="0" w:noHBand="0" w:noVBand="1"/>
      </w:tblPr>
      <w:tblGrid>
        <w:gridCol w:w="9067"/>
      </w:tblGrid>
      <w:tr w:rsidR="000A6C50" w:rsidRPr="007B4463" w14:paraId="0EE993C8" w14:textId="77777777" w:rsidTr="00E24147">
        <w:trPr>
          <w:trHeight w:val="301"/>
        </w:trPr>
        <w:tc>
          <w:tcPr>
            <w:tcW w:w="9067" w:type="dxa"/>
            <w:shd w:val="clear" w:color="auto" w:fill="BDD6EE" w:themeFill="accent1" w:themeFillTint="66"/>
          </w:tcPr>
          <w:p w14:paraId="1341CC7E" w14:textId="77777777" w:rsidR="000A6C50" w:rsidRPr="00E24147" w:rsidRDefault="000A6C50" w:rsidP="00056D53">
            <w:pPr>
              <w:spacing w:after="240" w:line="240" w:lineRule="auto"/>
              <w:jc w:val="left"/>
              <w:rPr>
                <w:rFonts w:eastAsia="Geneva" w:cs="Times New Roman"/>
                <w:b/>
                <w:color w:val="1F4E79" w:themeColor="accent1" w:themeShade="80"/>
                <w:sz w:val="28"/>
                <w:szCs w:val="28"/>
                <w:lang w:val="ro-RO"/>
              </w:rPr>
            </w:pPr>
            <w:r w:rsidRPr="00E24147">
              <w:rPr>
                <w:rFonts w:eastAsia="Geneva" w:cs="Times New Roman"/>
                <w:b/>
                <w:color w:val="1F4E79" w:themeColor="accent1" w:themeShade="80"/>
                <w:sz w:val="28"/>
                <w:szCs w:val="28"/>
                <w:lang w:val="ro-RO"/>
              </w:rPr>
              <w:t xml:space="preserve">Activitățile și acțiunile eligibile </w:t>
            </w:r>
          </w:p>
          <w:p w14:paraId="5E4EC507" w14:textId="7B440ADA" w:rsidR="000A6C50" w:rsidRPr="007B4463" w:rsidRDefault="000A6C50" w:rsidP="00056D53">
            <w:pPr>
              <w:spacing w:after="240" w:line="240" w:lineRule="auto"/>
              <w:jc w:val="left"/>
              <w:rPr>
                <w:rFonts w:eastAsia="Geneva" w:cs="Times New Roman"/>
                <w:color w:val="000000"/>
                <w:szCs w:val="24"/>
                <w:lang w:val="ro-RO"/>
              </w:rPr>
            </w:pPr>
            <w:r w:rsidRPr="007B4463">
              <w:rPr>
                <w:rFonts w:eastAsia="Geneva" w:cs="Times New Roman"/>
                <w:color w:val="000000"/>
                <w:szCs w:val="24"/>
                <w:lang w:val="ro-RO"/>
              </w:rPr>
              <w:t xml:space="preserve">Activitățile și acțiunile din proiect sunt eligibile numai dacă se face dovada respectării </w:t>
            </w:r>
            <w:r w:rsidRPr="000F2EF5">
              <w:rPr>
                <w:rFonts w:eastAsia="Geneva" w:cs="Times New Roman"/>
                <w:color w:val="000000"/>
                <w:szCs w:val="24"/>
                <w:lang w:val="ro-RO"/>
              </w:rPr>
              <w:t xml:space="preserve">indicatorilor stabiliți și angajați de aplicant, în baza </w:t>
            </w:r>
            <w:r w:rsidRPr="00E24147">
              <w:rPr>
                <w:rFonts w:eastAsia="Geneva" w:cs="Times New Roman"/>
                <w:b/>
                <w:bCs/>
                <w:color w:val="000000"/>
                <w:szCs w:val="24"/>
                <w:lang w:val="ro-RO"/>
              </w:rPr>
              <w:t>auditului energetic inițial</w:t>
            </w:r>
            <w:r w:rsidRPr="000F2EF5">
              <w:rPr>
                <w:rFonts w:eastAsia="Geneva" w:cs="Times New Roman"/>
                <w:color w:val="000000"/>
                <w:szCs w:val="24"/>
                <w:lang w:val="ro-RO"/>
              </w:rPr>
              <w:t>, și care se referă cel puțin la economia de energie și reducerea GES</w:t>
            </w:r>
            <w:r w:rsidR="009E1378" w:rsidRPr="000F2EF5">
              <w:rPr>
                <w:rFonts w:eastAsia="Geneva" w:cs="Times New Roman"/>
                <w:color w:val="000000"/>
                <w:szCs w:val="24"/>
                <w:lang w:val="ro-RO"/>
              </w:rPr>
              <w:t xml:space="preserve"> </w:t>
            </w:r>
            <w:r w:rsidR="009E1378" w:rsidRPr="000F2EF5">
              <w:rPr>
                <w:rFonts w:eastAsia="Geneva" w:cs="Times New Roman"/>
                <w:b/>
                <w:bCs/>
                <w:color w:val="000000"/>
                <w:szCs w:val="24"/>
                <w:lang w:val="ro-RO"/>
              </w:rPr>
              <w:t xml:space="preserve">cu cel puțin </w:t>
            </w:r>
            <w:r w:rsidR="00D424AD" w:rsidRPr="00E24147">
              <w:rPr>
                <w:rFonts w:eastAsia="Geneva" w:cs="Times New Roman"/>
                <w:b/>
                <w:bCs/>
                <w:color w:val="000000"/>
                <w:szCs w:val="24"/>
                <w:lang w:val="ro-RO"/>
              </w:rPr>
              <w:t>30%</w:t>
            </w:r>
            <w:r w:rsidR="009E1378" w:rsidRPr="000F2EF5">
              <w:rPr>
                <w:rFonts w:eastAsia="Geneva" w:cs="Times New Roman"/>
                <w:b/>
                <w:bCs/>
                <w:color w:val="000000"/>
                <w:szCs w:val="24"/>
                <w:lang w:val="ro-RO"/>
              </w:rPr>
              <w:t xml:space="preserve"> față de anul </w:t>
            </w:r>
            <w:r w:rsidR="009E1378" w:rsidRPr="00E24147">
              <w:rPr>
                <w:rFonts w:eastAsia="Geneva" w:cs="Times New Roman"/>
                <w:b/>
                <w:bCs/>
                <w:color w:val="000000"/>
                <w:szCs w:val="24"/>
                <w:lang w:val="ro-RO"/>
              </w:rPr>
              <w:t>2021</w:t>
            </w:r>
            <w:r w:rsidRPr="000F2EF5">
              <w:rPr>
                <w:rFonts w:eastAsia="Geneva" w:cs="Times New Roman"/>
                <w:color w:val="000000"/>
                <w:szCs w:val="24"/>
                <w:lang w:val="ro-RO"/>
              </w:rPr>
              <w:t xml:space="preserve"> la nivelul conturului energetic </w:t>
            </w:r>
            <w:r w:rsidR="00AC50B1" w:rsidRPr="00E24147">
              <w:rPr>
                <w:rFonts w:eastAsia="Geneva" w:cs="Times New Roman"/>
                <w:color w:val="000000"/>
                <w:szCs w:val="24"/>
                <w:lang w:val="ro-RO"/>
              </w:rPr>
              <w:t xml:space="preserve">al proiectului </w:t>
            </w:r>
            <w:r w:rsidR="00265003" w:rsidRPr="000F2EF5">
              <w:rPr>
                <w:rFonts w:eastAsia="Geneva" w:cs="Times New Roman"/>
                <w:color w:val="000000"/>
                <w:szCs w:val="24"/>
                <w:lang w:val="ro-RO"/>
              </w:rPr>
              <w:t>evaluat</w:t>
            </w:r>
            <w:r w:rsidRPr="000F2EF5">
              <w:rPr>
                <w:rFonts w:eastAsia="Geneva" w:cs="Times New Roman"/>
                <w:color w:val="000000"/>
                <w:szCs w:val="24"/>
                <w:lang w:val="ro-RO"/>
              </w:rPr>
              <w:t>, la finalul perioadei de monitorizare</w:t>
            </w:r>
            <w:r w:rsidRPr="007B4463">
              <w:rPr>
                <w:rFonts w:eastAsia="Geneva" w:cs="Times New Roman"/>
                <w:color w:val="000000"/>
                <w:szCs w:val="24"/>
                <w:lang w:val="ro-RO"/>
              </w:rPr>
              <w:t xml:space="preserve"> a indicatorilor de rezultat, </w:t>
            </w:r>
            <w:r w:rsidRPr="00E24147">
              <w:rPr>
                <w:rFonts w:eastAsia="Geneva" w:cs="Times New Roman"/>
                <w:b/>
                <w:bCs/>
                <w:color w:val="000000"/>
                <w:szCs w:val="24"/>
                <w:lang w:val="ro-RO"/>
              </w:rPr>
              <w:t>conform Studiului de fezabilitate,</w:t>
            </w:r>
            <w:r w:rsidRPr="007B4463">
              <w:rPr>
                <w:rFonts w:eastAsia="Geneva" w:cs="Times New Roman"/>
                <w:color w:val="000000"/>
                <w:szCs w:val="24"/>
                <w:lang w:val="ro-RO"/>
              </w:rPr>
              <w:t xml:space="preserve"> respectând prevederile DNSH și condițiile privind eligibilitatea cheltuielilor din ghid.</w:t>
            </w:r>
          </w:p>
        </w:tc>
      </w:tr>
    </w:tbl>
    <w:p w14:paraId="65C1DD5C" w14:textId="77777777" w:rsidR="002F2D0C" w:rsidRPr="007B4463" w:rsidRDefault="002F2D0C" w:rsidP="00C579AC">
      <w:pPr>
        <w:autoSpaceDE w:val="0"/>
        <w:autoSpaceDN w:val="0"/>
        <w:adjustRightInd w:val="0"/>
        <w:spacing w:after="0" w:line="240" w:lineRule="auto"/>
        <w:rPr>
          <w:rFonts w:cs="Times New Roman"/>
          <w:sz w:val="23"/>
          <w:szCs w:val="23"/>
          <w:lang w:val="ro-RO"/>
        </w:rPr>
      </w:pPr>
    </w:p>
    <w:p w14:paraId="784104A4" w14:textId="77777777" w:rsidR="00D22543" w:rsidRDefault="00D22543" w:rsidP="00C579AC">
      <w:pPr>
        <w:pStyle w:val="ListParagraph"/>
        <w:widowControl w:val="0"/>
        <w:ind w:firstLine="708"/>
        <w:contextualSpacing/>
        <w:rPr>
          <w:rFonts w:cs="Times New Roman"/>
          <w:sz w:val="23"/>
          <w:szCs w:val="23"/>
          <w:lang w:val="ro-RO"/>
        </w:rPr>
      </w:pPr>
    </w:p>
    <w:p w14:paraId="59560C8E" w14:textId="1510F398" w:rsidR="00D22543" w:rsidRDefault="004F778B" w:rsidP="00C579AC">
      <w:pPr>
        <w:pStyle w:val="ListParagraph"/>
        <w:widowControl w:val="0"/>
        <w:ind w:firstLine="708"/>
        <w:contextualSpacing/>
        <w:rPr>
          <w:rFonts w:cs="Times New Roman"/>
          <w:sz w:val="23"/>
          <w:szCs w:val="23"/>
          <w:lang w:val="ro-RO"/>
        </w:rPr>
      </w:pPr>
      <w:r w:rsidRPr="007B4463">
        <w:rPr>
          <w:rFonts w:cs="Times New Roman"/>
          <w:sz w:val="23"/>
          <w:szCs w:val="23"/>
          <w:lang w:val="ro-RO"/>
        </w:rPr>
        <w:t>Alte activităţi decât cele de mai sus pot fi considerate eligibile</w:t>
      </w:r>
      <w:r w:rsidR="00265003" w:rsidRPr="007B4463">
        <w:rPr>
          <w:rFonts w:cs="Times New Roman"/>
          <w:sz w:val="23"/>
          <w:szCs w:val="23"/>
          <w:lang w:val="ro-RO"/>
        </w:rPr>
        <w:t>,</w:t>
      </w:r>
      <w:r w:rsidRPr="007B4463">
        <w:rPr>
          <w:rFonts w:cs="Times New Roman"/>
          <w:sz w:val="23"/>
          <w:szCs w:val="23"/>
          <w:lang w:val="ro-RO"/>
        </w:rPr>
        <w:t xml:space="preserve"> dacă solicitantul dovedeşte neces</w:t>
      </w:r>
      <w:r w:rsidR="00FC1BE8" w:rsidRPr="007B4463">
        <w:rPr>
          <w:rFonts w:cs="Times New Roman"/>
          <w:sz w:val="23"/>
          <w:szCs w:val="23"/>
          <w:lang w:val="ro-RO"/>
        </w:rPr>
        <w:t>itatea</w:t>
      </w:r>
      <w:r w:rsidRPr="007B4463">
        <w:rPr>
          <w:rFonts w:cs="Times New Roman"/>
          <w:sz w:val="23"/>
          <w:szCs w:val="23"/>
          <w:lang w:val="ro-RO"/>
        </w:rPr>
        <w:t xml:space="preserve"> </w:t>
      </w:r>
      <w:r w:rsidR="00FC1BE8" w:rsidRPr="007B4463">
        <w:rPr>
          <w:rFonts w:cs="Times New Roman"/>
          <w:sz w:val="23"/>
          <w:szCs w:val="23"/>
          <w:lang w:val="ro-RO"/>
        </w:rPr>
        <w:t xml:space="preserve">acestora </w:t>
      </w:r>
      <w:r w:rsidRPr="007B4463">
        <w:rPr>
          <w:rFonts w:cs="Times New Roman"/>
          <w:sz w:val="23"/>
          <w:szCs w:val="23"/>
          <w:lang w:val="ro-RO"/>
        </w:rPr>
        <w:t xml:space="preserve">în vederea realizării măsurii de eficienţă energetică şi sunt în conformitate cu obiectivele </w:t>
      </w:r>
      <w:r w:rsidR="00CC6004" w:rsidRPr="007B4463">
        <w:rPr>
          <w:rFonts w:cs="Times New Roman"/>
          <w:sz w:val="23"/>
          <w:szCs w:val="23"/>
          <w:lang w:val="ro-RO"/>
        </w:rPr>
        <w:t>investiț</w:t>
      </w:r>
      <w:r w:rsidR="007B5387" w:rsidRPr="007B4463">
        <w:rPr>
          <w:rFonts w:cs="Times New Roman"/>
          <w:sz w:val="23"/>
          <w:szCs w:val="23"/>
          <w:lang w:val="ro-RO"/>
        </w:rPr>
        <w:t>iei</w:t>
      </w:r>
      <w:r w:rsidR="00150DC0" w:rsidRPr="007B4463">
        <w:rPr>
          <w:rFonts w:cs="Times New Roman"/>
          <w:sz w:val="23"/>
          <w:szCs w:val="23"/>
          <w:lang w:val="ro-RO"/>
        </w:rPr>
        <w:t xml:space="preserve">, prin </w:t>
      </w:r>
      <w:r w:rsidR="00FC1BE8" w:rsidRPr="007B4463">
        <w:rPr>
          <w:rFonts w:cs="Times New Roman"/>
          <w:sz w:val="23"/>
          <w:szCs w:val="23"/>
          <w:lang w:val="ro-RO"/>
        </w:rPr>
        <w:t>realizarea indicatorilor din audit</w:t>
      </w:r>
      <w:r w:rsidR="007B5387" w:rsidRPr="007B4463">
        <w:rPr>
          <w:rFonts w:cs="Times New Roman"/>
          <w:sz w:val="23"/>
          <w:szCs w:val="23"/>
          <w:lang w:val="ro-RO"/>
        </w:rPr>
        <w:t>ul energetic</w:t>
      </w:r>
      <w:r w:rsidR="00265003" w:rsidRPr="007B4463">
        <w:rPr>
          <w:rFonts w:cs="Times New Roman"/>
          <w:sz w:val="23"/>
          <w:szCs w:val="23"/>
          <w:lang w:val="ro-RO"/>
        </w:rPr>
        <w:t xml:space="preserve">, respectiv </w:t>
      </w:r>
      <w:r w:rsidR="0051435B" w:rsidRPr="007B4463">
        <w:rPr>
          <w:rFonts w:cs="Times New Roman"/>
          <w:sz w:val="23"/>
          <w:szCs w:val="23"/>
          <w:lang w:val="ro-RO"/>
        </w:rPr>
        <w:t xml:space="preserve">cu Orientările tehnice privind aplicarea principiului de „a nu aduce prejudicii semnificative” (2021/C58/01). </w:t>
      </w:r>
    </w:p>
    <w:p w14:paraId="3CFABB24" w14:textId="77777777" w:rsidR="00D22543" w:rsidRDefault="00D22543">
      <w:pPr>
        <w:spacing w:after="160" w:line="259" w:lineRule="auto"/>
        <w:jc w:val="left"/>
        <w:rPr>
          <w:rFonts w:cs="Times New Roman"/>
          <w:sz w:val="23"/>
          <w:szCs w:val="23"/>
          <w:lang w:val="ro-RO"/>
        </w:rPr>
      </w:pPr>
      <w:r>
        <w:rPr>
          <w:rFonts w:cs="Times New Roman"/>
          <w:sz w:val="23"/>
          <w:szCs w:val="23"/>
          <w:lang w:val="ro-RO"/>
        </w:rPr>
        <w:br w:type="page"/>
      </w:r>
    </w:p>
    <w:p w14:paraId="2741CB5B" w14:textId="77777777" w:rsidR="009A199C" w:rsidRPr="007B4463" w:rsidRDefault="006F3A3F" w:rsidP="00E24147">
      <w:pPr>
        <w:pStyle w:val="Heading3"/>
        <w:rPr>
          <w:rFonts w:cs="Times New Roman"/>
          <w:lang w:val="ro-RO"/>
        </w:rPr>
      </w:pPr>
      <w:bookmarkStart w:id="112" w:name="_Toc116995937"/>
      <w:r w:rsidRPr="00E24147">
        <w:rPr>
          <w:rFonts w:cs="Times New Roman"/>
          <w:lang w:val="ro-RO"/>
        </w:rPr>
        <w:lastRenderedPageBreak/>
        <w:t>1.3.4</w:t>
      </w:r>
      <w:r w:rsidR="00C855C9" w:rsidRPr="00E24147">
        <w:rPr>
          <w:rFonts w:cs="Times New Roman"/>
          <w:lang w:val="ro-RO"/>
        </w:rPr>
        <w:t xml:space="preserve">. </w:t>
      </w:r>
      <w:r w:rsidR="009A199C" w:rsidRPr="00E24147">
        <w:rPr>
          <w:rFonts w:cs="Times New Roman"/>
          <w:lang w:val="ro-RO"/>
        </w:rPr>
        <w:t xml:space="preserve">Activități </w:t>
      </w:r>
      <w:r w:rsidR="0018295C" w:rsidRPr="00E24147">
        <w:rPr>
          <w:rFonts w:cs="Times New Roman"/>
          <w:lang w:val="ro-RO"/>
        </w:rPr>
        <w:t>generale eligibile</w:t>
      </w:r>
      <w:bookmarkEnd w:id="112"/>
      <w:r w:rsidR="002E3040" w:rsidRPr="00E24147">
        <w:rPr>
          <w:rFonts w:cs="Times New Roman"/>
          <w:lang w:val="ro-RO"/>
        </w:rPr>
        <w:t xml:space="preserve"> </w:t>
      </w:r>
    </w:p>
    <w:p w14:paraId="2223384E" w14:textId="77777777" w:rsidR="009E1378" w:rsidRPr="007B4463" w:rsidRDefault="009E1378" w:rsidP="009E1378">
      <w:pPr>
        <w:autoSpaceDE w:val="0"/>
        <w:autoSpaceDN w:val="0"/>
        <w:adjustRightInd w:val="0"/>
        <w:spacing w:after="0" w:line="240" w:lineRule="auto"/>
        <w:rPr>
          <w:rFonts w:cs="Times New Roman"/>
          <w:sz w:val="23"/>
          <w:szCs w:val="23"/>
          <w:lang w:val="ro-RO"/>
        </w:rPr>
      </w:pPr>
    </w:p>
    <w:tbl>
      <w:tblPr>
        <w:tblStyle w:val="TableGrid"/>
        <w:tblW w:w="0" w:type="auto"/>
        <w:tblInd w:w="-5" w:type="dxa"/>
        <w:shd w:val="clear" w:color="auto" w:fill="BDD6EE" w:themeFill="accent1" w:themeFillTint="66"/>
        <w:tblCellMar>
          <w:top w:w="510" w:type="dxa"/>
          <w:left w:w="510" w:type="dxa"/>
          <w:bottom w:w="510" w:type="dxa"/>
          <w:right w:w="510" w:type="dxa"/>
        </w:tblCellMar>
        <w:tblLook w:val="04A0" w:firstRow="1" w:lastRow="0" w:firstColumn="1" w:lastColumn="0" w:noHBand="0" w:noVBand="1"/>
      </w:tblPr>
      <w:tblGrid>
        <w:gridCol w:w="9067"/>
      </w:tblGrid>
      <w:tr w:rsidR="009E1378" w:rsidRPr="007B4463" w14:paraId="6DC95DC2" w14:textId="77777777" w:rsidTr="00E24147">
        <w:trPr>
          <w:trHeight w:val="301"/>
        </w:trPr>
        <w:tc>
          <w:tcPr>
            <w:tcW w:w="9067" w:type="dxa"/>
            <w:shd w:val="clear" w:color="auto" w:fill="BDD6EE" w:themeFill="accent1" w:themeFillTint="66"/>
          </w:tcPr>
          <w:p w14:paraId="3142B7EF" w14:textId="657F0A4B" w:rsidR="0064018F" w:rsidRPr="00E24147" w:rsidRDefault="001842DC">
            <w:pPr>
              <w:numPr>
                <w:ilvl w:val="0"/>
                <w:numId w:val="2"/>
              </w:numPr>
              <w:spacing w:after="160" w:line="259" w:lineRule="auto"/>
              <w:ind w:left="201"/>
              <w:rPr>
                <w:rFonts w:eastAsiaTheme="minorEastAsia" w:cs="Times New Roman"/>
                <w:b/>
                <w:szCs w:val="24"/>
                <w:lang w:val="ro-RO"/>
              </w:rPr>
            </w:pPr>
            <w:r w:rsidRPr="00E24147">
              <w:rPr>
                <w:rFonts w:eastAsiaTheme="minorEastAsia" w:cs="Times New Roman"/>
                <w:b/>
                <w:szCs w:val="24"/>
                <w:lang w:val="ro-RO"/>
              </w:rPr>
              <w:t>Cheltuielile cu proiectarea tehnică de detaliu</w:t>
            </w:r>
            <w:r w:rsidRPr="00E24147">
              <w:rPr>
                <w:rFonts w:eastAsiaTheme="minorEastAsia" w:cs="Times New Roman"/>
                <w:bCs/>
                <w:szCs w:val="24"/>
                <w:lang w:val="ro-RO"/>
              </w:rPr>
              <w:t>, conform HG nr. 907/2016</w:t>
            </w:r>
          </w:p>
          <w:p w14:paraId="3E04B0EC" w14:textId="336E8074" w:rsidR="0064018F" w:rsidRPr="00E24147" w:rsidRDefault="0064018F">
            <w:pPr>
              <w:numPr>
                <w:ilvl w:val="0"/>
                <w:numId w:val="2"/>
              </w:numPr>
              <w:spacing w:after="160" w:line="259" w:lineRule="auto"/>
              <w:ind w:left="201"/>
              <w:rPr>
                <w:rFonts w:eastAsiaTheme="minorEastAsia" w:cs="Times New Roman"/>
                <w:b/>
                <w:szCs w:val="24"/>
                <w:lang w:val="ro-RO"/>
              </w:rPr>
            </w:pPr>
            <w:r w:rsidRPr="00E24147">
              <w:rPr>
                <w:rFonts w:eastAsiaTheme="minorEastAsia" w:cs="Times New Roman"/>
                <w:b/>
                <w:szCs w:val="24"/>
                <w:lang w:val="ro-RO"/>
              </w:rPr>
              <w:t xml:space="preserve">Cheltuieli pentru investiţia de bază: </w:t>
            </w:r>
            <w:r w:rsidRPr="00E24147">
              <w:rPr>
                <w:rFonts w:eastAsiaTheme="minorEastAsia" w:cs="Times New Roman"/>
                <w:bCs/>
                <w:szCs w:val="24"/>
                <w:lang w:val="ro-RO"/>
              </w:rPr>
              <w:t>construcţii şi instalaţii aferente proiectului, Achiziție utilaje, echipamente tehnologice şi funcţionale, Montaj utilaje, echipamente tehnologice şi funcţionale</w:t>
            </w:r>
            <w:r w:rsidRPr="00E24147">
              <w:rPr>
                <w:rFonts w:eastAsiaTheme="minorEastAsia" w:cs="Times New Roman"/>
                <w:b/>
                <w:szCs w:val="24"/>
                <w:lang w:val="ro-RO"/>
              </w:rPr>
              <w:t xml:space="preserve"> </w:t>
            </w:r>
          </w:p>
          <w:p w14:paraId="158C4338" w14:textId="77777777" w:rsidR="000F2EF5" w:rsidRDefault="009E1378" w:rsidP="000F2EF5">
            <w:pPr>
              <w:numPr>
                <w:ilvl w:val="0"/>
                <w:numId w:val="2"/>
              </w:numPr>
              <w:spacing w:after="160" w:line="259" w:lineRule="auto"/>
              <w:ind w:left="201"/>
              <w:rPr>
                <w:rFonts w:eastAsiaTheme="minorEastAsia" w:cs="Times New Roman"/>
                <w:b/>
                <w:szCs w:val="24"/>
                <w:lang w:val="ro-RO"/>
              </w:rPr>
            </w:pPr>
            <w:r w:rsidRPr="000F2EF5">
              <w:rPr>
                <w:rFonts w:eastAsiaTheme="minorEastAsia" w:cs="Times New Roman"/>
                <w:b/>
                <w:szCs w:val="24"/>
                <w:lang w:val="ro-RO"/>
              </w:rPr>
              <w:t>Costurile cu asistenţă tehnică din partea proiectantului pe perioada de execuţie a lucrărilor</w:t>
            </w:r>
          </w:p>
          <w:p w14:paraId="0FEC0D5D" w14:textId="5139129F" w:rsidR="009E1378" w:rsidRPr="00E24147" w:rsidRDefault="009E1378" w:rsidP="00E24147">
            <w:pPr>
              <w:numPr>
                <w:ilvl w:val="0"/>
                <w:numId w:val="2"/>
              </w:numPr>
              <w:spacing w:after="160" w:line="259" w:lineRule="auto"/>
              <w:ind w:left="201"/>
              <w:rPr>
                <w:rFonts w:eastAsiaTheme="minorEastAsia" w:cs="Times New Roman"/>
                <w:b/>
                <w:szCs w:val="24"/>
                <w:lang w:val="ro-RO"/>
              </w:rPr>
            </w:pPr>
            <w:r w:rsidRPr="000F2EF5">
              <w:rPr>
                <w:rFonts w:eastAsiaTheme="minorEastAsia" w:cs="Times New Roman"/>
                <w:b/>
                <w:szCs w:val="24"/>
                <w:lang w:val="ro-RO"/>
              </w:rPr>
              <w:t>Costurile cu dirigenţie de şantier</w:t>
            </w:r>
          </w:p>
        </w:tc>
      </w:tr>
    </w:tbl>
    <w:p w14:paraId="611EC56C" w14:textId="77777777" w:rsidR="00267D0A" w:rsidRPr="007B4463" w:rsidRDefault="00267D0A" w:rsidP="00C579AC">
      <w:pPr>
        <w:pStyle w:val="ListParagraph"/>
        <w:tabs>
          <w:tab w:val="left" w:pos="720"/>
        </w:tabs>
        <w:ind w:left="720"/>
        <w:rPr>
          <w:rFonts w:eastAsiaTheme="minorEastAsia" w:cs="Times New Roman"/>
          <w:szCs w:val="24"/>
          <w:lang w:val="ro-RO"/>
        </w:rPr>
      </w:pPr>
    </w:p>
    <w:p w14:paraId="7A7E7590" w14:textId="58904814" w:rsidR="00325D5A" w:rsidRPr="00E24147" w:rsidRDefault="00E34071" w:rsidP="00E24147">
      <w:pPr>
        <w:pStyle w:val="ListParagraph"/>
        <w:widowControl w:val="0"/>
        <w:contextualSpacing/>
        <w:rPr>
          <w:rFonts w:cs="Times New Roman"/>
          <w:b/>
          <w:bCs/>
          <w:sz w:val="23"/>
          <w:szCs w:val="23"/>
          <w:lang w:val="ro-RO"/>
        </w:rPr>
      </w:pPr>
      <w:r w:rsidRPr="007B4463">
        <w:rPr>
          <w:rFonts w:cs="Times New Roman"/>
          <w:b/>
          <w:bCs/>
          <w:sz w:val="23"/>
          <w:szCs w:val="23"/>
          <w:lang w:val="ro-RO"/>
        </w:rPr>
        <w:t>T</w:t>
      </w:r>
      <w:r w:rsidR="00FB3252" w:rsidRPr="00E24147">
        <w:rPr>
          <w:rFonts w:cs="Times New Roman"/>
          <w:b/>
          <w:bCs/>
          <w:sz w:val="23"/>
          <w:szCs w:val="23"/>
          <w:lang w:val="ro-RO"/>
        </w:rPr>
        <w:t xml:space="preserve">oate activitățile de pregătire a proiectului, </w:t>
      </w:r>
      <w:r w:rsidR="00D90AE7" w:rsidRPr="00E24147">
        <w:rPr>
          <w:rFonts w:cs="Times New Roman"/>
          <w:b/>
          <w:bCs/>
          <w:sz w:val="23"/>
          <w:szCs w:val="23"/>
          <w:lang w:val="ro-RO"/>
        </w:rPr>
        <w:t>inclusiv</w:t>
      </w:r>
      <w:r w:rsidR="00FB3252" w:rsidRPr="00E24147">
        <w:rPr>
          <w:rFonts w:cs="Times New Roman"/>
          <w:b/>
          <w:bCs/>
          <w:sz w:val="23"/>
          <w:szCs w:val="23"/>
          <w:lang w:val="ro-RO"/>
        </w:rPr>
        <w:t xml:space="preserve"> </w:t>
      </w:r>
      <w:r w:rsidR="00D90AE7" w:rsidRPr="00E24147">
        <w:rPr>
          <w:rFonts w:cs="Times New Roman"/>
          <w:b/>
          <w:bCs/>
          <w:sz w:val="23"/>
          <w:szCs w:val="23"/>
          <w:lang w:val="ro-RO"/>
        </w:rPr>
        <w:t>echipamente și elemente</w:t>
      </w:r>
      <w:r w:rsidR="00325D5A" w:rsidRPr="00E24147">
        <w:rPr>
          <w:rFonts w:cs="Times New Roman"/>
          <w:b/>
          <w:bCs/>
          <w:sz w:val="23"/>
          <w:szCs w:val="23"/>
          <w:lang w:val="ro-RO"/>
        </w:rPr>
        <w:t xml:space="preserve"> care sunt propuse pentru finanțare</w:t>
      </w:r>
      <w:r w:rsidR="0076643B" w:rsidRPr="00E24147">
        <w:rPr>
          <w:rFonts w:cs="Times New Roman"/>
          <w:b/>
          <w:bCs/>
          <w:sz w:val="23"/>
          <w:szCs w:val="23"/>
          <w:lang w:val="ro-RO"/>
        </w:rPr>
        <w:t xml:space="preserve"> vor începe </w:t>
      </w:r>
      <w:r w:rsidR="00DF0C5A" w:rsidRPr="00E24147">
        <w:rPr>
          <w:rFonts w:cs="Times New Roman"/>
          <w:b/>
          <w:bCs/>
          <w:sz w:val="23"/>
          <w:szCs w:val="23"/>
          <w:lang w:val="ro-RO"/>
        </w:rPr>
        <w:t xml:space="preserve">doar </w:t>
      </w:r>
      <w:r w:rsidR="0076643B" w:rsidRPr="00E24147">
        <w:rPr>
          <w:rFonts w:cs="Times New Roman"/>
          <w:b/>
          <w:bCs/>
          <w:sz w:val="23"/>
          <w:szCs w:val="23"/>
          <w:lang w:val="ro-RO"/>
        </w:rPr>
        <w:t xml:space="preserve">după depunerea cererii de finanțare, în vederea respectării principiului </w:t>
      </w:r>
      <w:r w:rsidR="00E13CE2" w:rsidRPr="00E24147">
        <w:rPr>
          <w:rFonts w:cs="Times New Roman"/>
          <w:b/>
          <w:bCs/>
          <w:sz w:val="23"/>
          <w:szCs w:val="23"/>
          <w:lang w:val="ro-RO"/>
        </w:rPr>
        <w:t>„</w:t>
      </w:r>
      <w:r w:rsidR="0076643B" w:rsidRPr="00E24147">
        <w:rPr>
          <w:rFonts w:cs="Times New Roman"/>
          <w:b/>
          <w:bCs/>
          <w:sz w:val="23"/>
          <w:szCs w:val="23"/>
          <w:lang w:val="ro-RO"/>
        </w:rPr>
        <w:t>demarării lucrărilor”.</w:t>
      </w:r>
    </w:p>
    <w:p w14:paraId="6A7BFB7E" w14:textId="77777777" w:rsidR="00AC50B1" w:rsidRPr="00E24147" w:rsidRDefault="00AC50B1" w:rsidP="00C579AC">
      <w:pPr>
        <w:tabs>
          <w:tab w:val="left" w:pos="720"/>
        </w:tabs>
        <w:rPr>
          <w:rFonts w:cs="Times New Roman"/>
          <w:b/>
          <w:color w:val="2E74B5" w:themeColor="accent1" w:themeShade="BF"/>
          <w:szCs w:val="24"/>
          <w:lang w:val="ro-RO"/>
        </w:rPr>
      </w:pPr>
    </w:p>
    <w:tbl>
      <w:tblPr>
        <w:tblStyle w:val="TableGrid"/>
        <w:tblW w:w="0" w:type="auto"/>
        <w:tblInd w:w="-5" w:type="dxa"/>
        <w:tblCellMar>
          <w:top w:w="510" w:type="dxa"/>
          <w:left w:w="510" w:type="dxa"/>
          <w:bottom w:w="510" w:type="dxa"/>
          <w:right w:w="510" w:type="dxa"/>
        </w:tblCellMar>
        <w:tblLook w:val="04A0" w:firstRow="1" w:lastRow="0" w:firstColumn="1" w:lastColumn="0" w:noHBand="0" w:noVBand="1"/>
      </w:tblPr>
      <w:tblGrid>
        <w:gridCol w:w="9067"/>
      </w:tblGrid>
      <w:tr w:rsidR="00E13CE2" w:rsidRPr="007B4463" w14:paraId="433800DF" w14:textId="77777777" w:rsidTr="00E24147">
        <w:tc>
          <w:tcPr>
            <w:tcW w:w="9067" w:type="dxa"/>
          </w:tcPr>
          <w:p w14:paraId="316BFEEB" w14:textId="77777777" w:rsidR="00E13CE2" w:rsidRPr="00E24147" w:rsidRDefault="00E13CE2" w:rsidP="00056D53">
            <w:pPr>
              <w:spacing w:after="240" w:line="240" w:lineRule="auto"/>
              <w:jc w:val="left"/>
              <w:rPr>
                <w:rFonts w:eastAsia="Geneva" w:cs="Times New Roman"/>
                <w:b/>
                <w:color w:val="FF0000"/>
                <w:sz w:val="28"/>
                <w:szCs w:val="28"/>
                <w:lang w:val="ro-RO"/>
              </w:rPr>
            </w:pPr>
            <w:r w:rsidRPr="00E24147">
              <w:rPr>
                <w:rFonts w:eastAsia="Geneva" w:cs="Times New Roman"/>
                <w:b/>
                <w:color w:val="FF0000"/>
                <w:sz w:val="28"/>
                <w:szCs w:val="28"/>
                <w:lang w:val="ro-RO"/>
              </w:rPr>
              <w:t>Atenție!</w:t>
            </w:r>
          </w:p>
          <w:p w14:paraId="171F57AA" w14:textId="77777777" w:rsidR="00E13CE2" w:rsidRPr="007B4463" w:rsidRDefault="00E13CE2" w:rsidP="00056D53">
            <w:pPr>
              <w:widowControl w:val="0"/>
              <w:spacing w:after="160" w:line="259" w:lineRule="auto"/>
              <w:contextualSpacing/>
              <w:jc w:val="left"/>
              <w:rPr>
                <w:rFonts w:eastAsiaTheme="minorEastAsia" w:cs="Times New Roman"/>
                <w:szCs w:val="24"/>
                <w:lang w:val="ro-RO"/>
              </w:rPr>
            </w:pPr>
            <w:r w:rsidRPr="007B4463">
              <w:rPr>
                <w:rFonts w:eastAsiaTheme="minorEastAsia" w:cs="Times New Roman"/>
                <w:szCs w:val="24"/>
                <w:lang w:val="ro-RO"/>
              </w:rPr>
              <w:t>În scopul asigurării unei identităţi vizuale armonioase şi pentru respectarea unitară a regulilor privind vizibilitatea, beneficiarii vor trebui să aplice cel puțin măsuri minime obligatorii privind finanțarea proiectului din bugetul PNRR</w:t>
            </w:r>
            <w:r w:rsidR="00A51AA4" w:rsidRPr="007B4463">
              <w:rPr>
                <w:rFonts w:eastAsiaTheme="minorEastAsia" w:cs="Times New Roman"/>
                <w:szCs w:val="24"/>
                <w:lang w:val="ro-RO"/>
              </w:rPr>
              <w:t>,</w:t>
            </w:r>
            <w:r w:rsidRPr="007B4463">
              <w:rPr>
                <w:rFonts w:eastAsiaTheme="minorEastAsia" w:cs="Times New Roman"/>
                <w:szCs w:val="24"/>
                <w:lang w:val="ro-RO"/>
              </w:rPr>
              <w:t xml:space="preserve"> conform secțiunii 3.5 Comunicare din cadrul PNRR. </w:t>
            </w:r>
          </w:p>
          <w:p w14:paraId="2872C384" w14:textId="77777777" w:rsidR="00E13CE2" w:rsidRPr="007B4463" w:rsidRDefault="00E13CE2" w:rsidP="00056D53">
            <w:pPr>
              <w:widowControl w:val="0"/>
              <w:spacing w:after="160" w:line="259" w:lineRule="auto"/>
              <w:contextualSpacing/>
              <w:jc w:val="left"/>
              <w:rPr>
                <w:rFonts w:eastAsiaTheme="minorEastAsia" w:cs="Times New Roman"/>
                <w:szCs w:val="24"/>
                <w:lang w:val="ro-RO"/>
              </w:rPr>
            </w:pPr>
          </w:p>
          <w:p w14:paraId="55C35F9E" w14:textId="77777777" w:rsidR="00E13CE2" w:rsidRPr="007B4463" w:rsidRDefault="00E13CE2" w:rsidP="00056D53">
            <w:pPr>
              <w:widowControl w:val="0"/>
              <w:spacing w:after="160" w:line="259" w:lineRule="auto"/>
              <w:contextualSpacing/>
              <w:jc w:val="left"/>
              <w:rPr>
                <w:rFonts w:eastAsiaTheme="minorEastAsia" w:cs="Times New Roman"/>
                <w:szCs w:val="24"/>
                <w:lang w:val="ro-RO"/>
              </w:rPr>
            </w:pPr>
            <w:r w:rsidRPr="007B4463">
              <w:rPr>
                <w:rFonts w:eastAsiaTheme="minorEastAsia" w:cs="Times New Roman"/>
                <w:szCs w:val="24"/>
                <w:lang w:val="ro-RO"/>
              </w:rPr>
              <w:t>Activitățile de comunicare vor fi adaptate din punct de vedere al valorii, frecvenței și complexității, în funcție de specificitatea proiectului gestionat de beneficiar. În toate activitățile de comunicare va fi afișată corect și vizibil emblema UE, sigla Guvernului României și sloganul prevăzut de regulament: „PNRR. Finanțat de Uniunea Europeană – Următoarea Generație UE”.</w:t>
            </w:r>
          </w:p>
        </w:tc>
      </w:tr>
    </w:tbl>
    <w:p w14:paraId="568647FF" w14:textId="77777777" w:rsidR="00E13CE2" w:rsidRPr="007B4463" w:rsidRDefault="00E13CE2" w:rsidP="00E13CE2">
      <w:pPr>
        <w:widowControl w:val="0"/>
        <w:spacing w:after="160" w:line="259" w:lineRule="auto"/>
        <w:contextualSpacing/>
        <w:rPr>
          <w:rFonts w:eastAsiaTheme="minorEastAsia" w:cs="Times New Roman"/>
          <w:szCs w:val="24"/>
          <w:lang w:val="ro-RO"/>
        </w:rPr>
      </w:pPr>
    </w:p>
    <w:p w14:paraId="68DC77F7" w14:textId="11621002" w:rsidR="003E603F" w:rsidRDefault="00215432" w:rsidP="00215432">
      <w:pPr>
        <w:widowControl w:val="0"/>
        <w:spacing w:after="0" w:line="240" w:lineRule="auto"/>
        <w:rPr>
          <w:rFonts w:eastAsia="Calibri" w:cs="Times New Roman"/>
          <w:szCs w:val="24"/>
          <w:lang w:val="ro-RO"/>
        </w:rPr>
      </w:pPr>
      <w:r w:rsidRPr="007B4463">
        <w:rPr>
          <w:rFonts w:eastAsiaTheme="minorEastAsia" w:cs="Times New Roman"/>
          <w:lang w:val="ro-RO"/>
        </w:rPr>
        <w:tab/>
      </w:r>
      <w:r w:rsidR="00AA0E9D" w:rsidRPr="007B4463">
        <w:rPr>
          <w:rFonts w:eastAsia="Calibri" w:cs="Times New Roman"/>
          <w:szCs w:val="24"/>
          <w:lang w:val="ro-RO"/>
        </w:rPr>
        <w:t>Cheltuielile aferente activităților de informare și publicitate se vor realiza în conformitate cu prevederile Manualului de Identitate Vizuală al PNRR, elaborat de Ministerul Investițiilor și Proiectelor Europene.</w:t>
      </w:r>
    </w:p>
    <w:p w14:paraId="5658C339" w14:textId="77777777" w:rsidR="00D22543" w:rsidRPr="007B4463" w:rsidRDefault="00D22543" w:rsidP="00215432">
      <w:pPr>
        <w:widowControl w:val="0"/>
        <w:spacing w:after="0" w:line="240" w:lineRule="auto"/>
        <w:rPr>
          <w:rFonts w:eastAsia="Calibri" w:cs="Times New Roman"/>
          <w:szCs w:val="24"/>
          <w:lang w:val="ro-RO"/>
        </w:rPr>
      </w:pPr>
    </w:p>
    <w:p w14:paraId="6CF32335" w14:textId="77777777" w:rsidR="00215432" w:rsidRPr="007B4463" w:rsidRDefault="00215432" w:rsidP="00E24147">
      <w:pPr>
        <w:widowControl w:val="0"/>
        <w:spacing w:after="0" w:line="240" w:lineRule="auto"/>
        <w:rPr>
          <w:rFonts w:eastAsia="Calibri" w:cs="Times New Roman"/>
          <w:szCs w:val="24"/>
          <w:lang w:val="ro-RO"/>
        </w:rPr>
      </w:pPr>
    </w:p>
    <w:p w14:paraId="469A9859" w14:textId="77777777" w:rsidR="00F702C5" w:rsidRPr="007B4463" w:rsidRDefault="00F702C5" w:rsidP="00E24147">
      <w:pPr>
        <w:pStyle w:val="11"/>
      </w:pPr>
      <w:bookmarkStart w:id="113" w:name="_Toc88551387"/>
      <w:bookmarkStart w:id="114" w:name="_Toc116995938"/>
      <w:r w:rsidRPr="007B4463">
        <w:rPr>
          <w:iCs w:val="0"/>
        </w:rPr>
        <w:lastRenderedPageBreak/>
        <w:t>1.4. Tipuri de solicitanţi</w:t>
      </w:r>
      <w:bookmarkEnd w:id="113"/>
      <w:r w:rsidR="00AA0E9D" w:rsidRPr="007B4463">
        <w:rPr>
          <w:iCs w:val="0"/>
        </w:rPr>
        <w:t xml:space="preserve"> eligibili</w:t>
      </w:r>
      <w:bookmarkEnd w:id="114"/>
    </w:p>
    <w:p w14:paraId="4EC9433E" w14:textId="77777777" w:rsidR="00F702C5" w:rsidRPr="007B4463" w:rsidRDefault="00F702C5" w:rsidP="00C579AC">
      <w:pPr>
        <w:widowControl w:val="0"/>
        <w:tabs>
          <w:tab w:val="left" w:pos="1404"/>
        </w:tabs>
        <w:rPr>
          <w:rFonts w:eastAsiaTheme="minorEastAsia" w:cs="Times New Roman"/>
          <w:szCs w:val="24"/>
          <w:lang w:val="ro-RO"/>
        </w:rPr>
      </w:pPr>
      <w:r w:rsidRPr="007B4463">
        <w:rPr>
          <w:rFonts w:eastAsiaTheme="minorEastAsia" w:cs="Times New Roman"/>
          <w:szCs w:val="24"/>
          <w:lang w:val="ro-RO"/>
        </w:rPr>
        <w:t>Solicitanții eligibili sunt:</w:t>
      </w:r>
    </w:p>
    <w:p w14:paraId="1A25924B" w14:textId="2AC6DA4B" w:rsidR="003F2DE6" w:rsidRPr="00E24147" w:rsidRDefault="009A29BF" w:rsidP="00EE49EA">
      <w:pPr>
        <w:pStyle w:val="ListParagraph"/>
        <w:numPr>
          <w:ilvl w:val="0"/>
          <w:numId w:val="48"/>
        </w:numPr>
        <w:rPr>
          <w:rFonts w:cs="Times New Roman"/>
          <w:lang w:val="ro-RO"/>
        </w:rPr>
      </w:pPr>
      <w:r w:rsidRPr="007B4463">
        <w:rPr>
          <w:rFonts w:eastAsiaTheme="minorEastAsia" w:cs="Times New Roman"/>
          <w:b/>
          <w:szCs w:val="24"/>
          <w:lang w:val="ro-RO"/>
        </w:rPr>
        <w:t>Operatori economici</w:t>
      </w:r>
      <w:r w:rsidR="00F702C5" w:rsidRPr="007B4463">
        <w:rPr>
          <w:rFonts w:eastAsiaTheme="minorEastAsia" w:cs="Times New Roman"/>
          <w:szCs w:val="24"/>
          <w:lang w:val="ro-RO"/>
        </w:rPr>
        <w:t xml:space="preserve"> </w:t>
      </w:r>
      <w:r w:rsidR="00D90AE7" w:rsidRPr="007B4463">
        <w:rPr>
          <w:rFonts w:eastAsiaTheme="minorEastAsia" w:cs="Times New Roman"/>
          <w:szCs w:val="24"/>
          <w:lang w:val="ro-RO"/>
        </w:rPr>
        <w:t xml:space="preserve">- </w:t>
      </w:r>
      <w:r w:rsidR="005D501C" w:rsidRPr="007B4463">
        <w:rPr>
          <w:rFonts w:eastAsiaTheme="minorEastAsia" w:cs="Times New Roman"/>
          <w:szCs w:val="24"/>
          <w:lang w:val="ro-RO"/>
        </w:rPr>
        <w:t>microîntreprinderi,</w:t>
      </w:r>
      <w:r w:rsidR="00B84340" w:rsidRPr="007B4463">
        <w:rPr>
          <w:rFonts w:eastAsiaTheme="minorEastAsia" w:cs="Times New Roman"/>
          <w:szCs w:val="24"/>
          <w:lang w:val="ro-RO"/>
        </w:rPr>
        <w:t xml:space="preserve"> </w:t>
      </w:r>
      <w:r w:rsidR="005D501C" w:rsidRPr="007B4463">
        <w:rPr>
          <w:rFonts w:eastAsiaTheme="minorEastAsia" w:cs="Times New Roman"/>
          <w:szCs w:val="24"/>
          <w:lang w:val="ro-RO"/>
        </w:rPr>
        <w:t xml:space="preserve">întreprinderi mici și mijlocii, </w:t>
      </w:r>
      <w:r w:rsidR="00EE49EA" w:rsidRPr="007B4463">
        <w:rPr>
          <w:rFonts w:eastAsiaTheme="minorEastAsia" w:cs="Times New Roman"/>
          <w:szCs w:val="24"/>
          <w:lang w:val="ro-RO"/>
        </w:rPr>
        <w:t>dar și întreprinderi mari, entități cu personalitate juridică înregistrate în România</w:t>
      </w:r>
      <w:r w:rsidR="00FC191B" w:rsidRPr="007B4463">
        <w:rPr>
          <w:rFonts w:eastAsiaTheme="minorEastAsia" w:cs="Times New Roman"/>
          <w:szCs w:val="24"/>
          <w:lang w:val="ro-RO"/>
        </w:rPr>
        <w:t xml:space="preserve"> </w:t>
      </w:r>
      <w:r w:rsidR="00B27A46" w:rsidRPr="007B4463">
        <w:rPr>
          <w:rFonts w:eastAsiaTheme="minorEastAsia" w:cs="Times New Roman"/>
          <w:szCs w:val="24"/>
          <w:lang w:val="ro-RO"/>
        </w:rPr>
        <w:t>ș</w:t>
      </w:r>
      <w:r w:rsidR="00AA0E9D" w:rsidRPr="007B4463">
        <w:rPr>
          <w:rFonts w:eastAsiaTheme="minorEastAsia" w:cs="Times New Roman"/>
          <w:szCs w:val="24"/>
          <w:lang w:val="ro-RO"/>
        </w:rPr>
        <w:t>i</w:t>
      </w:r>
      <w:r w:rsidR="00B27A46" w:rsidRPr="007B4463">
        <w:rPr>
          <w:rFonts w:eastAsiaTheme="minorEastAsia" w:cs="Times New Roman"/>
          <w:szCs w:val="24"/>
          <w:lang w:val="ro-RO"/>
        </w:rPr>
        <w:t xml:space="preserve"> care activează</w:t>
      </w:r>
      <w:r w:rsidR="00AA0E9D" w:rsidRPr="007B4463">
        <w:rPr>
          <w:rFonts w:eastAsiaTheme="minorEastAsia" w:cs="Times New Roman"/>
          <w:szCs w:val="24"/>
          <w:lang w:val="ro-RO"/>
        </w:rPr>
        <w:t xml:space="preserve"> </w:t>
      </w:r>
      <w:r w:rsidR="00F702C5" w:rsidRPr="007B4463">
        <w:rPr>
          <w:rFonts w:eastAsiaTheme="minorEastAsia" w:cs="Times New Roman"/>
          <w:szCs w:val="24"/>
          <w:lang w:val="ro-RO"/>
        </w:rPr>
        <w:t xml:space="preserve">în conformitate cu legislaţia </w:t>
      </w:r>
      <w:r w:rsidR="0099483B" w:rsidRPr="007B4463">
        <w:rPr>
          <w:rFonts w:eastAsiaTheme="minorEastAsia" w:cs="Times New Roman"/>
          <w:szCs w:val="24"/>
          <w:lang w:val="ro-RO"/>
        </w:rPr>
        <w:t>națională î</w:t>
      </w:r>
      <w:r w:rsidR="008B3047" w:rsidRPr="007B4463">
        <w:rPr>
          <w:rFonts w:eastAsiaTheme="minorEastAsia" w:cs="Times New Roman"/>
          <w:szCs w:val="24"/>
          <w:lang w:val="ro-RO"/>
        </w:rPr>
        <w:t>n domeniu</w:t>
      </w:r>
      <w:r w:rsidR="0099483B" w:rsidRPr="007B4463">
        <w:rPr>
          <w:rFonts w:eastAsiaTheme="minorEastAsia" w:cs="Times New Roman"/>
          <w:szCs w:val="24"/>
          <w:lang w:val="ro-RO"/>
        </w:rPr>
        <w:t>,</w:t>
      </w:r>
      <w:r w:rsidR="00DF0C5A" w:rsidRPr="007B4463">
        <w:rPr>
          <w:rFonts w:eastAsiaTheme="minorEastAsia" w:cs="Times New Roman"/>
          <w:szCs w:val="24"/>
          <w:lang w:val="ro-RO"/>
        </w:rPr>
        <w:t xml:space="preserve"> pe teritoriul României,</w:t>
      </w:r>
      <w:r w:rsidR="00B84340" w:rsidRPr="007B4463">
        <w:rPr>
          <w:rFonts w:eastAsiaTheme="minorEastAsia" w:cs="Times New Roman"/>
          <w:szCs w:val="24"/>
          <w:lang w:val="ro-RO"/>
        </w:rPr>
        <w:t xml:space="preserve"> </w:t>
      </w:r>
      <w:r w:rsidR="00A51AA4" w:rsidRPr="007B4463">
        <w:rPr>
          <w:rFonts w:eastAsiaTheme="minorEastAsia" w:cs="Times New Roman"/>
          <w:szCs w:val="24"/>
          <w:lang w:val="ro-RO"/>
        </w:rPr>
        <w:t xml:space="preserve">respectând </w:t>
      </w:r>
      <w:r w:rsidR="0099483B" w:rsidRPr="007B4463">
        <w:rPr>
          <w:rFonts w:eastAsiaTheme="minorEastAsia" w:cs="Times New Roman"/>
          <w:szCs w:val="24"/>
          <w:lang w:val="ro-RO"/>
        </w:rPr>
        <w:t>condiția înregistră</w:t>
      </w:r>
      <w:r w:rsidR="00AA0E9D" w:rsidRPr="007B4463">
        <w:rPr>
          <w:rFonts w:eastAsiaTheme="minorEastAsia" w:cs="Times New Roman"/>
          <w:szCs w:val="24"/>
          <w:lang w:val="ro-RO"/>
        </w:rPr>
        <w:t>rii la ONRC</w:t>
      </w:r>
      <w:r w:rsidR="00BD2FBC" w:rsidRPr="007B4463">
        <w:rPr>
          <w:rFonts w:eastAsiaTheme="minorEastAsia" w:cs="Times New Roman"/>
          <w:szCs w:val="24"/>
          <w:lang w:val="ro-RO"/>
        </w:rPr>
        <w:t>.</w:t>
      </w:r>
    </w:p>
    <w:p w14:paraId="2E6A08E2" w14:textId="77777777" w:rsidR="00215432" w:rsidRPr="007B4463" w:rsidRDefault="00215432" w:rsidP="00E24147">
      <w:pPr>
        <w:pStyle w:val="ListParagraph"/>
        <w:ind w:left="720"/>
        <w:rPr>
          <w:rFonts w:cs="Times New Roman"/>
          <w:lang w:val="ro-RO"/>
        </w:rPr>
      </w:pPr>
    </w:p>
    <w:p w14:paraId="34E3A470" w14:textId="77777777" w:rsidR="00EE49EA" w:rsidRPr="007B4463" w:rsidRDefault="00EE49EA" w:rsidP="00EE49EA">
      <w:pPr>
        <w:pStyle w:val="ListParagraph"/>
        <w:ind w:left="720"/>
        <w:rPr>
          <w:rFonts w:eastAsiaTheme="minorEastAsia" w:cs="Times New Roman"/>
          <w:b/>
          <w:szCs w:val="24"/>
          <w:lang w:val="ro-RO"/>
        </w:rPr>
      </w:pPr>
      <w:r w:rsidRPr="007B4463">
        <w:rPr>
          <w:rFonts w:eastAsiaTheme="minorEastAsia" w:cs="Times New Roman"/>
          <w:b/>
          <w:szCs w:val="24"/>
          <w:lang w:val="ro-RO"/>
        </w:rPr>
        <w:t>Temei</w:t>
      </w:r>
    </w:p>
    <w:p w14:paraId="1C282A77" w14:textId="77777777" w:rsidR="00EE49EA" w:rsidRPr="00E24147" w:rsidRDefault="00EE49EA" w:rsidP="00E24147">
      <w:pPr>
        <w:pStyle w:val="ListParagraph"/>
        <w:ind w:left="720" w:hanging="294"/>
        <w:rPr>
          <w:rFonts w:eastAsiaTheme="minorEastAsia" w:cs="Times New Roman"/>
          <w:bCs/>
          <w:szCs w:val="24"/>
          <w:lang w:val="ro-RO"/>
        </w:rPr>
      </w:pPr>
      <w:r w:rsidRPr="00E24147">
        <w:rPr>
          <w:rFonts w:eastAsiaTheme="minorEastAsia" w:cs="Times New Roman"/>
          <w:bCs/>
          <w:szCs w:val="24"/>
          <w:lang w:val="ro-RO"/>
        </w:rPr>
        <w:t xml:space="preserve">- </w:t>
      </w:r>
      <w:r w:rsidR="00215432" w:rsidRPr="007B4463">
        <w:rPr>
          <w:rFonts w:eastAsiaTheme="minorEastAsia" w:cs="Times New Roman"/>
          <w:bCs/>
          <w:szCs w:val="24"/>
          <w:lang w:val="ro-RO"/>
        </w:rPr>
        <w:tab/>
      </w:r>
      <w:r w:rsidRPr="00E24147">
        <w:rPr>
          <w:rFonts w:eastAsiaTheme="minorEastAsia" w:cs="Times New Roman"/>
          <w:bCs/>
          <w:szCs w:val="24"/>
          <w:lang w:val="ro-RO"/>
        </w:rPr>
        <w:t>Legea nr. 31/1990 privind societățile republicată, cu modificările şi completările ulterioare</w:t>
      </w:r>
    </w:p>
    <w:p w14:paraId="4BF1DF89" w14:textId="4ECCCB66" w:rsidR="00EE49EA" w:rsidRPr="007B4463" w:rsidRDefault="00EE49EA">
      <w:pPr>
        <w:pStyle w:val="ListParagraph"/>
        <w:ind w:left="720" w:hanging="294"/>
        <w:rPr>
          <w:rFonts w:eastAsiaTheme="minorEastAsia" w:cs="Times New Roman"/>
          <w:bCs/>
          <w:szCs w:val="24"/>
          <w:lang w:val="ro-RO"/>
        </w:rPr>
      </w:pPr>
      <w:r w:rsidRPr="00E24147">
        <w:rPr>
          <w:rFonts w:eastAsiaTheme="minorEastAsia" w:cs="Times New Roman"/>
          <w:bCs/>
          <w:szCs w:val="24"/>
          <w:lang w:val="ro-RO"/>
        </w:rPr>
        <w:t xml:space="preserve">- </w:t>
      </w:r>
      <w:r w:rsidR="00215432" w:rsidRPr="007B4463">
        <w:rPr>
          <w:rFonts w:eastAsiaTheme="minorEastAsia" w:cs="Times New Roman"/>
          <w:bCs/>
          <w:szCs w:val="24"/>
          <w:lang w:val="ro-RO"/>
        </w:rPr>
        <w:tab/>
      </w:r>
      <w:r w:rsidRPr="00E24147">
        <w:rPr>
          <w:rFonts w:eastAsiaTheme="minorEastAsia" w:cs="Times New Roman"/>
          <w:bCs/>
          <w:szCs w:val="24"/>
          <w:lang w:val="ro-RO"/>
        </w:rPr>
        <w:t>Legea nr. 346</w:t>
      </w:r>
      <w:r w:rsidR="00F972A5" w:rsidRPr="007B4463">
        <w:rPr>
          <w:rFonts w:eastAsiaTheme="minorEastAsia" w:cs="Times New Roman"/>
          <w:bCs/>
          <w:szCs w:val="24"/>
          <w:lang w:val="ro-RO"/>
        </w:rPr>
        <w:t>/</w:t>
      </w:r>
      <w:r w:rsidRPr="00E24147">
        <w:rPr>
          <w:rFonts w:eastAsiaTheme="minorEastAsia" w:cs="Times New Roman"/>
          <w:bCs/>
          <w:szCs w:val="24"/>
          <w:lang w:val="ro-RO"/>
        </w:rPr>
        <w:t xml:space="preserve">2004 privind stimularea înființării și dezvoltării întreprinderilor mici și mijlocii, cu modificările </w:t>
      </w:r>
      <w:r w:rsidR="00056D53" w:rsidRPr="007B4463">
        <w:rPr>
          <w:rFonts w:eastAsiaTheme="minorEastAsia" w:cs="Times New Roman"/>
          <w:bCs/>
          <w:szCs w:val="24"/>
          <w:lang w:val="ro-RO"/>
        </w:rPr>
        <w:t>ș</w:t>
      </w:r>
      <w:r w:rsidR="00056D53" w:rsidRPr="00E24147">
        <w:rPr>
          <w:rFonts w:eastAsiaTheme="minorEastAsia" w:cs="Times New Roman"/>
          <w:bCs/>
          <w:szCs w:val="24"/>
          <w:lang w:val="ro-RO"/>
        </w:rPr>
        <w:t xml:space="preserve">i </w:t>
      </w:r>
      <w:r w:rsidRPr="00E24147">
        <w:rPr>
          <w:rFonts w:eastAsiaTheme="minorEastAsia" w:cs="Times New Roman"/>
          <w:bCs/>
          <w:szCs w:val="24"/>
          <w:lang w:val="ro-RO"/>
        </w:rPr>
        <w:t>completările ulterioare</w:t>
      </w:r>
    </w:p>
    <w:p w14:paraId="75602589" w14:textId="67F09CA5" w:rsidR="00056D53" w:rsidRPr="007B4463" w:rsidRDefault="00056D53" w:rsidP="00E24147">
      <w:pPr>
        <w:pStyle w:val="ListParagraph"/>
        <w:ind w:left="720" w:hanging="294"/>
        <w:rPr>
          <w:rFonts w:cs="Times New Roman"/>
          <w:bCs/>
          <w:lang w:val="ro-RO"/>
        </w:rPr>
      </w:pPr>
      <w:r w:rsidRPr="007B4463">
        <w:rPr>
          <w:rFonts w:eastAsiaTheme="minorEastAsia" w:cs="Times New Roman"/>
          <w:bCs/>
          <w:szCs w:val="24"/>
          <w:lang w:val="ro-RO"/>
        </w:rPr>
        <w:t xml:space="preserve">- </w:t>
      </w:r>
      <w:r w:rsidRPr="007B4463">
        <w:rPr>
          <w:rFonts w:eastAsiaTheme="minorEastAsia" w:cs="Times New Roman"/>
          <w:bCs/>
          <w:szCs w:val="24"/>
          <w:lang w:val="ro-RO"/>
        </w:rPr>
        <w:tab/>
      </w:r>
      <w:r w:rsidRPr="000F2EF5">
        <w:rPr>
          <w:rFonts w:eastAsiaTheme="minorEastAsia" w:cs="Times New Roman"/>
          <w:bCs/>
          <w:szCs w:val="24"/>
          <w:lang w:val="ro-RO"/>
        </w:rPr>
        <w:t>Legea nr. 186/2013 privind constituirea şi funcţionarea parcurilor industriale, cu modificările și completările ulterioare</w:t>
      </w:r>
      <w:r w:rsidR="00F972A5" w:rsidRPr="007B4463">
        <w:rPr>
          <w:rFonts w:eastAsiaTheme="minorEastAsia" w:cs="Times New Roman"/>
          <w:bCs/>
          <w:szCs w:val="24"/>
          <w:lang w:val="ro-RO"/>
        </w:rPr>
        <w:t xml:space="preserve"> (</w:t>
      </w:r>
      <w:r w:rsidR="00F972A5" w:rsidRPr="00E24147">
        <w:rPr>
          <w:rFonts w:eastAsiaTheme="minorEastAsia" w:cs="Times New Roman"/>
          <w:bCs/>
          <w:i/>
          <w:iCs/>
          <w:szCs w:val="24"/>
          <w:lang w:val="ro-RO"/>
        </w:rPr>
        <w:t>tbd</w:t>
      </w:r>
      <w:r w:rsidR="00F972A5" w:rsidRPr="007B4463">
        <w:rPr>
          <w:rFonts w:eastAsiaTheme="minorEastAsia" w:cs="Times New Roman"/>
          <w:bCs/>
          <w:szCs w:val="24"/>
          <w:lang w:val="ro-RO"/>
        </w:rPr>
        <w:t>).</w:t>
      </w:r>
    </w:p>
    <w:p w14:paraId="19196F7A" w14:textId="77777777" w:rsidR="00EE49EA" w:rsidRPr="007B4463" w:rsidRDefault="00EE49EA" w:rsidP="00AA6A06">
      <w:pPr>
        <w:pStyle w:val="ListParagraph"/>
        <w:ind w:left="720"/>
        <w:rPr>
          <w:rFonts w:cs="Times New Roman"/>
          <w:lang w:val="ro-RO"/>
        </w:rPr>
      </w:pPr>
    </w:p>
    <w:p w14:paraId="7FD65397" w14:textId="77777777" w:rsidR="00AC50B1" w:rsidRPr="007B4463" w:rsidRDefault="00AC50B1" w:rsidP="00AA6A06">
      <w:pPr>
        <w:pStyle w:val="ListParagraph"/>
        <w:ind w:left="720"/>
        <w:rPr>
          <w:rFonts w:cs="Times New Roman"/>
          <w:lang w:val="ro-RO"/>
        </w:rPr>
      </w:pPr>
    </w:p>
    <w:p w14:paraId="1829F24E" w14:textId="77777777" w:rsidR="003F2DE6" w:rsidRPr="007B4463" w:rsidRDefault="003F2DE6" w:rsidP="00E24147">
      <w:pPr>
        <w:pStyle w:val="11"/>
      </w:pPr>
      <w:bookmarkStart w:id="115" w:name="_Toc88551388"/>
      <w:bookmarkStart w:id="116" w:name="_Toc116995939"/>
      <w:r w:rsidRPr="007B4463">
        <w:rPr>
          <w:iCs w:val="0"/>
        </w:rPr>
        <w:t>1.5. Indicatori</w:t>
      </w:r>
      <w:bookmarkEnd w:id="115"/>
      <w:bookmarkEnd w:id="116"/>
    </w:p>
    <w:p w14:paraId="13721249" w14:textId="77777777" w:rsidR="003F2DE6" w:rsidRPr="007B4463" w:rsidRDefault="003F2DE6" w:rsidP="00C579AC">
      <w:pPr>
        <w:autoSpaceDE w:val="0"/>
        <w:autoSpaceDN w:val="0"/>
        <w:adjustRightInd w:val="0"/>
        <w:rPr>
          <w:rFonts w:eastAsia="Times New Roman" w:cs="Times New Roman"/>
          <w:szCs w:val="24"/>
          <w:lang w:val="ro-RO"/>
        </w:rPr>
      </w:pPr>
      <w:r w:rsidRPr="007B4463">
        <w:rPr>
          <w:rFonts w:eastAsia="Times New Roman" w:cs="Times New Roman"/>
          <w:szCs w:val="24"/>
          <w:lang w:val="ro-RO"/>
        </w:rPr>
        <w:t>Toate proiectele vor demonstra contribuţia la indicatorul de rezultat și la ținta prevăzută în PNRR.</w:t>
      </w:r>
    </w:p>
    <w:tbl>
      <w:tblPr>
        <w:tblStyle w:val="TableGrid14"/>
        <w:tblW w:w="8784" w:type="dxa"/>
        <w:jc w:val="center"/>
        <w:tblLayout w:type="fixed"/>
        <w:tblLook w:val="04A0" w:firstRow="1" w:lastRow="0" w:firstColumn="1" w:lastColumn="0" w:noHBand="0" w:noVBand="1"/>
      </w:tblPr>
      <w:tblGrid>
        <w:gridCol w:w="1843"/>
        <w:gridCol w:w="4389"/>
        <w:gridCol w:w="2552"/>
      </w:tblGrid>
      <w:tr w:rsidR="003F2DE6" w:rsidRPr="007B4463" w14:paraId="4D62668F" w14:textId="77777777" w:rsidTr="00BD2FBC">
        <w:trPr>
          <w:trHeight w:val="124"/>
          <w:tblHeader/>
          <w:jc w:val="center"/>
        </w:trPr>
        <w:tc>
          <w:tcPr>
            <w:tcW w:w="1843" w:type="dxa"/>
            <w:shd w:val="clear" w:color="auto" w:fill="auto"/>
          </w:tcPr>
          <w:p w14:paraId="1A3432CB" w14:textId="77777777" w:rsidR="003F2DE6" w:rsidRPr="007B4463" w:rsidRDefault="003F2DE6" w:rsidP="00C579AC">
            <w:pPr>
              <w:widowControl w:val="0"/>
              <w:autoSpaceDE w:val="0"/>
              <w:autoSpaceDN w:val="0"/>
              <w:adjustRightInd w:val="0"/>
              <w:rPr>
                <w:rFonts w:cs="Times New Roman"/>
                <w:bCs/>
                <w:color w:val="231F20"/>
                <w:lang w:val="ro-RO"/>
              </w:rPr>
            </w:pPr>
            <w:r w:rsidRPr="007B4463">
              <w:rPr>
                <w:rFonts w:cs="Times New Roman"/>
                <w:bCs/>
                <w:color w:val="231F20"/>
                <w:lang w:val="ro-RO"/>
              </w:rPr>
              <w:t>ID</w:t>
            </w:r>
          </w:p>
        </w:tc>
        <w:tc>
          <w:tcPr>
            <w:tcW w:w="4389" w:type="dxa"/>
            <w:shd w:val="clear" w:color="auto" w:fill="auto"/>
          </w:tcPr>
          <w:p w14:paraId="5F8D5908" w14:textId="77777777" w:rsidR="003F2DE6" w:rsidRPr="007B4463" w:rsidRDefault="003F2DE6" w:rsidP="00C579AC">
            <w:pPr>
              <w:widowControl w:val="0"/>
              <w:autoSpaceDE w:val="0"/>
              <w:autoSpaceDN w:val="0"/>
              <w:adjustRightInd w:val="0"/>
              <w:rPr>
                <w:rFonts w:cs="Times New Roman"/>
                <w:bCs/>
                <w:color w:val="231F20"/>
                <w:lang w:val="ro-RO"/>
              </w:rPr>
            </w:pPr>
            <w:r w:rsidRPr="007B4463">
              <w:rPr>
                <w:rFonts w:cs="Times New Roman"/>
                <w:bCs/>
                <w:color w:val="231F20"/>
                <w:lang w:val="ro-RO"/>
              </w:rPr>
              <w:t>Indicatori obligatorii la nivel de proiect</w:t>
            </w:r>
          </w:p>
        </w:tc>
        <w:tc>
          <w:tcPr>
            <w:tcW w:w="2552" w:type="dxa"/>
            <w:shd w:val="clear" w:color="auto" w:fill="auto"/>
          </w:tcPr>
          <w:p w14:paraId="4C9D6617" w14:textId="77777777" w:rsidR="003F2DE6" w:rsidRPr="007B4463" w:rsidRDefault="003F2DE6" w:rsidP="00C579AC">
            <w:pPr>
              <w:widowControl w:val="0"/>
              <w:autoSpaceDE w:val="0"/>
              <w:autoSpaceDN w:val="0"/>
              <w:adjustRightInd w:val="0"/>
              <w:rPr>
                <w:rFonts w:cs="Times New Roman"/>
                <w:bCs/>
                <w:color w:val="231F20"/>
                <w:lang w:val="ro-RO"/>
              </w:rPr>
            </w:pPr>
            <w:r w:rsidRPr="007B4463">
              <w:rPr>
                <w:rFonts w:cs="Times New Roman"/>
                <w:bCs/>
                <w:color w:val="231F20"/>
                <w:lang w:val="ro-RO"/>
              </w:rPr>
              <w:t>Unitate de măsură</w:t>
            </w:r>
          </w:p>
        </w:tc>
      </w:tr>
      <w:tr w:rsidR="003F2DE6" w:rsidRPr="007B4463" w14:paraId="658B4CDB" w14:textId="77777777" w:rsidTr="00BD2FBC">
        <w:trPr>
          <w:trHeight w:val="135"/>
          <w:jc w:val="center"/>
        </w:trPr>
        <w:tc>
          <w:tcPr>
            <w:tcW w:w="1843" w:type="dxa"/>
            <w:shd w:val="clear" w:color="auto" w:fill="auto"/>
          </w:tcPr>
          <w:p w14:paraId="53054C7F" w14:textId="77777777" w:rsidR="003F2DE6" w:rsidRPr="00E24147" w:rsidRDefault="003F2DE6" w:rsidP="00C579AC">
            <w:pPr>
              <w:autoSpaceDE w:val="0"/>
              <w:autoSpaceDN w:val="0"/>
              <w:adjustRightInd w:val="0"/>
              <w:rPr>
                <w:rFonts w:cs="Times New Roman"/>
                <w:lang w:val="ro-RO"/>
              </w:rPr>
            </w:pPr>
            <w:bookmarkStart w:id="117" w:name="_Hlk89700364"/>
            <w:r w:rsidRPr="00E24147">
              <w:rPr>
                <w:rFonts w:cs="Times New Roman"/>
                <w:lang w:val="ro-RO"/>
              </w:rPr>
              <w:t>Indicatorul I.1</w:t>
            </w:r>
          </w:p>
          <w:bookmarkEnd w:id="117"/>
          <w:p w14:paraId="0D548818" w14:textId="77777777" w:rsidR="003F2DE6" w:rsidRPr="00E24147" w:rsidRDefault="003F2DE6" w:rsidP="00C579AC">
            <w:pPr>
              <w:autoSpaceDE w:val="0"/>
              <w:autoSpaceDN w:val="0"/>
              <w:adjustRightInd w:val="0"/>
              <w:rPr>
                <w:rFonts w:cs="Times New Roman"/>
                <w:lang w:val="ro-RO"/>
              </w:rPr>
            </w:pPr>
          </w:p>
        </w:tc>
        <w:tc>
          <w:tcPr>
            <w:tcW w:w="4389" w:type="dxa"/>
            <w:shd w:val="clear" w:color="auto" w:fill="auto"/>
          </w:tcPr>
          <w:p w14:paraId="7EF5C008" w14:textId="7180F4DF" w:rsidR="003F2DE6" w:rsidRPr="00E24147" w:rsidRDefault="00E7517B" w:rsidP="00C579AC">
            <w:pPr>
              <w:autoSpaceDE w:val="0"/>
              <w:autoSpaceDN w:val="0"/>
              <w:adjustRightInd w:val="0"/>
              <w:rPr>
                <w:rFonts w:cs="Times New Roman"/>
                <w:lang w:val="ro-RO"/>
              </w:rPr>
            </w:pPr>
            <w:r w:rsidRPr="00E24147">
              <w:rPr>
                <w:rFonts w:cs="Times New Roman"/>
                <w:bCs/>
                <w:lang w:val="ro-RO"/>
              </w:rPr>
              <w:t>E</w:t>
            </w:r>
            <w:r w:rsidR="008D3E6A" w:rsidRPr="00E24147">
              <w:rPr>
                <w:rFonts w:cs="Times New Roman"/>
                <w:bCs/>
                <w:lang w:val="ro-RO"/>
              </w:rPr>
              <w:t>conomii în consumul de energie primară</w:t>
            </w:r>
            <w:r w:rsidR="0061032D" w:rsidRPr="00E24147">
              <w:rPr>
                <w:rStyle w:val="FootnoteReference"/>
                <w:rFonts w:cs="Times New Roman"/>
                <w:bCs/>
                <w:lang w:val="ro-RO"/>
              </w:rPr>
              <w:footnoteReference w:id="6"/>
            </w:r>
            <w:r w:rsidR="008D3E6A" w:rsidRPr="00E24147" w:rsidDel="008D3E6A">
              <w:rPr>
                <w:rFonts w:cs="Times New Roman"/>
                <w:bCs/>
                <w:lang w:val="ro-RO"/>
              </w:rPr>
              <w:t xml:space="preserve"> </w:t>
            </w:r>
            <w:r w:rsidR="00EE49EA" w:rsidRPr="00E24147">
              <w:rPr>
                <w:rFonts w:cs="Times New Roman"/>
                <w:bCs/>
                <w:lang w:val="ro-RO"/>
              </w:rPr>
              <w:t>-</w:t>
            </w:r>
            <w:r w:rsidR="00D424AD" w:rsidRPr="00E24147">
              <w:rPr>
                <w:rFonts w:cs="Times New Roman"/>
                <w:bCs/>
                <w:lang w:val="ro-RO"/>
              </w:rPr>
              <w:t>30%</w:t>
            </w:r>
            <w:r w:rsidR="0066593D" w:rsidRPr="00E24147">
              <w:rPr>
                <w:rFonts w:cs="Times New Roman"/>
                <w:bCs/>
                <w:lang w:val="ro-RO"/>
              </w:rPr>
              <w:t xml:space="preserve"> pe conturul proiectului</w:t>
            </w:r>
          </w:p>
        </w:tc>
        <w:tc>
          <w:tcPr>
            <w:tcW w:w="2552" w:type="dxa"/>
            <w:shd w:val="clear" w:color="auto" w:fill="auto"/>
          </w:tcPr>
          <w:p w14:paraId="34D4DF67" w14:textId="0373BDB9" w:rsidR="003F2DE6" w:rsidRPr="00E24147" w:rsidRDefault="008D3E6A" w:rsidP="00C579AC">
            <w:pPr>
              <w:autoSpaceDE w:val="0"/>
              <w:autoSpaceDN w:val="0"/>
              <w:adjustRightInd w:val="0"/>
              <w:rPr>
                <w:rFonts w:cs="Times New Roman"/>
                <w:lang w:val="ro-RO"/>
              </w:rPr>
            </w:pPr>
            <w:r w:rsidRPr="00E24147">
              <w:rPr>
                <w:rFonts w:cs="Times New Roman"/>
                <w:lang w:val="ro-RO"/>
              </w:rPr>
              <w:t xml:space="preserve">MWh </w:t>
            </w:r>
            <w:r w:rsidR="00AE33A4" w:rsidRPr="00E24147">
              <w:rPr>
                <w:rFonts w:cs="Times New Roman"/>
                <w:lang w:val="ro-RO"/>
              </w:rPr>
              <w:t>/an</w:t>
            </w:r>
            <w:r w:rsidR="0066593D" w:rsidRPr="00E24147">
              <w:rPr>
                <w:rFonts w:cs="Times New Roman"/>
                <w:lang w:val="ro-RO"/>
              </w:rPr>
              <w:t xml:space="preserve"> </w:t>
            </w:r>
            <w:r w:rsidR="00D424AD">
              <w:rPr>
                <w:rFonts w:cs="Times New Roman"/>
                <w:lang w:val="ro-RO"/>
              </w:rPr>
              <w:t>(%)</w:t>
            </w:r>
          </w:p>
        </w:tc>
      </w:tr>
      <w:tr w:rsidR="003F2DE6" w:rsidRPr="007B4463" w14:paraId="05601D5D" w14:textId="77777777" w:rsidTr="00BD2FBC">
        <w:trPr>
          <w:trHeight w:val="188"/>
          <w:jc w:val="center"/>
        </w:trPr>
        <w:tc>
          <w:tcPr>
            <w:tcW w:w="1843" w:type="dxa"/>
            <w:shd w:val="clear" w:color="auto" w:fill="auto"/>
          </w:tcPr>
          <w:p w14:paraId="2C10509E" w14:textId="77777777" w:rsidR="003F2DE6" w:rsidRPr="00E24147" w:rsidRDefault="003F2DE6" w:rsidP="00C579AC">
            <w:pPr>
              <w:autoSpaceDE w:val="0"/>
              <w:autoSpaceDN w:val="0"/>
              <w:adjustRightInd w:val="0"/>
              <w:rPr>
                <w:rFonts w:cs="Times New Roman"/>
                <w:lang w:val="ro-RO"/>
              </w:rPr>
            </w:pPr>
            <w:r w:rsidRPr="00E24147">
              <w:rPr>
                <w:rFonts w:cs="Times New Roman"/>
                <w:lang w:val="ro-RO"/>
              </w:rPr>
              <w:t>Indicatorul I.2</w:t>
            </w:r>
          </w:p>
          <w:p w14:paraId="08F175D3" w14:textId="77777777" w:rsidR="003F2DE6" w:rsidRPr="00E24147" w:rsidRDefault="003F2DE6" w:rsidP="00C579AC">
            <w:pPr>
              <w:autoSpaceDE w:val="0"/>
              <w:autoSpaceDN w:val="0"/>
              <w:adjustRightInd w:val="0"/>
              <w:rPr>
                <w:rFonts w:cs="Times New Roman"/>
                <w:lang w:val="ro-RO"/>
              </w:rPr>
            </w:pPr>
          </w:p>
        </w:tc>
        <w:tc>
          <w:tcPr>
            <w:tcW w:w="4389" w:type="dxa"/>
            <w:shd w:val="clear" w:color="auto" w:fill="auto"/>
          </w:tcPr>
          <w:p w14:paraId="3241CA83" w14:textId="54AB87F8" w:rsidR="003F2DE6" w:rsidRPr="00E24147" w:rsidRDefault="003F2DE6" w:rsidP="00C579AC">
            <w:pPr>
              <w:autoSpaceDE w:val="0"/>
              <w:autoSpaceDN w:val="0"/>
              <w:adjustRightInd w:val="0"/>
              <w:rPr>
                <w:rFonts w:cs="Times New Roman"/>
                <w:lang w:val="ro-RO"/>
              </w:rPr>
            </w:pPr>
            <w:r w:rsidRPr="00E24147">
              <w:rPr>
                <w:rFonts w:cs="Times New Roman"/>
                <w:lang w:val="ro-RO"/>
              </w:rPr>
              <w:t>Reducerea gazelor cu efect de ser</w:t>
            </w:r>
            <w:r w:rsidR="00E7517B" w:rsidRPr="00E24147">
              <w:rPr>
                <w:rFonts w:cs="Times New Roman"/>
                <w:lang w:val="ro-RO"/>
              </w:rPr>
              <w:t>ă, directe și indirecte</w:t>
            </w:r>
            <w:r w:rsidRPr="00E24147">
              <w:rPr>
                <w:rFonts w:cs="Times New Roman"/>
                <w:lang w:val="ro-RO"/>
              </w:rPr>
              <w:t>: Scădere estimată a gazelor cu efect de seră</w:t>
            </w:r>
            <w:r w:rsidR="001E5B96" w:rsidRPr="00E24147">
              <w:rPr>
                <w:rFonts w:cs="Times New Roman"/>
                <w:lang w:val="ro-RO"/>
              </w:rPr>
              <w:t xml:space="preserve"> </w:t>
            </w:r>
            <w:r w:rsidR="00EE49EA" w:rsidRPr="00E24147">
              <w:rPr>
                <w:rFonts w:cs="Times New Roman"/>
                <w:lang w:val="ro-RO"/>
              </w:rPr>
              <w:t>-</w:t>
            </w:r>
            <w:r w:rsidR="00D424AD" w:rsidRPr="00E24147">
              <w:rPr>
                <w:rFonts w:cs="Times New Roman"/>
                <w:lang w:val="ro-RO"/>
              </w:rPr>
              <w:t>30%</w:t>
            </w:r>
            <w:r w:rsidR="00AC50B1" w:rsidRPr="00E24147">
              <w:rPr>
                <w:rFonts w:cs="Times New Roman"/>
                <w:lang w:val="ro-RO"/>
              </w:rPr>
              <w:t xml:space="preserve"> pe conturul proiectului</w:t>
            </w:r>
          </w:p>
        </w:tc>
        <w:tc>
          <w:tcPr>
            <w:tcW w:w="2552" w:type="dxa"/>
            <w:shd w:val="clear" w:color="auto" w:fill="auto"/>
          </w:tcPr>
          <w:p w14:paraId="2102D989" w14:textId="3347F49E" w:rsidR="003F2DE6" w:rsidRPr="00E24147" w:rsidRDefault="003F2DE6" w:rsidP="00C579AC">
            <w:pPr>
              <w:autoSpaceDE w:val="0"/>
              <w:autoSpaceDN w:val="0"/>
              <w:adjustRightInd w:val="0"/>
              <w:rPr>
                <w:rFonts w:cs="Times New Roman"/>
                <w:lang w:val="ro-RO"/>
              </w:rPr>
            </w:pPr>
            <w:r w:rsidRPr="00E24147">
              <w:rPr>
                <w:rFonts w:cs="Times New Roman"/>
                <w:lang w:val="ro-RO"/>
              </w:rPr>
              <w:t>Echivalent tone de CO</w:t>
            </w:r>
            <w:r w:rsidRPr="00E24147">
              <w:rPr>
                <w:rFonts w:cs="Times New Roman"/>
                <w:vertAlign w:val="subscript"/>
                <w:lang w:val="ro-RO"/>
              </w:rPr>
              <w:t>2</w:t>
            </w:r>
            <w:r w:rsidR="00AE33A4" w:rsidRPr="00E24147">
              <w:rPr>
                <w:rFonts w:cs="Times New Roman"/>
                <w:lang w:val="ro-RO"/>
              </w:rPr>
              <w:t>/an</w:t>
            </w:r>
            <w:r w:rsidR="0066593D" w:rsidRPr="00E24147">
              <w:rPr>
                <w:rFonts w:cs="Times New Roman"/>
                <w:lang w:val="ro-RO"/>
              </w:rPr>
              <w:t xml:space="preserve"> </w:t>
            </w:r>
            <w:r w:rsidR="00D424AD">
              <w:rPr>
                <w:rFonts w:cs="Times New Roman"/>
                <w:lang w:val="ro-RO"/>
              </w:rPr>
              <w:t>(%)</w:t>
            </w:r>
          </w:p>
        </w:tc>
      </w:tr>
      <w:tr w:rsidR="002B31E7" w:rsidRPr="007B4463" w14:paraId="419E24B5" w14:textId="77777777" w:rsidTr="00BD2FBC">
        <w:trPr>
          <w:trHeight w:val="188"/>
          <w:jc w:val="center"/>
        </w:trPr>
        <w:tc>
          <w:tcPr>
            <w:tcW w:w="1843" w:type="dxa"/>
            <w:shd w:val="clear" w:color="auto" w:fill="auto"/>
          </w:tcPr>
          <w:p w14:paraId="53531BED" w14:textId="77777777" w:rsidR="002B31E7" w:rsidRPr="00E24147" w:rsidRDefault="002B31E7" w:rsidP="00C579AC">
            <w:pPr>
              <w:autoSpaceDE w:val="0"/>
              <w:autoSpaceDN w:val="0"/>
              <w:adjustRightInd w:val="0"/>
              <w:rPr>
                <w:rFonts w:cs="Times New Roman"/>
                <w:lang w:val="ro-RO"/>
              </w:rPr>
            </w:pPr>
            <w:r w:rsidRPr="00E24147">
              <w:rPr>
                <w:rFonts w:cs="Times New Roman"/>
                <w:lang w:val="ro-RO"/>
              </w:rPr>
              <w:t>Indicatorul I.3</w:t>
            </w:r>
          </w:p>
        </w:tc>
        <w:tc>
          <w:tcPr>
            <w:tcW w:w="4389" w:type="dxa"/>
            <w:shd w:val="clear" w:color="auto" w:fill="auto"/>
          </w:tcPr>
          <w:p w14:paraId="36633435" w14:textId="0707E22F" w:rsidR="002B31E7" w:rsidRPr="00E24147" w:rsidRDefault="00E7517B" w:rsidP="00C579AC">
            <w:pPr>
              <w:autoSpaceDE w:val="0"/>
              <w:autoSpaceDN w:val="0"/>
              <w:adjustRightInd w:val="0"/>
              <w:rPr>
                <w:rFonts w:cs="Times New Roman"/>
                <w:lang w:val="ro-RO"/>
              </w:rPr>
            </w:pPr>
            <w:r w:rsidRPr="00E24147">
              <w:rPr>
                <w:rFonts w:cs="Times New Roman"/>
                <w:lang w:val="ro-RO"/>
              </w:rPr>
              <w:t>R</w:t>
            </w:r>
            <w:r w:rsidR="00624D74" w:rsidRPr="00E24147">
              <w:rPr>
                <w:rFonts w:cs="Times New Roman"/>
                <w:lang w:val="ro-RO"/>
              </w:rPr>
              <w:t>educerea</w:t>
            </w:r>
            <w:r w:rsidR="002B31E7" w:rsidRPr="00E24147">
              <w:rPr>
                <w:rFonts w:cs="Times New Roman"/>
                <w:lang w:val="ro-RO"/>
              </w:rPr>
              <w:t xml:space="preserve"> intensității energetice</w:t>
            </w:r>
            <w:r w:rsidR="00AE666D" w:rsidRPr="00E24147">
              <w:rPr>
                <w:rFonts w:cs="Times New Roman"/>
                <w:lang w:val="ro-RO"/>
              </w:rPr>
              <w:t xml:space="preserve"> </w:t>
            </w:r>
          </w:p>
        </w:tc>
        <w:tc>
          <w:tcPr>
            <w:tcW w:w="2552" w:type="dxa"/>
            <w:shd w:val="clear" w:color="auto" w:fill="auto"/>
          </w:tcPr>
          <w:p w14:paraId="16D69851" w14:textId="284502BC" w:rsidR="002B31E7" w:rsidRPr="00E24147" w:rsidRDefault="0066593D" w:rsidP="00C579AC">
            <w:pPr>
              <w:autoSpaceDE w:val="0"/>
              <w:autoSpaceDN w:val="0"/>
              <w:adjustRightInd w:val="0"/>
              <w:rPr>
                <w:rFonts w:cs="Times New Roman"/>
                <w:lang w:val="ro-RO"/>
              </w:rPr>
            </w:pPr>
            <w:r w:rsidRPr="00E24147">
              <w:rPr>
                <w:rFonts w:cs="Times New Roman"/>
                <w:lang w:val="ro-RO"/>
              </w:rPr>
              <w:t>t</w:t>
            </w:r>
            <w:r w:rsidR="00AE666D" w:rsidRPr="00E24147">
              <w:rPr>
                <w:rFonts w:cs="Times New Roman"/>
                <w:lang w:val="ro-RO"/>
              </w:rPr>
              <w:t>ep</w:t>
            </w:r>
            <w:r w:rsidR="002B31E7" w:rsidRPr="00E24147">
              <w:rPr>
                <w:rFonts w:cs="Times New Roman"/>
                <w:lang w:val="ro-RO"/>
              </w:rPr>
              <w:t>/</w:t>
            </w:r>
            <w:r w:rsidRPr="00E24147">
              <w:rPr>
                <w:rFonts w:cs="Times New Roman"/>
                <w:lang w:val="ro-RO"/>
              </w:rPr>
              <w:t>mii lei</w:t>
            </w:r>
            <w:r w:rsidR="00D424AD">
              <w:rPr>
                <w:rFonts w:cs="Times New Roman"/>
                <w:lang w:val="ro-RO"/>
              </w:rPr>
              <w:t xml:space="preserve"> (%)</w:t>
            </w:r>
          </w:p>
        </w:tc>
      </w:tr>
    </w:tbl>
    <w:p w14:paraId="6AF2FFF4" w14:textId="77777777" w:rsidR="00F702C5" w:rsidRPr="007B4463" w:rsidRDefault="00F702C5" w:rsidP="00C579AC">
      <w:pPr>
        <w:widowControl w:val="0"/>
        <w:spacing w:line="259" w:lineRule="auto"/>
        <w:contextualSpacing/>
        <w:rPr>
          <w:rFonts w:cs="Times New Roman"/>
          <w:lang w:val="ro-RO"/>
        </w:rPr>
      </w:pPr>
    </w:p>
    <w:p w14:paraId="61A9BD01" w14:textId="2024DB2D" w:rsidR="00D22543" w:rsidRDefault="00D22543" w:rsidP="00C579AC">
      <w:pPr>
        <w:widowControl w:val="0"/>
        <w:spacing w:line="259" w:lineRule="auto"/>
        <w:contextualSpacing/>
        <w:rPr>
          <w:rFonts w:cs="Times New Roman"/>
          <w:lang w:val="ro-RO"/>
        </w:rPr>
      </w:pPr>
    </w:p>
    <w:p w14:paraId="40F90AA4" w14:textId="73A0155C" w:rsidR="00D22543" w:rsidRDefault="00D22543" w:rsidP="00C579AC">
      <w:pPr>
        <w:widowControl w:val="0"/>
        <w:spacing w:line="259" w:lineRule="auto"/>
        <w:contextualSpacing/>
        <w:rPr>
          <w:rFonts w:cs="Times New Roman"/>
          <w:lang w:val="ro-RO"/>
        </w:rPr>
      </w:pPr>
    </w:p>
    <w:p w14:paraId="5F60600F" w14:textId="62E82D3B" w:rsidR="00D22543" w:rsidRDefault="00D22543" w:rsidP="00C579AC">
      <w:pPr>
        <w:widowControl w:val="0"/>
        <w:spacing w:line="259" w:lineRule="auto"/>
        <w:contextualSpacing/>
        <w:rPr>
          <w:rFonts w:cs="Times New Roman"/>
          <w:lang w:val="ro-RO"/>
        </w:rPr>
      </w:pPr>
    </w:p>
    <w:p w14:paraId="001C1DC3" w14:textId="4A7D9422" w:rsidR="00D22543" w:rsidRDefault="00D22543" w:rsidP="00C579AC">
      <w:pPr>
        <w:widowControl w:val="0"/>
        <w:spacing w:line="259" w:lineRule="auto"/>
        <w:contextualSpacing/>
        <w:rPr>
          <w:rFonts w:cs="Times New Roman"/>
          <w:lang w:val="ro-RO"/>
        </w:rPr>
      </w:pPr>
    </w:p>
    <w:p w14:paraId="4EA8BC2F" w14:textId="77777777" w:rsidR="00D22543" w:rsidRPr="007B4463" w:rsidRDefault="00D22543" w:rsidP="00C579AC">
      <w:pPr>
        <w:widowControl w:val="0"/>
        <w:spacing w:line="259" w:lineRule="auto"/>
        <w:contextualSpacing/>
        <w:rPr>
          <w:rFonts w:cs="Times New Roman"/>
          <w:lang w:val="ro-RO"/>
        </w:rPr>
      </w:pPr>
    </w:p>
    <w:p w14:paraId="760C291D" w14:textId="77777777" w:rsidR="00842844" w:rsidRPr="00E24147" w:rsidRDefault="00842844" w:rsidP="00C579AC">
      <w:pPr>
        <w:shd w:val="clear" w:color="auto" w:fill="FFFFFF" w:themeFill="background1"/>
        <w:rPr>
          <w:rFonts w:cs="Times New Roman"/>
          <w:b/>
          <w:szCs w:val="24"/>
          <w:lang w:val="ro-RO" w:eastAsia="sk-SK"/>
        </w:rPr>
      </w:pPr>
      <w:bookmarkStart w:id="118" w:name="_Hlk88480199"/>
      <w:r w:rsidRPr="00E24147">
        <w:rPr>
          <w:rFonts w:cs="Times New Roman"/>
          <w:b/>
          <w:szCs w:val="24"/>
          <w:lang w:val="ro-RO" w:eastAsia="sk-SK"/>
        </w:rPr>
        <w:lastRenderedPageBreak/>
        <w:t>Definițiile indicatorilor și indicații privind cuantificarea acestora</w:t>
      </w:r>
    </w:p>
    <w:p w14:paraId="4B923AAA" w14:textId="77777777" w:rsidR="00D81B33" w:rsidRPr="007B4463" w:rsidRDefault="00842844" w:rsidP="00C579AC">
      <w:pPr>
        <w:pStyle w:val="Default"/>
        <w:jc w:val="both"/>
        <w:rPr>
          <w:rFonts w:eastAsiaTheme="minorHAnsi"/>
          <w:sz w:val="23"/>
          <w:szCs w:val="23"/>
          <w:lang w:val="ro-RO"/>
        </w:rPr>
      </w:pPr>
      <w:r w:rsidRPr="007B4463">
        <w:rPr>
          <w:b/>
          <w:lang w:val="ro-RO" w:eastAsia="sk-SK"/>
        </w:rPr>
        <w:t>Indicatorul I.1</w:t>
      </w:r>
      <w:r w:rsidRPr="007B4463">
        <w:rPr>
          <w:lang w:val="ro-RO" w:eastAsia="sk-SK"/>
        </w:rPr>
        <w:t xml:space="preserve"> = </w:t>
      </w:r>
      <w:r w:rsidR="00E7517B" w:rsidRPr="007B4463">
        <w:rPr>
          <w:rFonts w:eastAsiaTheme="minorHAnsi"/>
          <w:bCs/>
          <w:sz w:val="23"/>
          <w:szCs w:val="23"/>
          <w:lang w:val="ro-RO"/>
        </w:rPr>
        <w:t>Economii în consumul anual de energie primară</w:t>
      </w:r>
    </w:p>
    <w:p w14:paraId="43E172C9" w14:textId="6C9DBCA0" w:rsidR="00842844" w:rsidRPr="007B4463" w:rsidRDefault="00842844" w:rsidP="00C579AC">
      <w:pPr>
        <w:shd w:val="clear" w:color="auto" w:fill="FFFFFF" w:themeFill="background1"/>
        <w:rPr>
          <w:rFonts w:cs="Times New Roman"/>
          <w:szCs w:val="24"/>
          <w:lang w:val="ro-RO" w:eastAsia="sk-SK"/>
        </w:rPr>
      </w:pPr>
      <w:r w:rsidRPr="00E24147">
        <w:rPr>
          <w:rFonts w:cs="Times New Roman"/>
          <w:bCs/>
          <w:szCs w:val="24"/>
          <w:lang w:val="ro-RO" w:eastAsia="sk-SK"/>
        </w:rPr>
        <w:t>Formula de calcul:</w:t>
      </w:r>
      <w:r w:rsidR="00563C69" w:rsidRPr="007B4463">
        <w:rPr>
          <w:rFonts w:cs="Times New Roman"/>
          <w:szCs w:val="24"/>
          <w:lang w:val="ro-RO" w:eastAsia="sk-SK"/>
        </w:rPr>
        <w:t xml:space="preserve"> </w:t>
      </w:r>
      <w:r w:rsidR="00AE33A4" w:rsidRPr="007B4463">
        <w:rPr>
          <w:rFonts w:cs="Times New Roman"/>
          <w:szCs w:val="24"/>
          <w:lang w:val="ro-RO" w:eastAsia="sk-SK"/>
        </w:rPr>
        <w:t>Diferen</w:t>
      </w:r>
      <w:r w:rsidR="007249E7" w:rsidRPr="007B4463">
        <w:rPr>
          <w:rFonts w:cs="Times New Roman"/>
          <w:szCs w:val="24"/>
          <w:lang w:val="ro-RO" w:eastAsia="sk-SK"/>
        </w:rPr>
        <w:t>ț</w:t>
      </w:r>
      <w:r w:rsidR="00AE33A4" w:rsidRPr="007B4463">
        <w:rPr>
          <w:rFonts w:cs="Times New Roman"/>
          <w:szCs w:val="24"/>
          <w:lang w:val="ro-RO" w:eastAsia="sk-SK"/>
        </w:rPr>
        <w:t xml:space="preserve">a dintre </w:t>
      </w:r>
      <w:r w:rsidR="00BD2FBC" w:rsidRPr="007B4463">
        <w:rPr>
          <w:rFonts w:cs="Times New Roman"/>
          <w:szCs w:val="24"/>
          <w:lang w:val="ro-RO" w:eastAsia="sk-SK"/>
        </w:rPr>
        <w:t>v</w:t>
      </w:r>
      <w:r w:rsidR="00563C69" w:rsidRPr="007B4463">
        <w:rPr>
          <w:rFonts w:cs="Times New Roman"/>
          <w:szCs w:val="24"/>
          <w:lang w:val="ro-RO" w:eastAsia="sk-SK"/>
        </w:rPr>
        <w:t xml:space="preserve">aloarea </w:t>
      </w:r>
      <w:r w:rsidR="009026EA" w:rsidRPr="007B4463">
        <w:rPr>
          <w:rFonts w:cs="Times New Roman"/>
          <w:szCs w:val="24"/>
          <w:lang w:val="ro-RO" w:eastAsia="sk-SK"/>
        </w:rPr>
        <w:t xml:space="preserve">consumului </w:t>
      </w:r>
      <w:r w:rsidR="00E7517B" w:rsidRPr="007B4463">
        <w:rPr>
          <w:rFonts w:cs="Times New Roman"/>
          <w:szCs w:val="24"/>
          <w:lang w:val="ro-RO" w:eastAsia="sk-SK"/>
        </w:rPr>
        <w:t xml:space="preserve">anual </w:t>
      </w:r>
      <w:r w:rsidR="009026EA" w:rsidRPr="007B4463">
        <w:rPr>
          <w:rFonts w:cs="Times New Roman"/>
          <w:szCs w:val="24"/>
          <w:lang w:val="ro-RO" w:eastAsia="sk-SK"/>
        </w:rPr>
        <w:t>de energie</w:t>
      </w:r>
      <w:r w:rsidR="00E7517B" w:rsidRPr="007B4463">
        <w:rPr>
          <w:rFonts w:cs="Times New Roman"/>
          <w:szCs w:val="24"/>
          <w:lang w:val="ro-RO" w:eastAsia="sk-SK"/>
        </w:rPr>
        <w:t xml:space="preserve"> primară</w:t>
      </w:r>
      <w:r w:rsidR="00563C69" w:rsidRPr="007B4463">
        <w:rPr>
          <w:rFonts w:cs="Times New Roman"/>
          <w:szCs w:val="24"/>
          <w:lang w:val="ro-RO" w:eastAsia="sk-SK"/>
        </w:rPr>
        <w:t>, exprimată în</w:t>
      </w:r>
      <w:r w:rsidR="009026EA" w:rsidRPr="007B4463">
        <w:rPr>
          <w:rFonts w:cs="Times New Roman"/>
          <w:szCs w:val="24"/>
          <w:lang w:val="ro-RO" w:eastAsia="sk-SK"/>
        </w:rPr>
        <w:t xml:space="preserve"> </w:t>
      </w:r>
      <w:r w:rsidR="00E7517B" w:rsidRPr="007B4463">
        <w:rPr>
          <w:rFonts w:cs="Times New Roman"/>
          <w:szCs w:val="24"/>
          <w:lang w:val="ro-RO" w:eastAsia="sk-SK"/>
        </w:rPr>
        <w:t>MWh</w:t>
      </w:r>
      <w:r w:rsidR="00563C69" w:rsidRPr="007B4463">
        <w:rPr>
          <w:rFonts w:cs="Times New Roman"/>
          <w:szCs w:val="24"/>
          <w:lang w:val="ro-RO" w:eastAsia="sk-SK"/>
        </w:rPr>
        <w:t xml:space="preserve"> </w:t>
      </w:r>
      <w:r w:rsidR="00BF7B1E" w:rsidRPr="007B4463">
        <w:rPr>
          <w:rFonts w:cs="Times New Roman"/>
          <w:szCs w:val="24"/>
          <w:lang w:val="ro-RO" w:eastAsia="sk-SK"/>
        </w:rPr>
        <w:t>pentru</w:t>
      </w:r>
      <w:r w:rsidR="00B84340" w:rsidRPr="007B4463">
        <w:rPr>
          <w:rFonts w:cs="Times New Roman"/>
          <w:szCs w:val="24"/>
          <w:lang w:val="ro-RO" w:eastAsia="sk-SK"/>
        </w:rPr>
        <w:t xml:space="preserve"> </w:t>
      </w:r>
      <w:r w:rsidR="00563C69" w:rsidRPr="007B4463">
        <w:rPr>
          <w:rFonts w:cs="Times New Roman"/>
          <w:szCs w:val="24"/>
          <w:lang w:val="ro-RO" w:eastAsia="sk-SK"/>
        </w:rPr>
        <w:t xml:space="preserve">anul ulterior </w:t>
      </w:r>
      <w:r w:rsidR="00A51AA4" w:rsidRPr="007B4463">
        <w:rPr>
          <w:rFonts w:cs="Times New Roman"/>
          <w:szCs w:val="24"/>
          <w:lang w:val="ro-RO" w:eastAsia="sk-SK"/>
        </w:rPr>
        <w:t xml:space="preserve">implementării </w:t>
      </w:r>
      <w:r w:rsidR="00563C69" w:rsidRPr="007B4463">
        <w:rPr>
          <w:rFonts w:cs="Times New Roman"/>
          <w:szCs w:val="24"/>
          <w:lang w:val="ro-RO" w:eastAsia="sk-SK"/>
        </w:rPr>
        <w:t>proiectului</w:t>
      </w:r>
      <w:r w:rsidR="00BF7B1E" w:rsidRPr="007B4463">
        <w:rPr>
          <w:rFonts w:cs="Times New Roman"/>
          <w:lang w:val="ro-RO"/>
        </w:rPr>
        <w:t xml:space="preserve"> </w:t>
      </w:r>
      <w:r w:rsidR="00BF7B1E" w:rsidRPr="007B4463">
        <w:rPr>
          <w:rFonts w:cs="Times New Roman"/>
          <w:szCs w:val="24"/>
          <w:lang w:val="ro-RO" w:eastAsia="sk-SK"/>
        </w:rPr>
        <w:t xml:space="preserve">și anul </w:t>
      </w:r>
      <w:r w:rsidR="00EE49EA" w:rsidRPr="007B4463">
        <w:rPr>
          <w:rFonts w:cs="Times New Roman"/>
          <w:szCs w:val="24"/>
          <w:lang w:val="ro-RO" w:eastAsia="sk-SK"/>
        </w:rPr>
        <w:t>2021</w:t>
      </w:r>
      <w:r w:rsidR="00BF7B1E" w:rsidRPr="007B4463">
        <w:rPr>
          <w:rFonts w:cs="Times New Roman"/>
          <w:szCs w:val="24"/>
          <w:lang w:val="ro-RO" w:eastAsia="sk-SK"/>
        </w:rPr>
        <w:t xml:space="preserve">, evidențiată la nivel de contur energetic în care se fac </w:t>
      </w:r>
      <w:r w:rsidR="00422D7B" w:rsidRPr="007B4463">
        <w:rPr>
          <w:rFonts w:cs="Times New Roman"/>
          <w:szCs w:val="24"/>
          <w:lang w:val="ro-RO" w:eastAsia="sk-SK"/>
        </w:rPr>
        <w:t>investițiile.</w:t>
      </w:r>
      <w:r w:rsidR="0061032D" w:rsidRPr="007B4463">
        <w:rPr>
          <w:rStyle w:val="FootnoteReference"/>
          <w:rFonts w:cs="Times New Roman"/>
          <w:szCs w:val="24"/>
          <w:lang w:val="ro-RO" w:eastAsia="sk-SK"/>
        </w:rPr>
        <w:footnoteReference w:id="7"/>
      </w:r>
    </w:p>
    <w:p w14:paraId="3AFD597E" w14:textId="7A5A3ADC" w:rsidR="00032A85" w:rsidRPr="007B4463" w:rsidRDefault="00842844" w:rsidP="00C579AC">
      <w:pPr>
        <w:shd w:val="clear" w:color="auto" w:fill="FFFFFF" w:themeFill="background1"/>
        <w:rPr>
          <w:rFonts w:cs="Times New Roman"/>
          <w:szCs w:val="24"/>
          <w:lang w:val="ro-RO" w:eastAsia="sk-SK"/>
        </w:rPr>
      </w:pPr>
      <w:r w:rsidRPr="007B4463">
        <w:rPr>
          <w:rFonts w:cs="Times New Roman"/>
          <w:b/>
          <w:szCs w:val="24"/>
          <w:lang w:val="ro-RO" w:eastAsia="sk-SK"/>
        </w:rPr>
        <w:t>Indicatorul I.2</w:t>
      </w:r>
      <w:r w:rsidR="001E1114" w:rsidRPr="007B4463">
        <w:rPr>
          <w:rFonts w:cs="Times New Roman"/>
          <w:b/>
          <w:szCs w:val="24"/>
          <w:lang w:val="ro-RO" w:eastAsia="sk-SK"/>
        </w:rPr>
        <w:t xml:space="preserve"> </w:t>
      </w:r>
      <w:r w:rsidRPr="007B4463">
        <w:rPr>
          <w:rFonts w:cs="Times New Roman"/>
          <w:szCs w:val="24"/>
          <w:lang w:val="ro-RO" w:eastAsia="sk-SK"/>
        </w:rPr>
        <w:t>=</w:t>
      </w:r>
      <w:r w:rsidR="00BB0C45" w:rsidRPr="007B4463">
        <w:rPr>
          <w:rFonts w:cs="Times New Roman"/>
          <w:szCs w:val="24"/>
          <w:lang w:val="ro-RO" w:eastAsia="sk-SK"/>
        </w:rPr>
        <w:t xml:space="preserve"> </w:t>
      </w:r>
      <w:r w:rsidR="00D47F6F" w:rsidRPr="007B4463">
        <w:rPr>
          <w:rFonts w:cs="Times New Roman"/>
          <w:szCs w:val="24"/>
          <w:lang w:val="ro-RO" w:eastAsia="sk-SK"/>
        </w:rPr>
        <w:t xml:space="preserve">Scăderea </w:t>
      </w:r>
      <w:r w:rsidRPr="007B4463">
        <w:rPr>
          <w:rFonts w:cs="Times New Roman"/>
          <w:szCs w:val="24"/>
          <w:lang w:val="ro-RO" w:eastAsia="sk-SK"/>
        </w:rPr>
        <w:t>anual</w:t>
      </w:r>
      <w:r w:rsidR="00D47F6F" w:rsidRPr="007B4463">
        <w:rPr>
          <w:rFonts w:cs="Times New Roman"/>
          <w:szCs w:val="24"/>
          <w:lang w:val="ro-RO" w:eastAsia="sk-SK"/>
        </w:rPr>
        <w:t>ă</w:t>
      </w:r>
      <w:r w:rsidRPr="007B4463">
        <w:rPr>
          <w:rFonts w:cs="Times New Roman"/>
          <w:szCs w:val="24"/>
          <w:lang w:val="ro-RO" w:eastAsia="sk-SK"/>
        </w:rPr>
        <w:t xml:space="preserve"> a cantității de emisii de gaze cu efect de seră</w:t>
      </w:r>
      <w:r w:rsidR="00A51AA4" w:rsidRPr="007B4463">
        <w:rPr>
          <w:rFonts w:cs="Times New Roman"/>
          <w:szCs w:val="24"/>
          <w:lang w:val="ro-RO" w:eastAsia="sk-SK"/>
        </w:rPr>
        <w:t>,</w:t>
      </w:r>
      <w:r w:rsidRPr="007B4463">
        <w:rPr>
          <w:rFonts w:cs="Times New Roman"/>
          <w:szCs w:val="24"/>
          <w:lang w:val="ro-RO" w:eastAsia="sk-SK"/>
        </w:rPr>
        <w:t xml:space="preserve"> </w:t>
      </w:r>
      <w:r w:rsidR="00422D7B" w:rsidRPr="007B4463">
        <w:rPr>
          <w:rFonts w:cs="Times New Roman"/>
          <w:szCs w:val="24"/>
          <w:lang w:val="ro-RO" w:eastAsia="sk-SK"/>
        </w:rPr>
        <w:t>ulterior</w:t>
      </w:r>
      <w:r w:rsidR="00B84340" w:rsidRPr="007B4463">
        <w:rPr>
          <w:rFonts w:cs="Times New Roman"/>
          <w:szCs w:val="24"/>
          <w:lang w:val="ro-RO" w:eastAsia="sk-SK"/>
        </w:rPr>
        <w:t xml:space="preserve"> </w:t>
      </w:r>
      <w:r w:rsidR="00422D7B" w:rsidRPr="007B4463">
        <w:rPr>
          <w:rFonts w:cs="Times New Roman"/>
          <w:szCs w:val="24"/>
          <w:lang w:val="ro-RO" w:eastAsia="sk-SK"/>
        </w:rPr>
        <w:t>implementării</w:t>
      </w:r>
      <w:r w:rsidR="00B03559" w:rsidRPr="007B4463">
        <w:rPr>
          <w:rFonts w:cs="Times New Roman"/>
          <w:szCs w:val="24"/>
          <w:lang w:val="ro-RO" w:eastAsia="sk-SK"/>
        </w:rPr>
        <w:t xml:space="preserve"> </w:t>
      </w:r>
      <w:r w:rsidR="00422D7B" w:rsidRPr="007B4463">
        <w:rPr>
          <w:rFonts w:cs="Times New Roman"/>
          <w:szCs w:val="24"/>
          <w:lang w:val="ro-RO" w:eastAsia="sk-SK"/>
        </w:rPr>
        <w:t xml:space="preserve">proiectului, </w:t>
      </w:r>
      <w:r w:rsidRPr="007B4463">
        <w:rPr>
          <w:rFonts w:cs="Times New Roman"/>
          <w:szCs w:val="24"/>
          <w:lang w:val="ro-RO" w:eastAsia="sk-SK"/>
        </w:rPr>
        <w:t>ca urmare a</w:t>
      </w:r>
      <w:r w:rsidR="00B03559" w:rsidRPr="007B4463">
        <w:rPr>
          <w:rFonts w:cs="Times New Roman"/>
          <w:szCs w:val="24"/>
          <w:lang w:val="ro-RO" w:eastAsia="sk-SK"/>
        </w:rPr>
        <w:t xml:space="preserve"> creșterii eficienței energetice</w:t>
      </w:r>
      <w:r w:rsidRPr="007B4463">
        <w:rPr>
          <w:rFonts w:cs="Times New Roman"/>
          <w:szCs w:val="24"/>
          <w:lang w:val="ro-RO" w:eastAsia="sk-SK"/>
        </w:rPr>
        <w:t xml:space="preserve">. </w:t>
      </w:r>
    </w:p>
    <w:p w14:paraId="245F13C3" w14:textId="0C11FFF3" w:rsidR="00842844" w:rsidRPr="007B4463" w:rsidRDefault="00842844" w:rsidP="00C579AC">
      <w:pPr>
        <w:shd w:val="clear" w:color="auto" w:fill="FFFFFF" w:themeFill="background1"/>
        <w:rPr>
          <w:rFonts w:cs="Times New Roman"/>
          <w:szCs w:val="24"/>
          <w:lang w:val="ro-RO" w:eastAsia="sk-SK"/>
        </w:rPr>
      </w:pPr>
      <w:r w:rsidRPr="00E24147">
        <w:rPr>
          <w:rFonts w:cs="Times New Roman"/>
          <w:bCs/>
          <w:szCs w:val="24"/>
          <w:lang w:val="ro-RO" w:eastAsia="sk-SK"/>
        </w:rPr>
        <w:t>Formula de calcul:</w:t>
      </w:r>
      <w:r w:rsidRPr="007B4463">
        <w:rPr>
          <w:rFonts w:cs="Times New Roman"/>
          <w:szCs w:val="24"/>
          <w:lang w:val="ro-RO" w:eastAsia="sk-SK"/>
        </w:rPr>
        <w:t xml:space="preserve"> </w:t>
      </w:r>
      <w:r w:rsidR="00BF7B1E" w:rsidRPr="007B4463">
        <w:rPr>
          <w:rFonts w:cs="Times New Roman"/>
          <w:szCs w:val="24"/>
          <w:lang w:val="ro-RO" w:eastAsia="sk-SK"/>
        </w:rPr>
        <w:t xml:space="preserve">Diferența dintre </w:t>
      </w:r>
      <w:r w:rsidRPr="007B4463">
        <w:rPr>
          <w:rFonts w:cs="Times New Roman"/>
          <w:szCs w:val="24"/>
          <w:lang w:val="ro-RO" w:eastAsia="sk-SK"/>
        </w:rPr>
        <w:t xml:space="preserve">cantitatea de emisii de gaze cu efect de seră, redusă ca urmare a </w:t>
      </w:r>
      <w:r w:rsidR="00A51AA4" w:rsidRPr="007B4463">
        <w:rPr>
          <w:rFonts w:cs="Times New Roman"/>
          <w:szCs w:val="24"/>
          <w:lang w:val="ro-RO" w:eastAsia="sk-SK"/>
        </w:rPr>
        <w:t xml:space="preserve">scăderii </w:t>
      </w:r>
      <w:r w:rsidR="00833379" w:rsidRPr="007B4463">
        <w:rPr>
          <w:rFonts w:cs="Times New Roman"/>
          <w:szCs w:val="24"/>
          <w:lang w:val="ro-RO" w:eastAsia="sk-SK"/>
        </w:rPr>
        <w:t>consumului de energie</w:t>
      </w:r>
      <w:r w:rsidR="00BF7B1E" w:rsidRPr="007B4463">
        <w:rPr>
          <w:rFonts w:cs="Times New Roman"/>
          <w:szCs w:val="24"/>
          <w:lang w:val="ro-RO" w:eastAsia="sk-SK"/>
        </w:rPr>
        <w:t xml:space="preserve"> în anul ulterior implementării proiectului și </w:t>
      </w:r>
      <w:r w:rsidR="00AE666D" w:rsidRPr="007B4463">
        <w:rPr>
          <w:rFonts w:eastAsia="Times New Roman" w:cs="Times New Roman"/>
          <w:lang w:val="ro-RO"/>
        </w:rPr>
        <w:t xml:space="preserve">în anul </w:t>
      </w:r>
      <w:r w:rsidR="001E1114" w:rsidRPr="007B4463">
        <w:rPr>
          <w:rFonts w:eastAsia="Times New Roman" w:cs="Times New Roman"/>
          <w:lang w:val="ro-RO"/>
        </w:rPr>
        <w:t>2021</w:t>
      </w:r>
      <w:r w:rsidRPr="007B4463">
        <w:rPr>
          <w:rFonts w:cs="Times New Roman"/>
          <w:szCs w:val="24"/>
          <w:lang w:val="ro-RO" w:eastAsia="sk-SK"/>
        </w:rPr>
        <w:t>, c</w:t>
      </w:r>
      <w:r w:rsidR="00833379" w:rsidRPr="007B4463">
        <w:rPr>
          <w:rFonts w:cs="Times New Roman"/>
          <w:szCs w:val="24"/>
          <w:lang w:val="ro-RO" w:eastAsia="sk-SK"/>
        </w:rPr>
        <w:t>u impact în reducerea</w:t>
      </w:r>
      <w:r w:rsidRPr="007B4463">
        <w:rPr>
          <w:rFonts w:cs="Times New Roman"/>
          <w:szCs w:val="24"/>
          <w:lang w:val="ro-RO" w:eastAsia="sk-SK"/>
        </w:rPr>
        <w:t xml:space="preserve"> emisiilor de gaze cu efect de seră,</w:t>
      </w:r>
      <w:r w:rsidR="00A51AA4" w:rsidRPr="007B4463">
        <w:rPr>
          <w:rFonts w:cs="Times New Roman"/>
          <w:szCs w:val="24"/>
          <w:lang w:val="ro-RO" w:eastAsia="sk-SK"/>
        </w:rPr>
        <w:t xml:space="preserve"> exprimat</w:t>
      </w:r>
      <w:r w:rsidRPr="007B4463">
        <w:rPr>
          <w:rFonts w:cs="Times New Roman"/>
          <w:szCs w:val="24"/>
          <w:lang w:val="ro-RO" w:eastAsia="sk-SK"/>
        </w:rPr>
        <w:t xml:space="preserve"> în echivalent tone de CO</w:t>
      </w:r>
      <w:r w:rsidRPr="007B4463">
        <w:rPr>
          <w:rFonts w:cs="Times New Roman"/>
          <w:szCs w:val="24"/>
          <w:vertAlign w:val="subscript"/>
          <w:lang w:val="ro-RO" w:eastAsia="sk-SK"/>
        </w:rPr>
        <w:t>2</w:t>
      </w:r>
      <w:r w:rsidRPr="007B4463">
        <w:rPr>
          <w:rFonts w:cs="Times New Roman"/>
          <w:szCs w:val="24"/>
          <w:lang w:val="ro-RO" w:eastAsia="sk-SK"/>
        </w:rPr>
        <w:t>.</w:t>
      </w:r>
    </w:p>
    <w:p w14:paraId="6E85E346" w14:textId="77777777" w:rsidR="00B03559" w:rsidRPr="00E24147" w:rsidRDefault="00B03559" w:rsidP="00C579AC">
      <w:pPr>
        <w:widowControl w:val="0"/>
        <w:spacing w:line="259" w:lineRule="auto"/>
        <w:contextualSpacing/>
        <w:rPr>
          <w:rFonts w:cs="Times New Roman"/>
          <w:sz w:val="23"/>
          <w:szCs w:val="23"/>
          <w:lang w:val="ro-RO"/>
        </w:rPr>
      </w:pPr>
      <w:r w:rsidRPr="00E24147">
        <w:rPr>
          <w:rFonts w:cs="Times New Roman"/>
          <w:sz w:val="23"/>
          <w:szCs w:val="23"/>
          <w:lang w:val="ro-RO"/>
        </w:rPr>
        <w:t>Emisiile de CO</w:t>
      </w:r>
      <w:r w:rsidRPr="00E24147">
        <w:rPr>
          <w:rFonts w:cs="Times New Roman"/>
          <w:sz w:val="16"/>
          <w:szCs w:val="16"/>
          <w:lang w:val="ro-RO"/>
        </w:rPr>
        <w:t xml:space="preserve">2 </w:t>
      </w:r>
      <w:r w:rsidRPr="00E24147">
        <w:rPr>
          <w:rFonts w:cs="Times New Roman"/>
          <w:sz w:val="23"/>
          <w:szCs w:val="23"/>
          <w:lang w:val="ro-RO"/>
        </w:rPr>
        <w:t>se vor calcula prin utilizarea factorului de emisii din Anexa VI a Regulamentului (UE) nr. 601/2012 privind monitorizarea și raportarea emisiilor de gaze cu efect de seră în conformitate cu Directiva 2003/87/CE a Parlamentului European și a Consiliului (în functie de combustibilul utilizat), care se înmulțește cu energia economisită propusă a se obține anual prin proiect, până la finalul perioadei de sustenabilitate a proiectului (</w:t>
      </w:r>
      <w:r w:rsidR="00422D7B" w:rsidRPr="00E24147">
        <w:rPr>
          <w:rFonts w:cs="Times New Roman"/>
          <w:sz w:val="23"/>
          <w:szCs w:val="23"/>
          <w:lang w:val="ro-RO"/>
        </w:rPr>
        <w:t>măsurată în MWh). Pentru energia</w:t>
      </w:r>
      <w:r w:rsidRPr="00E24147">
        <w:rPr>
          <w:rFonts w:cs="Times New Roman"/>
          <w:sz w:val="23"/>
          <w:szCs w:val="23"/>
          <w:lang w:val="ro-RO"/>
        </w:rPr>
        <w:t xml:space="preserve"> electrică economis</w:t>
      </w:r>
      <w:r w:rsidR="007D3944" w:rsidRPr="00E24147">
        <w:rPr>
          <w:rFonts w:cs="Times New Roman"/>
          <w:sz w:val="23"/>
          <w:szCs w:val="23"/>
          <w:lang w:val="ro-RO"/>
        </w:rPr>
        <w:t>i</w:t>
      </w:r>
      <w:r w:rsidRPr="00E24147">
        <w:rPr>
          <w:rFonts w:cs="Times New Roman"/>
          <w:sz w:val="23"/>
          <w:szCs w:val="23"/>
          <w:lang w:val="ro-RO"/>
        </w:rPr>
        <w:t>tă, factorul de emisii utilizat este 0,33 tone CO</w:t>
      </w:r>
      <w:r w:rsidRPr="00E24147">
        <w:rPr>
          <w:rFonts w:cs="Times New Roman"/>
          <w:sz w:val="16"/>
          <w:szCs w:val="16"/>
          <w:lang w:val="ro-RO"/>
        </w:rPr>
        <w:t>2</w:t>
      </w:r>
      <w:r w:rsidRPr="00E24147">
        <w:rPr>
          <w:rFonts w:cs="Times New Roman"/>
          <w:sz w:val="23"/>
          <w:szCs w:val="23"/>
          <w:lang w:val="ro-RO"/>
        </w:rPr>
        <w:t>/MWh.</w:t>
      </w:r>
    </w:p>
    <w:p w14:paraId="216CE08E" w14:textId="77777777" w:rsidR="000E0154" w:rsidRPr="00E24147" w:rsidRDefault="000E0154" w:rsidP="00C579AC">
      <w:pPr>
        <w:widowControl w:val="0"/>
        <w:spacing w:line="259" w:lineRule="auto"/>
        <w:contextualSpacing/>
        <w:rPr>
          <w:rFonts w:cs="Times New Roman"/>
          <w:sz w:val="23"/>
          <w:szCs w:val="23"/>
          <w:lang w:val="ro-RO"/>
        </w:rPr>
      </w:pPr>
    </w:p>
    <w:p w14:paraId="68EF5F41" w14:textId="77777777" w:rsidR="00F07684" w:rsidRPr="007B4463" w:rsidRDefault="00F07684" w:rsidP="00C579AC">
      <w:pPr>
        <w:widowControl w:val="0"/>
        <w:spacing w:line="259" w:lineRule="auto"/>
        <w:contextualSpacing/>
        <w:rPr>
          <w:rFonts w:cs="Times New Roman"/>
          <w:sz w:val="23"/>
          <w:szCs w:val="23"/>
          <w:lang w:val="ro-RO"/>
        </w:rPr>
      </w:pPr>
      <w:r w:rsidRPr="00E24147">
        <w:rPr>
          <w:rFonts w:cs="Times New Roman"/>
          <w:b/>
          <w:bCs/>
          <w:sz w:val="23"/>
          <w:szCs w:val="23"/>
          <w:lang w:val="ro-RO"/>
        </w:rPr>
        <w:t xml:space="preserve">Indicatorul I.3 </w:t>
      </w:r>
      <w:r w:rsidRPr="007B4463">
        <w:rPr>
          <w:rFonts w:cs="Times New Roman"/>
          <w:sz w:val="23"/>
          <w:szCs w:val="23"/>
          <w:lang w:val="ro-RO"/>
        </w:rPr>
        <w:t xml:space="preserve">= </w:t>
      </w:r>
      <w:r w:rsidR="00210613" w:rsidRPr="007B4463">
        <w:rPr>
          <w:rFonts w:cs="Times New Roman"/>
          <w:sz w:val="23"/>
          <w:szCs w:val="23"/>
          <w:lang w:val="ro-RO"/>
        </w:rPr>
        <w:t>estimarea cantității de energie necesare pe unitate de producție sau activitate</w:t>
      </w:r>
      <w:r w:rsidR="000C56DB" w:rsidRPr="007B4463">
        <w:rPr>
          <w:rFonts w:cs="Times New Roman"/>
          <w:sz w:val="23"/>
          <w:szCs w:val="23"/>
          <w:lang w:val="ro-RO"/>
        </w:rPr>
        <w:t xml:space="preserve"> pentru care se solicita finan</w:t>
      </w:r>
      <w:r w:rsidR="007249E7" w:rsidRPr="007B4463">
        <w:rPr>
          <w:rFonts w:cs="Times New Roman"/>
          <w:sz w:val="23"/>
          <w:szCs w:val="23"/>
          <w:lang w:val="ro-RO"/>
        </w:rPr>
        <w:t>ț</w:t>
      </w:r>
      <w:r w:rsidR="000C56DB" w:rsidRPr="007B4463">
        <w:rPr>
          <w:rFonts w:cs="Times New Roman"/>
          <w:sz w:val="23"/>
          <w:szCs w:val="23"/>
          <w:lang w:val="ro-RO"/>
        </w:rPr>
        <w:t>are</w:t>
      </w:r>
      <w:r w:rsidR="00210613" w:rsidRPr="007B4463">
        <w:rPr>
          <w:rFonts w:cs="Times New Roman"/>
          <w:sz w:val="23"/>
          <w:szCs w:val="23"/>
          <w:lang w:val="ro-RO"/>
        </w:rPr>
        <w:t>, astfel încât utilizarea unei cantități mai mici de energie pentru a produce un produs reduce intensitatea</w:t>
      </w:r>
      <w:r w:rsidR="00422D7B" w:rsidRPr="007B4463">
        <w:rPr>
          <w:rFonts w:cs="Times New Roman"/>
          <w:sz w:val="23"/>
          <w:szCs w:val="23"/>
          <w:lang w:val="ro-RO"/>
        </w:rPr>
        <w:t xml:space="preserve"> energetic</w:t>
      </w:r>
      <w:r w:rsidR="007249E7" w:rsidRPr="007B4463">
        <w:rPr>
          <w:rFonts w:cs="Times New Roman"/>
          <w:sz w:val="23"/>
          <w:szCs w:val="23"/>
          <w:lang w:val="ro-RO"/>
        </w:rPr>
        <w:t>ă</w:t>
      </w:r>
      <w:r w:rsidR="00422D7B" w:rsidRPr="007B4463">
        <w:rPr>
          <w:rFonts w:cs="Times New Roman"/>
          <w:sz w:val="23"/>
          <w:szCs w:val="23"/>
          <w:lang w:val="ro-RO"/>
        </w:rPr>
        <w:t xml:space="preserve"> per produs </w:t>
      </w:r>
      <w:r w:rsidR="00210613" w:rsidRPr="007B4463">
        <w:rPr>
          <w:rFonts w:cs="Times New Roman"/>
          <w:sz w:val="23"/>
          <w:szCs w:val="23"/>
          <w:lang w:val="ro-RO"/>
        </w:rPr>
        <w:t>.</w:t>
      </w:r>
    </w:p>
    <w:p w14:paraId="42263F3E" w14:textId="77777777" w:rsidR="00B03559" w:rsidRPr="007B4463" w:rsidRDefault="00B03559" w:rsidP="00C579AC">
      <w:pPr>
        <w:widowControl w:val="0"/>
        <w:spacing w:line="259" w:lineRule="auto"/>
        <w:contextualSpacing/>
        <w:rPr>
          <w:rFonts w:cs="Times New Roman"/>
          <w:lang w:val="ro-RO"/>
        </w:rPr>
      </w:pPr>
    </w:p>
    <w:p w14:paraId="50550650" w14:textId="77777777" w:rsidR="000E0154" w:rsidRPr="007B4463" w:rsidRDefault="000E0154" w:rsidP="00C579AC">
      <w:pPr>
        <w:widowControl w:val="0"/>
        <w:spacing w:line="259" w:lineRule="auto"/>
        <w:contextualSpacing/>
        <w:rPr>
          <w:rFonts w:cs="Times New Roman"/>
          <w:sz w:val="23"/>
          <w:szCs w:val="23"/>
          <w:lang w:val="ro-RO"/>
        </w:rPr>
      </w:pPr>
      <w:r w:rsidRPr="00E24147">
        <w:rPr>
          <w:rFonts w:cs="Times New Roman"/>
          <w:lang w:val="ro-RO"/>
        </w:rPr>
        <w:t>Formula de calcul:</w:t>
      </w:r>
      <w:r w:rsidRPr="007B4463">
        <w:rPr>
          <w:rFonts w:cs="Times New Roman"/>
          <w:lang w:val="ro-RO"/>
        </w:rPr>
        <w:t xml:space="preserve"> </w:t>
      </w:r>
      <w:bookmarkStart w:id="119" w:name="_Hlk98159437"/>
      <w:r w:rsidR="00210613" w:rsidRPr="007B4463">
        <w:rPr>
          <w:rFonts w:cs="Times New Roman"/>
          <w:lang w:val="ro-RO"/>
        </w:rPr>
        <w:t xml:space="preserve">raportul anual dintre </w:t>
      </w:r>
      <w:r w:rsidRPr="007B4463">
        <w:rPr>
          <w:rFonts w:cs="Times New Roman"/>
          <w:sz w:val="23"/>
          <w:szCs w:val="23"/>
          <w:lang w:val="ro-RO"/>
        </w:rPr>
        <w:t xml:space="preserve">cantitatea de energie </w:t>
      </w:r>
      <w:r w:rsidR="004F3213" w:rsidRPr="007B4463">
        <w:rPr>
          <w:rFonts w:cs="Times New Roman"/>
          <w:sz w:val="23"/>
          <w:szCs w:val="23"/>
          <w:lang w:val="ro-RO"/>
        </w:rPr>
        <w:t>utilizată</w:t>
      </w:r>
      <w:r w:rsidRPr="007B4463">
        <w:rPr>
          <w:rFonts w:cs="Times New Roman"/>
          <w:sz w:val="23"/>
          <w:szCs w:val="23"/>
          <w:lang w:val="ro-RO"/>
        </w:rPr>
        <w:t xml:space="preserve"> </w:t>
      </w:r>
      <w:r w:rsidR="00210613" w:rsidRPr="007B4463">
        <w:rPr>
          <w:rFonts w:cs="Times New Roman"/>
          <w:sz w:val="23"/>
          <w:szCs w:val="23"/>
          <w:lang w:val="ro-RO"/>
        </w:rPr>
        <w:t xml:space="preserve">și </w:t>
      </w:r>
      <w:r w:rsidRPr="007B4463">
        <w:rPr>
          <w:rFonts w:cs="Times New Roman"/>
          <w:sz w:val="23"/>
          <w:szCs w:val="23"/>
          <w:lang w:val="ro-RO"/>
        </w:rPr>
        <w:t>producți</w:t>
      </w:r>
      <w:r w:rsidR="00210613" w:rsidRPr="007B4463">
        <w:rPr>
          <w:rFonts w:cs="Times New Roman"/>
          <w:sz w:val="23"/>
          <w:szCs w:val="23"/>
          <w:lang w:val="ro-RO"/>
        </w:rPr>
        <w:t>a</w:t>
      </w:r>
      <w:r w:rsidRPr="007B4463">
        <w:rPr>
          <w:rFonts w:cs="Times New Roman"/>
          <w:sz w:val="23"/>
          <w:szCs w:val="23"/>
          <w:lang w:val="ro-RO"/>
        </w:rPr>
        <w:t xml:space="preserve"> sau activitate</w:t>
      </w:r>
      <w:r w:rsidR="00210613" w:rsidRPr="007B4463">
        <w:rPr>
          <w:rFonts w:cs="Times New Roman"/>
          <w:sz w:val="23"/>
          <w:szCs w:val="23"/>
          <w:lang w:val="ro-RO"/>
        </w:rPr>
        <w:t xml:space="preserve">a proprie </w:t>
      </w:r>
      <w:r w:rsidR="005F64A1" w:rsidRPr="007B4463">
        <w:rPr>
          <w:rFonts w:cs="Times New Roman"/>
          <w:sz w:val="23"/>
          <w:szCs w:val="23"/>
          <w:lang w:val="ro-RO"/>
        </w:rPr>
        <w:t>actuală</w:t>
      </w:r>
      <w:r w:rsidR="000C56DB" w:rsidRPr="007B4463">
        <w:rPr>
          <w:rFonts w:cs="Times New Roman"/>
          <w:sz w:val="23"/>
          <w:szCs w:val="23"/>
          <w:lang w:val="ro-RO"/>
        </w:rPr>
        <w:t xml:space="preserve"> </w:t>
      </w:r>
      <w:r w:rsidR="00210613" w:rsidRPr="007B4463">
        <w:rPr>
          <w:rFonts w:cs="Times New Roman"/>
          <w:sz w:val="23"/>
          <w:szCs w:val="23"/>
          <w:lang w:val="ro-RO"/>
        </w:rPr>
        <w:t>a operatorului economic.</w:t>
      </w:r>
    </w:p>
    <w:bookmarkEnd w:id="119"/>
    <w:p w14:paraId="7690336C" w14:textId="77777777" w:rsidR="000E0154" w:rsidRPr="00E24147" w:rsidRDefault="000E0154" w:rsidP="00C579AC">
      <w:pPr>
        <w:widowControl w:val="0"/>
        <w:spacing w:line="259" w:lineRule="auto"/>
        <w:contextualSpacing/>
        <w:rPr>
          <w:rFonts w:cs="Times New Roman"/>
          <w:lang w:val="ro-RO"/>
        </w:rPr>
      </w:pPr>
    </w:p>
    <w:tbl>
      <w:tblPr>
        <w:tblStyle w:val="TableGrid"/>
        <w:tblW w:w="9072" w:type="dxa"/>
        <w:tblInd w:w="-5" w:type="dxa"/>
        <w:tblCellMar>
          <w:top w:w="510" w:type="dxa"/>
          <w:left w:w="510" w:type="dxa"/>
          <w:bottom w:w="510" w:type="dxa"/>
          <w:right w:w="510" w:type="dxa"/>
        </w:tblCellMar>
        <w:tblLook w:val="04A0" w:firstRow="1" w:lastRow="0" w:firstColumn="1" w:lastColumn="0" w:noHBand="0" w:noVBand="1"/>
      </w:tblPr>
      <w:tblGrid>
        <w:gridCol w:w="9072"/>
      </w:tblGrid>
      <w:tr w:rsidR="00215432" w:rsidRPr="007B4463" w14:paraId="69B77B2A" w14:textId="77777777" w:rsidTr="00E24147">
        <w:tc>
          <w:tcPr>
            <w:tcW w:w="9072" w:type="dxa"/>
          </w:tcPr>
          <w:bookmarkEnd w:id="118"/>
          <w:p w14:paraId="3C3CFB7B" w14:textId="07D0DC96" w:rsidR="00215432" w:rsidRPr="00E24147" w:rsidRDefault="00215432" w:rsidP="00E24147">
            <w:pPr>
              <w:spacing w:after="240" w:line="240" w:lineRule="auto"/>
              <w:jc w:val="left"/>
              <w:rPr>
                <w:rFonts w:eastAsia="Geneva" w:cs="Times New Roman"/>
                <w:color w:val="000000"/>
                <w:szCs w:val="24"/>
                <w:lang w:val="ro-RO"/>
              </w:rPr>
            </w:pPr>
            <w:r w:rsidRPr="00E24147">
              <w:rPr>
                <w:rFonts w:eastAsia="Geneva" w:cs="Times New Roman"/>
                <w:color w:val="000000"/>
                <w:szCs w:val="24"/>
                <w:lang w:val="ro-RO"/>
              </w:rPr>
              <w:t xml:space="preserve">Toti indicatorii vor respecta criteriul diferenței dintre anul de referintă 2021 și reducerea cu cel puțin </w:t>
            </w:r>
            <w:r w:rsidR="00D424AD" w:rsidRPr="00E24147">
              <w:rPr>
                <w:rFonts w:eastAsia="Geneva" w:cs="Times New Roman"/>
                <w:color w:val="000000"/>
                <w:szCs w:val="24"/>
                <w:lang w:val="ro-RO"/>
              </w:rPr>
              <w:t>30%</w:t>
            </w:r>
            <w:r w:rsidRPr="00E24147">
              <w:rPr>
                <w:rFonts w:eastAsia="Geneva" w:cs="Times New Roman"/>
                <w:color w:val="000000"/>
                <w:szCs w:val="24"/>
                <w:lang w:val="ro-RO"/>
              </w:rPr>
              <w:t xml:space="preserve"> la finalul perioadei de monitorizare a indicatorilor de rezultat, din totalul celor 5 ani de monitorizare, din momentul în care proiectul pentru care s-a obținut finanțare devine operațional, la nivelul conturului energetic</w:t>
            </w:r>
            <w:r w:rsidR="00AC50B1" w:rsidRPr="00E24147">
              <w:rPr>
                <w:rFonts w:eastAsia="Geneva" w:cs="Times New Roman"/>
                <w:color w:val="000000"/>
                <w:szCs w:val="24"/>
                <w:lang w:val="ro-RO"/>
              </w:rPr>
              <w:t xml:space="preserve"> al proiectului</w:t>
            </w:r>
            <w:r w:rsidRPr="00E24147">
              <w:rPr>
                <w:rFonts w:eastAsia="Geneva" w:cs="Times New Roman"/>
                <w:color w:val="000000"/>
                <w:szCs w:val="24"/>
                <w:lang w:val="ro-RO"/>
              </w:rPr>
              <w:t xml:space="preserve"> evaluat prin auditul energetic inițial.</w:t>
            </w:r>
          </w:p>
          <w:p w14:paraId="0A887C3F" w14:textId="1187E102" w:rsidR="00215432" w:rsidRPr="00E24147" w:rsidRDefault="00215432" w:rsidP="00E24147">
            <w:pPr>
              <w:spacing w:after="240" w:line="240" w:lineRule="auto"/>
              <w:jc w:val="left"/>
              <w:rPr>
                <w:rFonts w:eastAsia="Geneva" w:cs="Times New Roman"/>
                <w:color w:val="000000"/>
                <w:szCs w:val="24"/>
                <w:lang w:val="ro-RO"/>
              </w:rPr>
            </w:pPr>
            <w:r w:rsidRPr="00E24147">
              <w:rPr>
                <w:rFonts w:eastAsia="Geneva" w:cs="Times New Roman"/>
                <w:color w:val="000000"/>
                <w:szCs w:val="24"/>
                <w:lang w:val="ro-RO"/>
              </w:rPr>
              <w:t xml:space="preserve">Fiecare interval procentual suplimentar de reducere peste indicele minim de </w:t>
            </w:r>
            <w:r w:rsidR="00D424AD" w:rsidRPr="00E24147">
              <w:rPr>
                <w:rFonts w:eastAsia="Geneva" w:cs="Times New Roman"/>
                <w:color w:val="000000"/>
                <w:szCs w:val="24"/>
                <w:lang w:val="ro-RO"/>
              </w:rPr>
              <w:t>30%</w:t>
            </w:r>
            <w:r w:rsidRPr="00E24147">
              <w:rPr>
                <w:rFonts w:eastAsia="Geneva" w:cs="Times New Roman"/>
                <w:color w:val="000000"/>
                <w:szCs w:val="24"/>
                <w:lang w:val="ro-RO"/>
              </w:rPr>
              <w:t xml:space="preserve"> și angajat conform auditului inițial de către aplicant, va fi punctat cu un număr </w:t>
            </w:r>
            <w:r w:rsidRPr="00E24147">
              <w:rPr>
                <w:rFonts w:eastAsia="Geneva" w:cs="Times New Roman"/>
                <w:color w:val="000000"/>
                <w:szCs w:val="24"/>
                <w:lang w:val="ro-RO"/>
              </w:rPr>
              <w:lastRenderedPageBreak/>
              <w:t>adițional de puncte, conform Grilei tehnico-economice, anexa nr. 1 la Schema de ajutor de stat.</w:t>
            </w:r>
          </w:p>
          <w:p w14:paraId="31133935" w14:textId="77777777" w:rsidR="00215432" w:rsidRPr="00484F38" w:rsidRDefault="00215432" w:rsidP="00215432">
            <w:pPr>
              <w:spacing w:after="240" w:line="240" w:lineRule="auto"/>
              <w:jc w:val="left"/>
              <w:rPr>
                <w:rFonts w:eastAsia="Geneva" w:cs="Times New Roman"/>
                <w:color w:val="000000"/>
                <w:szCs w:val="24"/>
                <w:lang w:val="ro-RO"/>
              </w:rPr>
            </w:pPr>
            <w:r w:rsidRPr="00E24147">
              <w:rPr>
                <w:rFonts w:eastAsia="Geneva" w:cs="Times New Roman"/>
                <w:color w:val="000000"/>
                <w:szCs w:val="24"/>
                <w:lang w:val="ro-RO"/>
              </w:rPr>
              <w:t>Toate evoluțiile valorice ale economiilor de energie, GES și intensității energetie se vor justifica prin audituri energetice.</w:t>
            </w:r>
          </w:p>
          <w:p w14:paraId="4371FDFE" w14:textId="77777777" w:rsidR="00215432" w:rsidRPr="00E24147" w:rsidRDefault="00215432" w:rsidP="00056D53">
            <w:pPr>
              <w:spacing w:after="240" w:line="240" w:lineRule="auto"/>
              <w:jc w:val="left"/>
              <w:rPr>
                <w:rFonts w:eastAsia="Geneva" w:cs="Times New Roman"/>
                <w:b/>
                <w:color w:val="FF0000"/>
                <w:sz w:val="28"/>
                <w:szCs w:val="28"/>
                <w:lang w:val="ro-RO"/>
              </w:rPr>
            </w:pPr>
            <w:r w:rsidRPr="00E24147">
              <w:rPr>
                <w:rFonts w:eastAsia="Geneva" w:cs="Times New Roman"/>
                <w:b/>
                <w:color w:val="FF0000"/>
                <w:sz w:val="28"/>
                <w:szCs w:val="28"/>
                <w:lang w:val="ro-RO"/>
              </w:rPr>
              <w:t>Atenție!</w:t>
            </w:r>
          </w:p>
          <w:p w14:paraId="0729CD59" w14:textId="77777777" w:rsidR="00215432" w:rsidRPr="00E24147" w:rsidRDefault="00215432" w:rsidP="00E24147">
            <w:pPr>
              <w:rPr>
                <w:rFonts w:eastAsiaTheme="minorEastAsia" w:cs="Times New Roman"/>
                <w:lang w:val="ro-RO"/>
              </w:rPr>
            </w:pPr>
            <w:r w:rsidRPr="00E24147">
              <w:rPr>
                <w:rFonts w:cs="Times New Roman"/>
                <w:lang w:val="ro-RO"/>
              </w:rPr>
              <w:t>Reducerea emisiilor indirecte și directe de GES va fi monitorizată prin intermediul platformei informatice pentru centralizarea și analiza consumului de energie, puse la dispoziție de Ministerul Energiei.</w:t>
            </w:r>
          </w:p>
        </w:tc>
      </w:tr>
    </w:tbl>
    <w:p w14:paraId="3EFCDE10" w14:textId="77777777" w:rsidR="00215432" w:rsidRPr="007B4463" w:rsidRDefault="00215432" w:rsidP="00215432">
      <w:pPr>
        <w:widowControl w:val="0"/>
        <w:spacing w:after="160" w:line="259" w:lineRule="auto"/>
        <w:contextualSpacing/>
        <w:rPr>
          <w:rFonts w:eastAsiaTheme="minorEastAsia" w:cs="Times New Roman"/>
          <w:szCs w:val="24"/>
          <w:lang w:val="ro-RO"/>
        </w:rPr>
      </w:pPr>
    </w:p>
    <w:p w14:paraId="79298CF5" w14:textId="77777777" w:rsidR="006F0727" w:rsidRPr="007B4463" w:rsidRDefault="006F0727" w:rsidP="00E24147">
      <w:pPr>
        <w:pStyle w:val="11"/>
      </w:pPr>
      <w:bookmarkStart w:id="120" w:name="_Toc88551389"/>
      <w:bookmarkStart w:id="121" w:name="_Toc116995940"/>
      <w:r w:rsidRPr="007B4463">
        <w:rPr>
          <w:iCs w:val="0"/>
        </w:rPr>
        <w:t xml:space="preserve">1.6. Alocarea stabilită pentru </w:t>
      </w:r>
      <w:bookmarkEnd w:id="120"/>
      <w:r w:rsidR="00C66B94" w:rsidRPr="007B4463">
        <w:rPr>
          <w:iCs w:val="0"/>
        </w:rPr>
        <w:t xml:space="preserve">apelul </w:t>
      </w:r>
      <w:r w:rsidR="00156EB4" w:rsidRPr="007B4463">
        <w:rPr>
          <w:iCs w:val="0"/>
        </w:rPr>
        <w:t>competitiv</w:t>
      </w:r>
      <w:bookmarkEnd w:id="121"/>
      <w:r w:rsidR="00156EB4" w:rsidRPr="007B4463">
        <w:rPr>
          <w:iCs w:val="0"/>
        </w:rPr>
        <w:t xml:space="preserve"> </w:t>
      </w:r>
    </w:p>
    <w:p w14:paraId="4A11930E" w14:textId="07146F80" w:rsidR="006F0727" w:rsidRPr="007B4463" w:rsidRDefault="009A29A7" w:rsidP="00C579AC">
      <w:pPr>
        <w:ind w:firstLine="708"/>
        <w:rPr>
          <w:rFonts w:eastAsia="Times New Roman" w:cs="Times New Roman"/>
          <w:szCs w:val="24"/>
          <w:lang w:val="ro-RO" w:eastAsia="en-GB"/>
        </w:rPr>
      </w:pPr>
      <w:r w:rsidRPr="007B4463">
        <w:rPr>
          <w:rFonts w:eastAsia="Times New Roman" w:cs="Times New Roman"/>
          <w:szCs w:val="24"/>
          <w:lang w:val="ro-RO" w:eastAsia="en-GB"/>
        </w:rPr>
        <w:t xml:space="preserve">Bugetul total estimat al schemei este echivalentul în lei a sumei de </w:t>
      </w:r>
      <w:r w:rsidR="00484F38" w:rsidRPr="007B4463">
        <w:rPr>
          <w:rFonts w:eastAsia="Times New Roman" w:cs="Times New Roman"/>
          <w:b/>
          <w:szCs w:val="24"/>
          <w:lang w:val="ro-RO" w:eastAsia="en-GB"/>
        </w:rPr>
        <w:t>62</w:t>
      </w:r>
      <w:r w:rsidR="00484F38">
        <w:rPr>
          <w:rFonts w:eastAsia="Times New Roman" w:cs="Times New Roman"/>
          <w:b/>
          <w:szCs w:val="24"/>
          <w:lang w:val="ro-RO" w:eastAsia="en-GB"/>
        </w:rPr>
        <w:t>.</w:t>
      </w:r>
      <w:r w:rsidR="00484F38" w:rsidRPr="007B4463">
        <w:rPr>
          <w:rFonts w:eastAsia="Times New Roman" w:cs="Times New Roman"/>
          <w:b/>
          <w:szCs w:val="24"/>
          <w:lang w:val="ro-RO" w:eastAsia="en-GB"/>
        </w:rPr>
        <w:t>000</w:t>
      </w:r>
      <w:r w:rsidR="00484F38">
        <w:rPr>
          <w:rFonts w:eastAsia="Times New Roman" w:cs="Times New Roman"/>
          <w:b/>
          <w:szCs w:val="24"/>
          <w:lang w:val="ro-RO" w:eastAsia="en-GB"/>
        </w:rPr>
        <w:t>.</w:t>
      </w:r>
      <w:r w:rsidRPr="007B4463">
        <w:rPr>
          <w:rFonts w:eastAsia="Times New Roman" w:cs="Times New Roman"/>
          <w:b/>
          <w:szCs w:val="24"/>
          <w:lang w:val="ro-RO" w:eastAsia="en-GB"/>
        </w:rPr>
        <w:t>000 euro</w:t>
      </w:r>
      <w:r w:rsidRPr="007B4463">
        <w:rPr>
          <w:rFonts w:eastAsia="Times New Roman" w:cs="Times New Roman"/>
          <w:szCs w:val="24"/>
          <w:lang w:val="ro-RO" w:eastAsia="en-GB"/>
        </w:rPr>
        <w:t>, fonduri europene nerambursabile asigurate prin Mecanismul de Redresare și Reziliență în cadrul Planului Național de Redresare și Reziliență – Componenta C.6 Energie</w:t>
      </w:r>
      <w:r w:rsidR="001E1114" w:rsidRPr="007B4463">
        <w:rPr>
          <w:rStyle w:val="FootnoteReference"/>
          <w:rFonts w:eastAsia="Times New Roman" w:cs="Times New Roman"/>
          <w:szCs w:val="24"/>
          <w:lang w:val="ro-RO" w:eastAsia="en-GB"/>
        </w:rPr>
        <w:footnoteReference w:id="8"/>
      </w:r>
      <w:r w:rsidR="00CB2644" w:rsidRPr="007B4463">
        <w:rPr>
          <w:rFonts w:eastAsia="Times New Roman" w:cs="Times New Roman"/>
          <w:szCs w:val="24"/>
          <w:lang w:val="ro-RO" w:eastAsia="en-GB"/>
        </w:rPr>
        <w:t>.</w:t>
      </w:r>
      <w:r w:rsidR="001E1114" w:rsidRPr="007B4463">
        <w:rPr>
          <w:rFonts w:eastAsia="Times New Roman" w:cs="Times New Roman"/>
          <w:szCs w:val="24"/>
          <w:lang w:val="ro-RO" w:eastAsia="en-GB"/>
        </w:rPr>
        <w:t xml:space="preserve"> </w:t>
      </w:r>
      <w:r w:rsidRPr="007B4463">
        <w:rPr>
          <w:rFonts w:eastAsia="Times New Roman" w:cs="Times New Roman"/>
          <w:szCs w:val="24"/>
          <w:lang w:val="ro-RO" w:eastAsia="en-GB"/>
        </w:rPr>
        <w:t>În anul 2022 se va organiza</w:t>
      </w:r>
      <w:r w:rsidR="00B84340" w:rsidRPr="007B4463">
        <w:rPr>
          <w:rFonts w:eastAsia="Times New Roman" w:cs="Times New Roman"/>
          <w:szCs w:val="24"/>
          <w:lang w:val="ro-RO" w:eastAsia="en-GB"/>
        </w:rPr>
        <w:t xml:space="preserve"> </w:t>
      </w:r>
      <w:r w:rsidR="00D47F6F" w:rsidRPr="007B4463">
        <w:rPr>
          <w:rFonts w:eastAsia="Times New Roman" w:cs="Times New Roman"/>
          <w:szCs w:val="24"/>
          <w:lang w:val="ro-RO" w:eastAsia="en-GB"/>
        </w:rPr>
        <w:t xml:space="preserve">primul apel </w:t>
      </w:r>
      <w:r w:rsidR="009E2109" w:rsidRPr="007B4463">
        <w:rPr>
          <w:rFonts w:eastAsia="Times New Roman" w:cs="Times New Roman"/>
          <w:szCs w:val="24"/>
          <w:lang w:val="ro-RO" w:eastAsia="en-GB"/>
        </w:rPr>
        <w:t>competitiv</w:t>
      </w:r>
      <w:r w:rsidRPr="007B4463">
        <w:rPr>
          <w:rFonts w:eastAsia="Times New Roman" w:cs="Times New Roman"/>
          <w:szCs w:val="24"/>
          <w:lang w:val="ro-RO" w:eastAsia="en-GB"/>
        </w:rPr>
        <w:t>. În cazul în care bugetul schemei de ajutor de stat nu se consumă integral după</w:t>
      </w:r>
      <w:r w:rsidR="00D92767" w:rsidRPr="007B4463">
        <w:rPr>
          <w:rFonts w:eastAsia="Times New Roman" w:cs="Times New Roman"/>
          <w:szCs w:val="24"/>
          <w:lang w:val="ro-RO" w:eastAsia="en-GB"/>
        </w:rPr>
        <w:t xml:space="preserve"> primul</w:t>
      </w:r>
      <w:r w:rsidRPr="007B4463">
        <w:rPr>
          <w:rFonts w:eastAsia="Times New Roman" w:cs="Times New Roman"/>
          <w:szCs w:val="24"/>
          <w:lang w:val="ro-RO" w:eastAsia="en-GB"/>
        </w:rPr>
        <w:t xml:space="preserve"> </w:t>
      </w:r>
      <w:r w:rsidR="00156EB4" w:rsidRPr="007B4463">
        <w:rPr>
          <w:rFonts w:eastAsia="Times New Roman" w:cs="Times New Roman"/>
          <w:szCs w:val="24"/>
          <w:lang w:val="ro-RO" w:eastAsia="en-GB"/>
        </w:rPr>
        <w:t>ap</w:t>
      </w:r>
      <w:r w:rsidR="00D47F6F" w:rsidRPr="007B4463">
        <w:rPr>
          <w:rFonts w:eastAsia="Times New Roman" w:cs="Times New Roman"/>
          <w:szCs w:val="24"/>
          <w:lang w:val="ro-RO" w:eastAsia="en-GB"/>
        </w:rPr>
        <w:t>el sau nu se ating țintele angajate</w:t>
      </w:r>
      <w:r w:rsidRPr="007B4463">
        <w:rPr>
          <w:rFonts w:eastAsia="Times New Roman" w:cs="Times New Roman"/>
          <w:szCs w:val="24"/>
          <w:lang w:val="ro-RO" w:eastAsia="en-GB"/>
        </w:rPr>
        <w:t>, Ministerul Energiei va</w:t>
      </w:r>
      <w:r w:rsidR="00B84340" w:rsidRPr="007B4463">
        <w:rPr>
          <w:rFonts w:eastAsia="Times New Roman" w:cs="Times New Roman"/>
          <w:szCs w:val="24"/>
          <w:lang w:val="ro-RO" w:eastAsia="en-GB"/>
        </w:rPr>
        <w:t xml:space="preserve"> </w:t>
      </w:r>
      <w:r w:rsidRPr="007B4463">
        <w:rPr>
          <w:rFonts w:eastAsia="Times New Roman" w:cs="Times New Roman"/>
          <w:szCs w:val="24"/>
          <w:lang w:val="ro-RO" w:eastAsia="en-GB"/>
        </w:rPr>
        <w:t xml:space="preserve">organiza </w:t>
      </w:r>
      <w:r w:rsidR="00D47F6F" w:rsidRPr="007B4463">
        <w:rPr>
          <w:rFonts w:eastAsia="Times New Roman" w:cs="Times New Roman"/>
          <w:szCs w:val="24"/>
          <w:lang w:val="ro-RO" w:eastAsia="en-GB"/>
        </w:rPr>
        <w:t>un nou apel</w:t>
      </w:r>
      <w:r w:rsidRPr="007B4463">
        <w:rPr>
          <w:rFonts w:eastAsia="Times New Roman" w:cs="Times New Roman"/>
          <w:szCs w:val="24"/>
          <w:lang w:val="ro-RO" w:eastAsia="en-GB"/>
        </w:rPr>
        <w:t xml:space="preserve"> pentru suma rămasă neutilizată.</w:t>
      </w:r>
    </w:p>
    <w:p w14:paraId="1F436A43" w14:textId="25144E2C" w:rsidR="00CB2644" w:rsidRPr="007B4463" w:rsidRDefault="00CB2644" w:rsidP="00CB2644">
      <w:pPr>
        <w:ind w:firstLine="708"/>
        <w:rPr>
          <w:rFonts w:eastAsia="Times New Roman" w:cs="Times New Roman"/>
          <w:szCs w:val="24"/>
          <w:lang w:val="ro-RO" w:eastAsia="en-GB"/>
        </w:rPr>
      </w:pPr>
      <w:r w:rsidRPr="007B4463">
        <w:rPr>
          <w:rFonts w:eastAsia="Times New Roman" w:cs="Times New Roman"/>
          <w:szCs w:val="24"/>
          <w:lang w:val="ro-RO" w:eastAsia="en-GB"/>
        </w:rPr>
        <w:t>Conform art. 24 ali</w:t>
      </w:r>
      <w:r w:rsidR="003044A5" w:rsidRPr="007B4463">
        <w:rPr>
          <w:rFonts w:eastAsia="Times New Roman" w:cs="Times New Roman"/>
          <w:szCs w:val="24"/>
          <w:lang w:val="ro-RO" w:eastAsia="en-GB"/>
        </w:rPr>
        <w:t>n</w:t>
      </w:r>
      <w:r w:rsidRPr="007B4463">
        <w:rPr>
          <w:rFonts w:eastAsia="Times New Roman" w:cs="Times New Roman"/>
          <w:szCs w:val="24"/>
          <w:lang w:val="ro-RO" w:eastAsia="en-GB"/>
        </w:rPr>
        <w:t>. (1) din Ordonanța de urgență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r w:rsidR="002738EE" w:rsidRPr="007B4463">
        <w:rPr>
          <w:rFonts w:eastAsia="Times New Roman" w:cs="Times New Roman"/>
          <w:szCs w:val="24"/>
          <w:lang w:val="ro-RO" w:eastAsia="en-GB"/>
        </w:rPr>
        <w:t xml:space="preserve">, </w:t>
      </w:r>
      <w:bookmarkStart w:id="122" w:name="_Hlk106698722"/>
      <w:r w:rsidR="002738EE" w:rsidRPr="007B4463">
        <w:rPr>
          <w:rFonts w:eastAsia="Times New Roman" w:cs="Times New Roman"/>
          <w:szCs w:val="24"/>
          <w:lang w:val="ro-RO" w:eastAsia="en-GB"/>
        </w:rPr>
        <w:t>aprobat</w:t>
      </w:r>
      <w:r w:rsidR="007249E7" w:rsidRPr="007B4463">
        <w:rPr>
          <w:rFonts w:eastAsia="Times New Roman" w:cs="Times New Roman"/>
          <w:szCs w:val="24"/>
          <w:lang w:val="ro-RO" w:eastAsia="en-GB"/>
        </w:rPr>
        <w:t>ă</w:t>
      </w:r>
      <w:r w:rsidR="002738EE" w:rsidRPr="007B4463">
        <w:rPr>
          <w:rFonts w:eastAsia="Times New Roman" w:cs="Times New Roman"/>
          <w:szCs w:val="24"/>
          <w:lang w:val="ro-RO" w:eastAsia="en-GB"/>
        </w:rPr>
        <w:t xml:space="preserve"> prin Legea 178/2022</w:t>
      </w:r>
      <w:bookmarkEnd w:id="122"/>
      <w:r w:rsidRPr="007B4463">
        <w:rPr>
          <w:rFonts w:eastAsia="Times New Roman" w:cs="Times New Roman"/>
          <w:szCs w:val="24"/>
          <w:lang w:val="ro-RO" w:eastAsia="en-GB"/>
        </w:rPr>
        <w:t xml:space="preserve">, în scopul atingerii jaloanelor și țintelor asumate prin PNRR, Ministerul Energiei, în calitate </w:t>
      </w:r>
      <w:r w:rsidRPr="00484F38">
        <w:rPr>
          <w:rFonts w:eastAsia="Times New Roman" w:cs="Times New Roman"/>
          <w:szCs w:val="24"/>
          <w:lang w:val="ro-RO" w:eastAsia="en-GB"/>
        </w:rPr>
        <w:t>de coordonator de reforme și investiții</w:t>
      </w:r>
      <w:r w:rsidR="00524D1A" w:rsidRPr="00484F38">
        <w:rPr>
          <w:rFonts w:eastAsia="Times New Roman" w:cs="Times New Roman"/>
          <w:szCs w:val="24"/>
          <w:lang w:val="ro-RO" w:eastAsia="en-GB"/>
        </w:rPr>
        <w:t xml:space="preserve"> cuprinse în Componenta C6</w:t>
      </w:r>
      <w:r w:rsidR="001E1114" w:rsidRPr="00484F38">
        <w:rPr>
          <w:rFonts w:eastAsia="Times New Roman" w:cs="Times New Roman"/>
          <w:szCs w:val="24"/>
          <w:lang w:val="ro-RO" w:eastAsia="en-GB"/>
        </w:rPr>
        <w:t xml:space="preserve"> </w:t>
      </w:r>
      <w:r w:rsidR="00524D1A" w:rsidRPr="00484F38">
        <w:rPr>
          <w:rFonts w:eastAsia="Times New Roman" w:cs="Times New Roman"/>
          <w:szCs w:val="24"/>
          <w:lang w:val="ro-RO" w:eastAsia="en-GB"/>
        </w:rPr>
        <w:t>-</w:t>
      </w:r>
      <w:r w:rsidR="001E1114" w:rsidRPr="00484F38">
        <w:rPr>
          <w:rFonts w:eastAsia="Times New Roman" w:cs="Times New Roman"/>
          <w:szCs w:val="24"/>
          <w:lang w:val="ro-RO" w:eastAsia="en-GB"/>
        </w:rPr>
        <w:t xml:space="preserve"> </w:t>
      </w:r>
      <w:r w:rsidR="00524D1A" w:rsidRPr="00484F38">
        <w:rPr>
          <w:rFonts w:eastAsia="Times New Roman" w:cs="Times New Roman"/>
          <w:szCs w:val="24"/>
          <w:lang w:val="ro-RO" w:eastAsia="en-GB"/>
        </w:rPr>
        <w:t xml:space="preserve">Energie, poate solicita anticipat și justificat depășirea cu până la 30% a sumelor alocate în euro aferente </w:t>
      </w:r>
      <w:r w:rsidR="001E1114" w:rsidRPr="00484F38">
        <w:rPr>
          <w:rFonts w:eastAsia="Times New Roman" w:cs="Times New Roman"/>
          <w:szCs w:val="24"/>
          <w:lang w:val="ro-RO" w:eastAsia="en-GB"/>
        </w:rPr>
        <w:t>PNRR C6 I5</w:t>
      </w:r>
      <w:r w:rsidR="00524D1A" w:rsidRPr="00484F38">
        <w:rPr>
          <w:rFonts w:eastAsia="Times New Roman" w:cs="Times New Roman"/>
          <w:szCs w:val="24"/>
          <w:lang w:val="ro-RO" w:eastAsia="en-GB"/>
        </w:rPr>
        <w:t xml:space="preserve"> </w:t>
      </w:r>
      <w:r w:rsidR="00E327CC" w:rsidRPr="00484F38">
        <w:rPr>
          <w:rFonts w:eastAsia="Times New Roman" w:cs="Times New Roman"/>
          <w:szCs w:val="24"/>
          <w:lang w:val="ro-RO" w:eastAsia="en-GB"/>
        </w:rPr>
        <w:t xml:space="preserve">conform art. 24 din OUG nr. 124/2021 </w:t>
      </w:r>
      <w:r w:rsidR="00F972A5" w:rsidRPr="00484F38">
        <w:rPr>
          <w:rFonts w:eastAsia="Times New Roman" w:cs="Times New Roman"/>
          <w:szCs w:val="24"/>
          <w:lang w:val="ro-RO" w:eastAsia="en-GB"/>
        </w:rPr>
        <w:t>privind stabilirea cadrului instituțional și financiar pentru gestionarea fondurilor europene alocate</w:t>
      </w:r>
      <w:r w:rsidR="00F972A5" w:rsidRPr="007B4463">
        <w:rPr>
          <w:rFonts w:eastAsia="Times New Roman" w:cs="Times New Roman"/>
          <w:szCs w:val="24"/>
          <w:lang w:val="ro-RO" w:eastAsia="en-GB"/>
        </w:rPr>
        <w:t xml:space="preserv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r w:rsidR="00524D1A" w:rsidRPr="007B4463">
        <w:rPr>
          <w:rFonts w:eastAsia="Times New Roman" w:cs="Times New Roman"/>
          <w:szCs w:val="24"/>
          <w:lang w:val="ro-RO" w:eastAsia="en-GB"/>
        </w:rPr>
        <w:t>.</w:t>
      </w:r>
    </w:p>
    <w:p w14:paraId="3BE34D1F" w14:textId="1707BADD" w:rsidR="00AE5D79" w:rsidRPr="00F0624B" w:rsidRDefault="00AE5D79" w:rsidP="00E24147">
      <w:pPr>
        <w:pStyle w:val="11"/>
      </w:pPr>
      <w:bookmarkStart w:id="123" w:name="_Toc88551390"/>
      <w:bookmarkStart w:id="124" w:name="_Toc116910268"/>
      <w:bookmarkStart w:id="125" w:name="_Toc116938829"/>
      <w:bookmarkStart w:id="126" w:name="_Toc116995889"/>
      <w:bookmarkStart w:id="127" w:name="_Toc116995941"/>
      <w:r w:rsidRPr="00F0624B">
        <w:rPr>
          <w:iCs w:val="0"/>
        </w:rPr>
        <w:lastRenderedPageBreak/>
        <w:t>1.7. Valoarea maximă a</w:t>
      </w:r>
      <w:r w:rsidR="00B84340" w:rsidRPr="00F0624B">
        <w:rPr>
          <w:iCs w:val="0"/>
        </w:rPr>
        <w:t xml:space="preserve"> </w:t>
      </w:r>
      <w:r w:rsidRPr="00F0624B">
        <w:rPr>
          <w:iCs w:val="0"/>
        </w:rPr>
        <w:t>finanțării din fonduri europene</w:t>
      </w:r>
      <w:bookmarkEnd w:id="123"/>
      <w:bookmarkEnd w:id="124"/>
      <w:bookmarkEnd w:id="125"/>
      <w:bookmarkEnd w:id="126"/>
      <w:bookmarkEnd w:id="127"/>
    </w:p>
    <w:p w14:paraId="50995A7F" w14:textId="39C7C7A5" w:rsidR="00C73C56" w:rsidRPr="00E24147" w:rsidRDefault="00AE5D79" w:rsidP="00E24147">
      <w:pPr>
        <w:ind w:firstLine="708"/>
        <w:rPr>
          <w:bCs/>
          <w:noProof/>
          <w:lang w:val="ro-RO"/>
        </w:rPr>
      </w:pPr>
      <w:r w:rsidRPr="00E24147">
        <w:rPr>
          <w:rFonts w:cs="Times New Roman"/>
          <w:bCs/>
          <w:lang w:val="ro-RO"/>
        </w:rPr>
        <w:t xml:space="preserve">Pentru proiectele finanțate prin </w:t>
      </w:r>
      <w:r w:rsidR="00E327CC" w:rsidRPr="007B4463">
        <w:rPr>
          <w:rFonts w:cs="Times New Roman"/>
          <w:bCs/>
          <w:lang w:val="ro-RO"/>
        </w:rPr>
        <w:t>PNRR C6</w:t>
      </w:r>
      <w:r w:rsidR="00E327CC" w:rsidRPr="00E24147">
        <w:rPr>
          <w:rFonts w:cs="Times New Roman"/>
          <w:bCs/>
          <w:lang w:val="ro-RO"/>
        </w:rPr>
        <w:t xml:space="preserve"> </w:t>
      </w:r>
      <w:r w:rsidRPr="00E24147">
        <w:rPr>
          <w:rFonts w:eastAsia="Calibri" w:cs="Times New Roman"/>
          <w:bCs/>
          <w:lang w:val="ro-RO"/>
        </w:rPr>
        <w:t>I5</w:t>
      </w:r>
      <w:r w:rsidR="003D7042" w:rsidRPr="00E24147">
        <w:rPr>
          <w:rFonts w:eastAsia="Calibri" w:cs="Times New Roman"/>
          <w:bCs/>
          <w:lang w:val="ro-RO"/>
        </w:rPr>
        <w:t xml:space="preserve"> </w:t>
      </w:r>
      <w:r w:rsidR="003D7042" w:rsidRPr="00E24147">
        <w:rPr>
          <w:rFonts w:cs="Times New Roman"/>
          <w:bCs/>
          <w:lang w:val="ro-RO"/>
        </w:rPr>
        <w:t xml:space="preserve">– </w:t>
      </w:r>
      <w:r w:rsidR="00BF5575" w:rsidRPr="00E24147">
        <w:rPr>
          <w:rFonts w:cs="Times New Roman"/>
          <w:bCs/>
          <w:lang w:val="ro-RO"/>
        </w:rPr>
        <w:t>Asigurarea eficienței energetice în sectorul industrial</w:t>
      </w:r>
      <w:r w:rsidRPr="00E24147">
        <w:rPr>
          <w:rFonts w:cs="Times New Roman"/>
          <w:bCs/>
          <w:lang w:val="ro-RO"/>
        </w:rPr>
        <w:t>,</w:t>
      </w:r>
      <w:r w:rsidR="00C73C56" w:rsidRPr="00E24147">
        <w:rPr>
          <w:rFonts w:cs="Times New Roman"/>
          <w:bCs/>
          <w:lang w:val="ro-RO"/>
        </w:rPr>
        <w:t xml:space="preserve"> </w:t>
      </w:r>
      <w:r w:rsidR="00D81B33" w:rsidRPr="00E24147">
        <w:rPr>
          <w:rFonts w:cs="Times New Roman"/>
          <w:bCs/>
          <w:lang w:val="ro-RO"/>
        </w:rPr>
        <w:t xml:space="preserve">se </w:t>
      </w:r>
      <w:r w:rsidR="00C73C56" w:rsidRPr="00E24147">
        <w:rPr>
          <w:rFonts w:cs="Times New Roman"/>
          <w:bCs/>
          <w:lang w:val="ro-RO"/>
        </w:rPr>
        <w:t>va respecta s</w:t>
      </w:r>
      <w:r w:rsidR="00C73C56" w:rsidRPr="00E24147">
        <w:rPr>
          <w:rFonts w:cs="Times New Roman"/>
          <w:bCs/>
          <w:noProof/>
          <w:lang w:val="ro-RO"/>
        </w:rPr>
        <w:t>chema de ajutor de stat pentru investiţii în favoarea măsurilor de eficienţă energetică – art</w:t>
      </w:r>
      <w:r w:rsidR="003D7042" w:rsidRPr="00E24147">
        <w:rPr>
          <w:rFonts w:cs="Times New Roman"/>
          <w:bCs/>
          <w:noProof/>
          <w:lang w:val="ro-RO"/>
        </w:rPr>
        <w:t>.</w:t>
      </w:r>
      <w:r w:rsidR="00C73C56" w:rsidRPr="00E24147">
        <w:rPr>
          <w:rFonts w:cs="Times New Roman"/>
          <w:bCs/>
          <w:noProof/>
          <w:lang w:val="ro-RO"/>
        </w:rPr>
        <w:t xml:space="preserve"> 38 din GBER, exceptată de la notificare. </w:t>
      </w:r>
    </w:p>
    <w:p w14:paraId="2631A4E9" w14:textId="77777777" w:rsidR="003D7042" w:rsidRPr="00E24147" w:rsidRDefault="003D7042" w:rsidP="003D7042">
      <w:pPr>
        <w:pStyle w:val="CommentText"/>
        <w:ind w:firstLine="708"/>
        <w:rPr>
          <w:b/>
          <w:noProof/>
          <w:sz w:val="24"/>
          <w:szCs w:val="24"/>
          <w:lang w:val="ro-RO"/>
        </w:rPr>
      </w:pPr>
    </w:p>
    <w:tbl>
      <w:tblPr>
        <w:tblStyle w:val="TableGrid"/>
        <w:tblW w:w="0" w:type="auto"/>
        <w:tblInd w:w="-5" w:type="dxa"/>
        <w:shd w:val="clear" w:color="auto" w:fill="D9D9D9" w:themeFill="background1" w:themeFillShade="D9"/>
        <w:tblCellMar>
          <w:top w:w="510" w:type="dxa"/>
          <w:left w:w="510" w:type="dxa"/>
          <w:bottom w:w="510" w:type="dxa"/>
          <w:right w:w="510" w:type="dxa"/>
        </w:tblCellMar>
        <w:tblLook w:val="04A0" w:firstRow="1" w:lastRow="0" w:firstColumn="1" w:lastColumn="0" w:noHBand="0" w:noVBand="1"/>
      </w:tblPr>
      <w:tblGrid>
        <w:gridCol w:w="9067"/>
      </w:tblGrid>
      <w:tr w:rsidR="003D7042" w:rsidRPr="007B4463" w14:paraId="70193E90" w14:textId="77777777" w:rsidTr="00E24147">
        <w:trPr>
          <w:trHeight w:val="301"/>
        </w:trPr>
        <w:tc>
          <w:tcPr>
            <w:tcW w:w="9067" w:type="dxa"/>
            <w:shd w:val="clear" w:color="auto" w:fill="D9D9D9" w:themeFill="background1" w:themeFillShade="D9"/>
          </w:tcPr>
          <w:p w14:paraId="59905243" w14:textId="77777777" w:rsidR="003D7042" w:rsidRPr="00E24147" w:rsidRDefault="000A6C50" w:rsidP="00056D53">
            <w:pPr>
              <w:spacing w:after="240" w:line="240" w:lineRule="auto"/>
              <w:jc w:val="left"/>
              <w:rPr>
                <w:rFonts w:eastAsia="Geneva" w:cs="Times New Roman"/>
                <w:b/>
                <w:color w:val="1F4E79" w:themeColor="accent1" w:themeShade="80"/>
                <w:sz w:val="28"/>
                <w:szCs w:val="28"/>
                <w:lang w:val="ro-RO"/>
              </w:rPr>
            </w:pPr>
            <w:r w:rsidRPr="00E24147">
              <w:rPr>
                <w:rFonts w:eastAsia="Geneva" w:cs="Times New Roman"/>
                <w:b/>
                <w:color w:val="1F4E79" w:themeColor="accent1" w:themeShade="80"/>
                <w:sz w:val="28"/>
                <w:szCs w:val="28"/>
                <w:lang w:val="ro-RO"/>
              </w:rPr>
              <w:t xml:space="preserve">Intensitatea </w:t>
            </w:r>
            <w:r w:rsidR="003D7042" w:rsidRPr="00E24147">
              <w:rPr>
                <w:rFonts w:eastAsia="Geneva" w:cs="Times New Roman"/>
                <w:b/>
                <w:color w:val="1F4E79" w:themeColor="accent1" w:themeShade="80"/>
                <w:sz w:val="28"/>
                <w:szCs w:val="28"/>
                <w:lang w:val="ro-RO"/>
              </w:rPr>
              <w:t>ajutorului de stat</w:t>
            </w:r>
            <w:r w:rsidR="00333F3B" w:rsidRPr="00E24147">
              <w:rPr>
                <w:rFonts w:eastAsia="Geneva" w:cs="Times New Roman"/>
                <w:b/>
                <w:color w:val="1F4E79" w:themeColor="accent1" w:themeShade="80"/>
                <w:sz w:val="28"/>
                <w:szCs w:val="28"/>
                <w:lang w:val="ro-RO"/>
              </w:rPr>
              <w:t xml:space="preserve"> de</w:t>
            </w:r>
            <w:r w:rsidR="003D7042" w:rsidRPr="00E24147">
              <w:rPr>
                <w:rFonts w:eastAsia="Geneva" w:cs="Times New Roman"/>
                <w:b/>
                <w:color w:val="1F4E79" w:themeColor="accent1" w:themeShade="80"/>
                <w:sz w:val="28"/>
                <w:szCs w:val="28"/>
                <w:lang w:val="ro-RO"/>
              </w:rPr>
              <w:t xml:space="preserve"> </w:t>
            </w:r>
            <w:r w:rsidR="00333F3B" w:rsidRPr="00E24147">
              <w:rPr>
                <w:rFonts w:eastAsia="Geneva" w:cs="Times New Roman"/>
                <w:b/>
                <w:color w:val="1F4E79" w:themeColor="accent1" w:themeShade="80"/>
                <w:sz w:val="28"/>
                <w:szCs w:val="28"/>
                <w:lang w:val="ro-RO"/>
              </w:rPr>
              <w:t>până la 60% din costurile eligibile</w:t>
            </w:r>
          </w:p>
          <w:p w14:paraId="7B0DAA44" w14:textId="41525286" w:rsidR="00E327CC" w:rsidRPr="00E24147" w:rsidRDefault="003D7042" w:rsidP="003D7042">
            <w:pPr>
              <w:spacing w:after="0" w:line="240" w:lineRule="auto"/>
              <w:rPr>
                <w:rFonts w:eastAsia="Times New Roman" w:cs="Times New Roman"/>
                <w:bCs/>
                <w:noProof/>
                <w:szCs w:val="24"/>
                <w:lang w:val="ro-RO" w:eastAsia="en-GB"/>
              </w:rPr>
            </w:pPr>
            <w:r w:rsidRPr="00E24147">
              <w:rPr>
                <w:rFonts w:eastAsia="Times New Roman" w:cs="Times New Roman"/>
                <w:bCs/>
                <w:noProof/>
                <w:szCs w:val="24"/>
                <w:lang w:val="ro-RO" w:eastAsia="en-GB"/>
              </w:rPr>
              <w:t xml:space="preserve">Intensitatea ajutorului </w:t>
            </w:r>
            <w:r w:rsidR="00E327CC" w:rsidRPr="007B4463">
              <w:rPr>
                <w:rFonts w:eastAsia="Times New Roman" w:cs="Times New Roman"/>
                <w:bCs/>
                <w:noProof/>
                <w:szCs w:val="24"/>
                <w:lang w:val="ro-RO" w:eastAsia="en-GB"/>
              </w:rPr>
              <w:t xml:space="preserve">este </w:t>
            </w:r>
            <w:r w:rsidRPr="00E24147">
              <w:rPr>
                <w:rFonts w:eastAsia="Times New Roman" w:cs="Times New Roman"/>
                <w:bCs/>
                <w:noProof/>
                <w:szCs w:val="24"/>
                <w:lang w:val="ro-RO" w:eastAsia="en-GB"/>
              </w:rPr>
              <w:t>de 30%</w:t>
            </w:r>
            <w:r w:rsidR="00E327CC" w:rsidRPr="00E24147">
              <w:rPr>
                <w:rFonts w:eastAsia="Times New Roman" w:cs="Times New Roman"/>
                <w:bCs/>
                <w:noProof/>
                <w:szCs w:val="24"/>
                <w:lang w:val="ro-RO" w:eastAsia="en-GB"/>
              </w:rPr>
              <w:t xml:space="preserve"> din costurile eligibile.</w:t>
            </w:r>
          </w:p>
          <w:p w14:paraId="21AB775B" w14:textId="3006418E" w:rsidR="00E327CC" w:rsidRPr="007B4463" w:rsidRDefault="003D7042" w:rsidP="003D7042">
            <w:pPr>
              <w:spacing w:after="0" w:line="240" w:lineRule="auto"/>
              <w:rPr>
                <w:rFonts w:eastAsia="Times New Roman" w:cs="Times New Roman"/>
                <w:bCs/>
                <w:noProof/>
                <w:szCs w:val="24"/>
                <w:lang w:val="ro-RO" w:eastAsia="en-GB"/>
              </w:rPr>
            </w:pPr>
            <w:r w:rsidRPr="00E24147">
              <w:rPr>
                <w:rFonts w:eastAsia="Times New Roman" w:cs="Times New Roman"/>
                <w:bCs/>
                <w:noProof/>
                <w:szCs w:val="24"/>
                <w:lang w:val="ro-RO" w:eastAsia="en-GB"/>
              </w:rPr>
              <w:t xml:space="preserve"> </w:t>
            </w:r>
          </w:p>
          <w:p w14:paraId="10B0C975" w14:textId="4F107748" w:rsidR="003D7042" w:rsidRPr="00E24147" w:rsidRDefault="00E327CC" w:rsidP="003D7042">
            <w:pPr>
              <w:spacing w:after="0" w:line="240" w:lineRule="auto"/>
              <w:rPr>
                <w:rFonts w:eastAsia="Times New Roman" w:cs="Times New Roman"/>
                <w:bCs/>
                <w:noProof/>
                <w:szCs w:val="24"/>
                <w:lang w:val="ro-RO" w:eastAsia="en-GB"/>
              </w:rPr>
            </w:pPr>
            <w:r w:rsidRPr="007B4463">
              <w:rPr>
                <w:rFonts w:eastAsia="Times New Roman" w:cs="Times New Roman"/>
                <w:bCs/>
                <w:noProof/>
                <w:szCs w:val="24"/>
                <w:lang w:val="ro-RO" w:eastAsia="en-GB"/>
              </w:rPr>
              <w:t>Intensitatea ajutorului poate</w:t>
            </w:r>
            <w:r w:rsidR="003D7042" w:rsidRPr="00E24147">
              <w:rPr>
                <w:rFonts w:eastAsia="Times New Roman" w:cs="Times New Roman"/>
                <w:bCs/>
                <w:noProof/>
                <w:szCs w:val="24"/>
                <w:lang w:val="ro-RO" w:eastAsia="en-GB"/>
              </w:rPr>
              <w:t xml:space="preserve"> fi majorată cu </w:t>
            </w:r>
            <w:r w:rsidR="00D424AD">
              <w:rPr>
                <w:rFonts w:eastAsia="Times New Roman" w:cs="Times New Roman"/>
                <w:bCs/>
                <w:noProof/>
                <w:szCs w:val="24"/>
                <w:lang w:val="ro-RO" w:eastAsia="en-GB"/>
              </w:rPr>
              <w:t>30%</w:t>
            </w:r>
            <w:r w:rsidR="003D7042" w:rsidRPr="00E24147">
              <w:rPr>
                <w:rFonts w:eastAsia="Times New Roman" w:cs="Times New Roman"/>
                <w:bCs/>
                <w:noProof/>
                <w:szCs w:val="24"/>
                <w:lang w:val="ro-RO" w:eastAsia="en-GB"/>
              </w:rPr>
              <w:t xml:space="preserve"> în cazul ajutoarelor acordate întreprinderilor mici şi cu 10% în cazul ajutoarelor acordate întreprinderilor mijlocii. </w:t>
            </w:r>
          </w:p>
          <w:p w14:paraId="692D3D4E" w14:textId="77777777" w:rsidR="00215432" w:rsidRPr="00E24147" w:rsidRDefault="00215432" w:rsidP="003D7042">
            <w:pPr>
              <w:spacing w:after="0" w:line="240" w:lineRule="auto"/>
              <w:rPr>
                <w:rFonts w:eastAsia="Times New Roman" w:cs="Times New Roman"/>
                <w:bCs/>
                <w:noProof/>
                <w:szCs w:val="24"/>
                <w:lang w:val="ro-RO" w:eastAsia="en-GB"/>
              </w:rPr>
            </w:pPr>
          </w:p>
          <w:p w14:paraId="7D177367" w14:textId="1199DFC9" w:rsidR="00E327CC" w:rsidRPr="007B4463" w:rsidRDefault="003D7042">
            <w:pPr>
              <w:spacing w:after="160" w:line="235" w:lineRule="atLeast"/>
              <w:rPr>
                <w:rFonts w:eastAsia="Calibri" w:cs="Times New Roman"/>
                <w:bCs/>
                <w:noProof/>
                <w:lang w:val="ro-RO"/>
              </w:rPr>
            </w:pPr>
            <w:r w:rsidRPr="00E24147">
              <w:rPr>
                <w:rFonts w:eastAsia="Calibri" w:cs="Times New Roman"/>
                <w:bCs/>
                <w:noProof/>
                <w:lang w:val="ro-RO"/>
              </w:rPr>
              <w:t>Pentru investiţiile situate în zone asistate care îndeplinesc condiţiile prevăzute la articolul 107 alineatul (3) litera (a) din TFUE, intensitatea ajutorului va fi majorată cu 15%, pentru investiţiile situate în zone asistate care îndeplinesc condiţiile prevăzute la articolul 107 alineatul (3) litera (c) din TFUE, intensitatea ajutorului va fi majorată cu 5%, conform Orientările privind ajutoarele de stat regionale (2021/C 153/01)</w:t>
            </w:r>
            <w:r w:rsidR="00E327CC" w:rsidRPr="007B4463">
              <w:rPr>
                <w:rFonts w:eastAsia="Calibri" w:cs="Times New Roman"/>
                <w:bCs/>
                <w:noProof/>
                <w:lang w:val="ro-RO"/>
              </w:rPr>
              <w:t>.</w:t>
            </w:r>
          </w:p>
          <w:p w14:paraId="0795D532" w14:textId="67584597" w:rsidR="003D7042" w:rsidRPr="00E24147" w:rsidRDefault="003D7042">
            <w:pPr>
              <w:spacing w:after="160" w:line="235" w:lineRule="atLeast"/>
              <w:rPr>
                <w:rFonts w:eastAsia="Calibri" w:cs="Times New Roman"/>
                <w:bCs/>
                <w:noProof/>
                <w:lang w:val="ro-RO"/>
              </w:rPr>
            </w:pPr>
            <w:r w:rsidRPr="00E24147">
              <w:rPr>
                <w:rFonts w:eastAsia="Calibri" w:cs="Times New Roman"/>
                <w:bCs/>
                <w:noProof/>
                <w:lang w:val="ro-RO"/>
              </w:rPr>
              <w:t xml:space="preserve">Harta ajutoarelor regionale pentru România (1 ianuarie 2022 ­ 31 decembrie 2027) </w:t>
            </w:r>
            <w:r w:rsidR="00420DC9" w:rsidRPr="007B4463">
              <w:rPr>
                <w:rFonts w:eastAsia="Calibri" w:cs="Times New Roman"/>
                <w:bCs/>
                <w:noProof/>
                <w:lang w:val="ro-RO"/>
              </w:rPr>
              <w:t xml:space="preserve">conform </w:t>
            </w:r>
            <w:r w:rsidR="00420DC9" w:rsidRPr="00E24147">
              <w:rPr>
                <w:rFonts w:eastAsia="Calibri" w:cs="Times New Roman"/>
                <w:b/>
                <w:noProof/>
                <w:lang w:val="ro-RO"/>
              </w:rPr>
              <w:t>Hotărârii Guvernului nr. 311/2022 privind intensitatea maximă a ajutorului de stat regional în perioada 2022-2027 pentru investiţii iniţiale</w:t>
            </w:r>
            <w:r w:rsidRPr="00E24147">
              <w:rPr>
                <w:rFonts w:eastAsia="Calibri" w:cs="Times New Roman"/>
                <w:bCs/>
                <w:noProof/>
                <w:lang w:val="ro-RO"/>
              </w:rPr>
              <w:t>.</w:t>
            </w:r>
          </w:p>
          <w:p w14:paraId="1A209C4F" w14:textId="77777777" w:rsidR="00333F3B" w:rsidRPr="00E24147" w:rsidRDefault="00333F3B" w:rsidP="00E24147">
            <w:pPr>
              <w:spacing w:after="160" w:line="235" w:lineRule="atLeast"/>
              <w:rPr>
                <w:rFonts w:eastAsia="Calibri" w:cs="Times New Roman"/>
                <w:bCs/>
                <w:noProof/>
                <w:color w:val="2E74B5" w:themeColor="accent1" w:themeShade="BF"/>
                <w:lang w:val="ro-RO"/>
              </w:rPr>
            </w:pPr>
            <w:r w:rsidRPr="00484F38">
              <w:rPr>
                <w:rFonts w:eastAsia="Calibri" w:cs="Times New Roman"/>
                <w:bCs/>
                <w:noProof/>
                <w:lang w:val="ro-RO"/>
              </w:rPr>
              <w:t>Cumulat</w:t>
            </w:r>
            <w:r w:rsidRPr="00E24147">
              <w:rPr>
                <w:rFonts w:eastAsia="Calibri" w:cs="Times New Roman"/>
                <w:bCs/>
                <w:noProof/>
                <w:lang w:val="ro-RO"/>
              </w:rPr>
              <w:t>, intensitatea ajutorului de stat nu va depăși 60% din costurile eligibile.</w:t>
            </w:r>
          </w:p>
        </w:tc>
      </w:tr>
    </w:tbl>
    <w:p w14:paraId="13821F8A" w14:textId="77777777" w:rsidR="003D7042" w:rsidRPr="00E24147" w:rsidRDefault="003D7042" w:rsidP="003D7042">
      <w:pPr>
        <w:pStyle w:val="CommentText"/>
        <w:ind w:firstLine="708"/>
        <w:rPr>
          <w:b/>
          <w:bCs/>
          <w:sz w:val="24"/>
          <w:szCs w:val="24"/>
          <w:lang w:val="ro-RO"/>
        </w:rPr>
      </w:pPr>
    </w:p>
    <w:p w14:paraId="1B682599" w14:textId="4187BB5B" w:rsidR="005C4555" w:rsidRPr="007B4463" w:rsidRDefault="005C4555" w:rsidP="00C579AC">
      <w:pPr>
        <w:spacing w:after="0" w:line="240" w:lineRule="auto"/>
        <w:ind w:firstLine="708"/>
        <w:rPr>
          <w:rFonts w:cs="Times New Roman"/>
          <w:bCs/>
          <w:szCs w:val="24"/>
          <w:lang w:val="ro-RO"/>
        </w:rPr>
      </w:pPr>
      <w:r w:rsidRPr="007B4463">
        <w:rPr>
          <w:rFonts w:eastAsia="Times New Roman" w:cs="Times New Roman"/>
          <w:szCs w:val="24"/>
          <w:lang w:val="ro-RO"/>
        </w:rPr>
        <w:t xml:space="preserve">Ajutorul </w:t>
      </w:r>
      <w:r w:rsidR="005201F0" w:rsidRPr="007B4463">
        <w:rPr>
          <w:rFonts w:eastAsia="Times New Roman" w:cs="Times New Roman"/>
          <w:szCs w:val="24"/>
          <w:lang w:val="ro-RO"/>
        </w:rPr>
        <w:t xml:space="preserve">din prezenta măsură </w:t>
      </w:r>
      <w:r w:rsidRPr="007B4463">
        <w:rPr>
          <w:rFonts w:eastAsia="Times New Roman" w:cs="Times New Roman"/>
          <w:szCs w:val="24"/>
          <w:lang w:val="ro-RO"/>
        </w:rPr>
        <w:t xml:space="preserve">se acordă în lei sub forma rambursării cheltuielilor efectuate şi nu poate depăşi </w:t>
      </w:r>
      <w:r w:rsidR="00572F89" w:rsidRPr="007B4463">
        <w:rPr>
          <w:rFonts w:eastAsia="Times New Roman" w:cs="Times New Roman"/>
          <w:szCs w:val="24"/>
          <w:lang w:val="ro-RO"/>
        </w:rPr>
        <w:t>1.</w:t>
      </w:r>
      <w:r w:rsidR="00D212FD" w:rsidRPr="007B4463">
        <w:rPr>
          <w:rFonts w:eastAsia="Times New Roman" w:cs="Times New Roman"/>
          <w:szCs w:val="24"/>
          <w:lang w:val="ro-RO"/>
        </w:rPr>
        <w:t>2</w:t>
      </w:r>
      <w:r w:rsidR="00572F89" w:rsidRPr="007B4463">
        <w:rPr>
          <w:rFonts w:eastAsia="Times New Roman" w:cs="Times New Roman"/>
          <w:szCs w:val="24"/>
          <w:lang w:val="ro-RO"/>
        </w:rPr>
        <w:t>00.000</w:t>
      </w:r>
      <w:r w:rsidR="00E11F1F" w:rsidRPr="007B4463">
        <w:rPr>
          <w:rFonts w:eastAsia="Times New Roman" w:cs="Times New Roman"/>
          <w:szCs w:val="24"/>
          <w:lang w:val="ro-RO"/>
        </w:rPr>
        <w:t xml:space="preserve"> Euro</w:t>
      </w:r>
      <w:r w:rsidR="008E1818" w:rsidRPr="007B4463">
        <w:rPr>
          <w:rFonts w:eastAsia="Times New Roman" w:cs="Times New Roman"/>
          <w:szCs w:val="24"/>
          <w:lang w:val="ro-RO"/>
        </w:rPr>
        <w:t xml:space="preserve"> </w:t>
      </w:r>
      <w:r w:rsidRPr="007B4463">
        <w:rPr>
          <w:rFonts w:eastAsia="Times New Roman" w:cs="Times New Roman"/>
          <w:szCs w:val="24"/>
          <w:lang w:val="ro-RO"/>
        </w:rPr>
        <w:t>pe</w:t>
      </w:r>
      <w:r w:rsidR="005D501C" w:rsidRPr="007B4463">
        <w:rPr>
          <w:rFonts w:eastAsia="Times New Roman" w:cs="Times New Roman"/>
          <w:szCs w:val="24"/>
          <w:lang w:val="ro-RO"/>
        </w:rPr>
        <w:t xml:space="preserve">ntru </w:t>
      </w:r>
      <w:r w:rsidR="005D501C" w:rsidRPr="00DD2964">
        <w:rPr>
          <w:rFonts w:eastAsia="Times New Roman" w:cs="Times New Roman"/>
          <w:szCs w:val="24"/>
          <w:lang w:val="ro-RO"/>
        </w:rPr>
        <w:t>fiecare</w:t>
      </w:r>
      <w:r w:rsidRPr="00DD2964">
        <w:rPr>
          <w:rFonts w:eastAsia="Times New Roman" w:cs="Times New Roman"/>
          <w:szCs w:val="24"/>
          <w:lang w:val="ro-RO"/>
        </w:rPr>
        <w:t xml:space="preserve"> </w:t>
      </w:r>
      <w:r w:rsidR="00420DC9" w:rsidRPr="00DD2964">
        <w:rPr>
          <w:rFonts w:eastAsia="Times New Roman" w:cs="Times New Roman"/>
          <w:szCs w:val="24"/>
          <w:lang w:val="ro-RO"/>
        </w:rPr>
        <w:t>proiect</w:t>
      </w:r>
      <w:r w:rsidRPr="007B4463">
        <w:rPr>
          <w:rFonts w:eastAsia="Times New Roman" w:cs="Times New Roman"/>
          <w:szCs w:val="24"/>
          <w:lang w:val="ro-RO"/>
        </w:rPr>
        <w:t xml:space="preserve">, </w:t>
      </w:r>
      <w:r w:rsidRPr="00E24147">
        <w:rPr>
          <w:rFonts w:eastAsia="Times New Roman" w:cs="Times New Roman"/>
          <w:szCs w:val="24"/>
          <w:lang w:val="ro-RO"/>
        </w:rPr>
        <w:t xml:space="preserve">echivalent în lei la cursul </w:t>
      </w:r>
      <w:r w:rsidR="002738EE" w:rsidRPr="00E24147">
        <w:rPr>
          <w:rFonts w:eastAsia="Times New Roman" w:cs="Times New Roman"/>
          <w:szCs w:val="24"/>
          <w:lang w:val="ro-RO"/>
        </w:rPr>
        <w:t>de schimb valutar de 4,9195 lei/euro, conform Acordului de tip</w:t>
      </w:r>
      <w:r w:rsidR="002738EE" w:rsidRPr="007B4463">
        <w:rPr>
          <w:rFonts w:cs="Times New Roman"/>
          <w:bCs/>
          <w:szCs w:val="24"/>
          <w:lang w:val="ro-RO"/>
        </w:rPr>
        <w:t xml:space="preserve"> opera</w:t>
      </w:r>
      <w:r w:rsidR="003A46DB" w:rsidRPr="007B4463">
        <w:rPr>
          <w:rFonts w:cs="Times New Roman"/>
          <w:bCs/>
          <w:szCs w:val="24"/>
          <w:lang w:val="ro-RO"/>
        </w:rPr>
        <w:t>ț</w:t>
      </w:r>
      <w:r w:rsidR="002738EE" w:rsidRPr="007B4463">
        <w:rPr>
          <w:rFonts w:cs="Times New Roman"/>
          <w:bCs/>
          <w:szCs w:val="24"/>
          <w:lang w:val="ro-RO"/>
        </w:rPr>
        <w:t xml:space="preserve">ional semnat de Comisia Europeana </w:t>
      </w:r>
      <w:r w:rsidR="003A46DB" w:rsidRPr="007B4463">
        <w:rPr>
          <w:rFonts w:cs="Times New Roman"/>
          <w:bCs/>
          <w:szCs w:val="24"/>
          <w:lang w:val="ro-RO"/>
        </w:rPr>
        <w:t>ș</w:t>
      </w:r>
      <w:r w:rsidR="002738EE" w:rsidRPr="007B4463">
        <w:rPr>
          <w:rFonts w:cs="Times New Roman"/>
          <w:bCs/>
          <w:szCs w:val="24"/>
          <w:lang w:val="ro-RO"/>
        </w:rPr>
        <w:t>i Rom</w:t>
      </w:r>
      <w:r w:rsidR="003A46DB" w:rsidRPr="007B4463">
        <w:rPr>
          <w:rFonts w:cs="Times New Roman"/>
          <w:bCs/>
          <w:szCs w:val="24"/>
          <w:lang w:val="ro-RO"/>
        </w:rPr>
        <w:t>â</w:t>
      </w:r>
      <w:r w:rsidR="002738EE" w:rsidRPr="007B4463">
        <w:rPr>
          <w:rFonts w:cs="Times New Roman"/>
          <w:bCs/>
          <w:szCs w:val="24"/>
          <w:lang w:val="ro-RO"/>
        </w:rPr>
        <w:t>nia la data de 25 mai 2022.</w:t>
      </w:r>
      <w:r w:rsidR="008D3514" w:rsidRPr="007B4463">
        <w:rPr>
          <w:rFonts w:cs="Times New Roman"/>
          <w:bCs/>
          <w:szCs w:val="24"/>
          <w:lang w:val="ro-RO"/>
        </w:rPr>
        <w:t xml:space="preserve"> </w:t>
      </w:r>
    </w:p>
    <w:p w14:paraId="05771AFA" w14:textId="77777777" w:rsidR="005C4555" w:rsidRPr="00E24147" w:rsidRDefault="005C4555" w:rsidP="00C579AC">
      <w:pPr>
        <w:spacing w:after="0" w:line="240" w:lineRule="auto"/>
        <w:rPr>
          <w:rFonts w:eastAsia="Times New Roman" w:cs="Times New Roman"/>
          <w:szCs w:val="24"/>
          <w:lang w:val="ro-RO"/>
        </w:rPr>
      </w:pPr>
    </w:p>
    <w:p w14:paraId="4552ABBB" w14:textId="77777777" w:rsidR="007B2B10" w:rsidRPr="007B4463" w:rsidRDefault="004A6A67" w:rsidP="00C579AC">
      <w:pPr>
        <w:spacing w:after="0" w:line="240" w:lineRule="auto"/>
        <w:ind w:firstLine="708"/>
        <w:rPr>
          <w:rFonts w:eastAsia="Calibri" w:cs="Times New Roman"/>
          <w:szCs w:val="24"/>
          <w:lang w:val="ro-RO" w:eastAsia="en-GB"/>
        </w:rPr>
      </w:pPr>
      <w:r w:rsidRPr="007B4463">
        <w:rPr>
          <w:rFonts w:eastAsia="Calibri" w:cs="Times New Roman"/>
          <w:szCs w:val="24"/>
          <w:lang w:val="ro-RO" w:eastAsia="en-GB"/>
        </w:rPr>
        <w:t xml:space="preserve">Diferenţa până la valoarea totală a proiectului, </w:t>
      </w:r>
      <w:r w:rsidR="005D501C" w:rsidRPr="007B4463">
        <w:rPr>
          <w:rFonts w:eastAsia="Calibri" w:cs="Times New Roman"/>
          <w:szCs w:val="24"/>
          <w:lang w:val="ro-RO" w:eastAsia="en-GB"/>
        </w:rPr>
        <w:t>î</w:t>
      </w:r>
      <w:r w:rsidRPr="007B4463">
        <w:rPr>
          <w:rFonts w:eastAsia="Calibri" w:cs="Times New Roman"/>
          <w:szCs w:val="24"/>
          <w:lang w:val="ro-RO" w:eastAsia="en-GB"/>
        </w:rPr>
        <w:t>n vederea asigur</w:t>
      </w:r>
      <w:r w:rsidR="005D501C" w:rsidRPr="007B4463">
        <w:rPr>
          <w:rFonts w:eastAsia="Calibri" w:cs="Times New Roman"/>
          <w:szCs w:val="24"/>
          <w:lang w:val="ro-RO" w:eastAsia="en-GB"/>
        </w:rPr>
        <w:t>ă</w:t>
      </w:r>
      <w:r w:rsidRPr="007B4463">
        <w:rPr>
          <w:rFonts w:eastAsia="Calibri" w:cs="Times New Roman"/>
          <w:szCs w:val="24"/>
          <w:lang w:val="ro-RO" w:eastAsia="en-GB"/>
        </w:rPr>
        <w:t>rii sustenabilit</w:t>
      </w:r>
      <w:r w:rsidR="005D501C" w:rsidRPr="007B4463">
        <w:rPr>
          <w:rFonts w:eastAsia="Calibri" w:cs="Times New Roman"/>
          <w:szCs w:val="24"/>
          <w:lang w:val="ro-RO" w:eastAsia="en-GB"/>
        </w:rPr>
        <w:t>ăț</w:t>
      </w:r>
      <w:r w:rsidRPr="007B4463">
        <w:rPr>
          <w:rFonts w:eastAsia="Calibri" w:cs="Times New Roman"/>
          <w:szCs w:val="24"/>
          <w:lang w:val="ro-RO" w:eastAsia="en-GB"/>
        </w:rPr>
        <w:t>ii acestuia, opera</w:t>
      </w:r>
      <w:r w:rsidR="007249E7" w:rsidRPr="007B4463">
        <w:rPr>
          <w:rFonts w:eastAsia="Calibri" w:cs="Times New Roman"/>
          <w:szCs w:val="24"/>
          <w:lang w:val="ro-RO" w:eastAsia="en-GB"/>
        </w:rPr>
        <w:t>ț</w:t>
      </w:r>
      <w:r w:rsidRPr="007B4463">
        <w:rPr>
          <w:rFonts w:eastAsia="Calibri" w:cs="Times New Roman"/>
          <w:szCs w:val="24"/>
          <w:lang w:val="ro-RO" w:eastAsia="en-GB"/>
        </w:rPr>
        <w:t>ionaliz</w:t>
      </w:r>
      <w:r w:rsidR="005D501C" w:rsidRPr="007B4463">
        <w:rPr>
          <w:rFonts w:eastAsia="Calibri" w:cs="Times New Roman"/>
          <w:szCs w:val="24"/>
          <w:lang w:val="ro-RO" w:eastAsia="en-GB"/>
        </w:rPr>
        <w:t>ă</w:t>
      </w:r>
      <w:r w:rsidRPr="007B4463">
        <w:rPr>
          <w:rFonts w:eastAsia="Calibri" w:cs="Times New Roman"/>
          <w:szCs w:val="24"/>
          <w:lang w:val="ro-RO" w:eastAsia="en-GB"/>
        </w:rPr>
        <w:t xml:space="preserve">rii </w:t>
      </w:r>
      <w:r w:rsidR="005D501C" w:rsidRPr="007B4463">
        <w:rPr>
          <w:rFonts w:eastAsia="Calibri" w:cs="Times New Roman"/>
          <w:szCs w:val="24"/>
          <w:lang w:val="ro-RO" w:eastAsia="en-GB"/>
        </w:rPr>
        <w:t>ș</w:t>
      </w:r>
      <w:r w:rsidRPr="007B4463">
        <w:rPr>
          <w:rFonts w:eastAsia="Calibri" w:cs="Times New Roman"/>
          <w:szCs w:val="24"/>
          <w:lang w:val="ro-RO" w:eastAsia="en-GB"/>
        </w:rPr>
        <w:t>i respect</w:t>
      </w:r>
      <w:r w:rsidR="005D501C" w:rsidRPr="007B4463">
        <w:rPr>
          <w:rFonts w:eastAsia="Calibri" w:cs="Times New Roman"/>
          <w:szCs w:val="24"/>
          <w:lang w:val="ro-RO" w:eastAsia="en-GB"/>
        </w:rPr>
        <w:t>ă</w:t>
      </w:r>
      <w:r w:rsidRPr="007B4463">
        <w:rPr>
          <w:rFonts w:eastAsia="Calibri" w:cs="Times New Roman"/>
          <w:szCs w:val="24"/>
          <w:lang w:val="ro-RO" w:eastAsia="en-GB"/>
        </w:rPr>
        <w:t>rii indicatorilor asuma</w:t>
      </w:r>
      <w:r w:rsidR="005D501C" w:rsidRPr="007B4463">
        <w:rPr>
          <w:rFonts w:eastAsia="Calibri" w:cs="Times New Roman"/>
          <w:szCs w:val="24"/>
          <w:lang w:val="ro-RO" w:eastAsia="en-GB"/>
        </w:rPr>
        <w:t>ț</w:t>
      </w:r>
      <w:r w:rsidRPr="007B4463">
        <w:rPr>
          <w:rFonts w:eastAsia="Calibri" w:cs="Times New Roman"/>
          <w:szCs w:val="24"/>
          <w:lang w:val="ro-RO" w:eastAsia="en-GB"/>
        </w:rPr>
        <w:t>i, pe toat</w:t>
      </w:r>
      <w:r w:rsidR="005D501C" w:rsidRPr="007B4463">
        <w:rPr>
          <w:rFonts w:eastAsia="Calibri" w:cs="Times New Roman"/>
          <w:szCs w:val="24"/>
          <w:lang w:val="ro-RO" w:eastAsia="en-GB"/>
        </w:rPr>
        <w:t>ă</w:t>
      </w:r>
      <w:r w:rsidRPr="007B4463">
        <w:rPr>
          <w:rFonts w:eastAsia="Calibri" w:cs="Times New Roman"/>
          <w:szCs w:val="24"/>
          <w:lang w:val="ro-RO" w:eastAsia="en-GB"/>
        </w:rPr>
        <w:t xml:space="preserve"> perioada implemet</w:t>
      </w:r>
      <w:r w:rsidR="005D501C" w:rsidRPr="007B4463">
        <w:rPr>
          <w:rFonts w:eastAsia="Calibri" w:cs="Times New Roman"/>
          <w:szCs w:val="24"/>
          <w:lang w:val="ro-RO" w:eastAsia="en-GB"/>
        </w:rPr>
        <w:t>ă</w:t>
      </w:r>
      <w:r w:rsidRPr="007B4463">
        <w:rPr>
          <w:rFonts w:eastAsia="Calibri" w:cs="Times New Roman"/>
          <w:szCs w:val="24"/>
          <w:lang w:val="ro-RO" w:eastAsia="en-GB"/>
        </w:rPr>
        <w:t xml:space="preserve">rii </w:t>
      </w:r>
      <w:r w:rsidR="005D501C" w:rsidRPr="007B4463">
        <w:rPr>
          <w:rFonts w:eastAsia="Calibri" w:cs="Times New Roman"/>
          <w:szCs w:val="24"/>
          <w:lang w:val="ro-RO" w:eastAsia="en-GB"/>
        </w:rPr>
        <w:t>ș</w:t>
      </w:r>
      <w:r w:rsidRPr="007B4463">
        <w:rPr>
          <w:rFonts w:eastAsia="Calibri" w:cs="Times New Roman"/>
          <w:szCs w:val="24"/>
          <w:lang w:val="ro-RO" w:eastAsia="en-GB"/>
        </w:rPr>
        <w:t>i monitoriz</w:t>
      </w:r>
      <w:r w:rsidR="005D501C" w:rsidRPr="007B4463">
        <w:rPr>
          <w:rFonts w:eastAsia="Calibri" w:cs="Times New Roman"/>
          <w:szCs w:val="24"/>
          <w:lang w:val="ro-RO" w:eastAsia="en-GB"/>
        </w:rPr>
        <w:t>ă</w:t>
      </w:r>
      <w:r w:rsidRPr="007B4463">
        <w:rPr>
          <w:rFonts w:eastAsia="Calibri" w:cs="Times New Roman"/>
          <w:szCs w:val="24"/>
          <w:lang w:val="ro-RO" w:eastAsia="en-GB"/>
        </w:rPr>
        <w:t>rii se as</w:t>
      </w:r>
      <w:r w:rsidR="00752C21" w:rsidRPr="007B4463">
        <w:rPr>
          <w:rFonts w:eastAsia="Calibri" w:cs="Times New Roman"/>
          <w:szCs w:val="24"/>
          <w:lang w:val="ro-RO" w:eastAsia="en-GB"/>
        </w:rPr>
        <w:t>i</w:t>
      </w:r>
      <w:r w:rsidRPr="007B4463">
        <w:rPr>
          <w:rFonts w:eastAsia="Calibri" w:cs="Times New Roman"/>
          <w:szCs w:val="24"/>
          <w:lang w:val="ro-RO" w:eastAsia="en-GB"/>
        </w:rPr>
        <w:t>gur</w:t>
      </w:r>
      <w:r w:rsidR="005D501C" w:rsidRPr="007B4463">
        <w:rPr>
          <w:rFonts w:eastAsia="Calibri" w:cs="Times New Roman"/>
          <w:szCs w:val="24"/>
          <w:lang w:val="ro-RO" w:eastAsia="en-GB"/>
        </w:rPr>
        <w:t>ă</w:t>
      </w:r>
      <w:r w:rsidRPr="007B4463">
        <w:rPr>
          <w:rFonts w:eastAsia="Calibri" w:cs="Times New Roman"/>
          <w:szCs w:val="24"/>
          <w:lang w:val="ro-RO" w:eastAsia="en-GB"/>
        </w:rPr>
        <w:t xml:space="preserve"> de către beneficiar. Acesta trebuie să aducă o contribuţie financiară pentru diferenţa până la totalul costurilor proiectului fie din resurse proprii, fie din surse atrase, sub o formă care să nu facă obiectul nici unui ajutor public.</w:t>
      </w:r>
    </w:p>
    <w:p w14:paraId="0F9306A5" w14:textId="77777777" w:rsidR="007249E7" w:rsidRPr="00E24147" w:rsidRDefault="007249E7" w:rsidP="00C579AC">
      <w:pPr>
        <w:spacing w:after="0" w:line="240" w:lineRule="auto"/>
        <w:ind w:firstLine="708"/>
        <w:rPr>
          <w:rFonts w:eastAsia="Calibri" w:cs="Times New Roman"/>
          <w:b/>
          <w:szCs w:val="20"/>
          <w:lang w:val="ro-RO"/>
        </w:rPr>
      </w:pPr>
    </w:p>
    <w:p w14:paraId="16729606" w14:textId="11B172E4" w:rsidR="008D3514" w:rsidRPr="00E24147" w:rsidRDefault="008660A1" w:rsidP="00E24147">
      <w:pPr>
        <w:spacing w:after="0" w:line="240" w:lineRule="auto"/>
        <w:ind w:firstLine="708"/>
        <w:rPr>
          <w:rFonts w:eastAsia="Calibri" w:cs="Times New Roman"/>
          <w:szCs w:val="24"/>
          <w:lang w:val="ro-RO" w:eastAsia="en-GB"/>
        </w:rPr>
      </w:pPr>
      <w:r w:rsidRPr="00E24147">
        <w:rPr>
          <w:rFonts w:eastAsia="Calibri" w:cs="Times New Roman"/>
          <w:szCs w:val="24"/>
          <w:lang w:val="ro-RO" w:eastAsia="en-GB"/>
        </w:rPr>
        <w:t xml:space="preserve">Cererile de finanțare </w:t>
      </w:r>
      <w:r w:rsidR="008D3514" w:rsidRPr="00E24147">
        <w:rPr>
          <w:rFonts w:eastAsia="Calibri" w:cs="Times New Roman"/>
          <w:szCs w:val="24"/>
          <w:lang w:val="ro-RO" w:eastAsia="en-GB"/>
        </w:rPr>
        <w:t xml:space="preserve">depuse se vor prioritiza în funcție de punctajul obținut conform </w:t>
      </w:r>
      <w:r w:rsidR="00823109" w:rsidRPr="00E24147">
        <w:rPr>
          <w:rFonts w:eastAsia="Calibri" w:cs="Times New Roman"/>
          <w:szCs w:val="24"/>
          <w:lang w:val="ro-RO" w:eastAsia="en-GB"/>
        </w:rPr>
        <w:t>G</w:t>
      </w:r>
      <w:r w:rsidR="008D3514" w:rsidRPr="00E24147">
        <w:rPr>
          <w:rFonts w:eastAsia="Calibri" w:cs="Times New Roman"/>
          <w:szCs w:val="24"/>
          <w:lang w:val="ro-RO" w:eastAsia="en-GB"/>
        </w:rPr>
        <w:t xml:space="preserve">rilei de evaluare tehnico-economică, </w:t>
      </w:r>
      <w:r w:rsidR="00DD2964">
        <w:rPr>
          <w:rFonts w:eastAsia="Calibri" w:cs="Times New Roman"/>
          <w:szCs w:val="24"/>
          <w:lang w:val="ro-RO" w:eastAsia="en-GB"/>
        </w:rPr>
        <w:t>î</w:t>
      </w:r>
      <w:r w:rsidR="008D3514" w:rsidRPr="00E24147">
        <w:rPr>
          <w:rFonts w:eastAsia="Calibri" w:cs="Times New Roman"/>
          <w:szCs w:val="24"/>
          <w:lang w:val="ro-RO" w:eastAsia="en-GB"/>
        </w:rPr>
        <w:t xml:space="preserve">n limita bugetului alocat prezentei </w:t>
      </w:r>
      <w:r w:rsidR="00B95569" w:rsidRPr="00E24147">
        <w:rPr>
          <w:rFonts w:eastAsia="Calibri" w:cs="Times New Roman"/>
          <w:szCs w:val="24"/>
          <w:lang w:val="ro-RO" w:eastAsia="en-GB"/>
        </w:rPr>
        <w:t>măsuri</w:t>
      </w:r>
      <w:r w:rsidR="008D3514" w:rsidRPr="00E24147">
        <w:rPr>
          <w:rFonts w:eastAsia="Calibri" w:cs="Times New Roman"/>
          <w:szCs w:val="24"/>
          <w:lang w:val="ro-RO" w:eastAsia="en-GB"/>
        </w:rPr>
        <w:t>.</w:t>
      </w:r>
    </w:p>
    <w:p w14:paraId="44F232DB" w14:textId="77777777" w:rsidR="00333F3B" w:rsidRPr="00E24147" w:rsidRDefault="00333F3B" w:rsidP="00C579AC">
      <w:pPr>
        <w:spacing w:after="0" w:line="240" w:lineRule="auto"/>
        <w:rPr>
          <w:rFonts w:eastAsia="Calibri" w:cs="Times New Roman"/>
          <w:color w:val="2E74B5" w:themeColor="accent1" w:themeShade="BF"/>
          <w:szCs w:val="20"/>
          <w:lang w:val="ro-RO"/>
        </w:rPr>
      </w:pPr>
    </w:p>
    <w:p w14:paraId="1A95CAC3" w14:textId="77777777" w:rsidR="005378B6" w:rsidRPr="00E24147" w:rsidRDefault="00333F3B" w:rsidP="00E24147">
      <w:pPr>
        <w:pStyle w:val="11"/>
      </w:pPr>
      <w:bookmarkStart w:id="128" w:name="_Toc116995942"/>
      <w:r w:rsidRPr="00E24147">
        <w:rPr>
          <w:b w:val="0"/>
          <w:bCs w:val="0"/>
          <w:iCs w:val="0"/>
        </w:rPr>
        <w:lastRenderedPageBreak/>
        <w:t>1.8</w:t>
      </w:r>
      <w:r w:rsidR="00587D55" w:rsidRPr="00E24147">
        <w:rPr>
          <w:b w:val="0"/>
          <w:bCs w:val="0"/>
          <w:iCs w:val="0"/>
        </w:rPr>
        <w:t>.</w:t>
      </w:r>
      <w:r w:rsidRPr="00E24147">
        <w:rPr>
          <w:b w:val="0"/>
          <w:bCs w:val="0"/>
          <w:iCs w:val="0"/>
        </w:rPr>
        <w:t xml:space="preserve"> Condi</w:t>
      </w:r>
      <w:r w:rsidR="00587D55" w:rsidRPr="00E24147">
        <w:rPr>
          <w:b w:val="0"/>
          <w:bCs w:val="0"/>
          <w:iCs w:val="0"/>
        </w:rPr>
        <w:t>ț</w:t>
      </w:r>
      <w:r w:rsidRPr="00E24147">
        <w:rPr>
          <w:b w:val="0"/>
          <w:bCs w:val="0"/>
          <w:iCs w:val="0"/>
        </w:rPr>
        <w:t>ii privind ajutorul de stat</w:t>
      </w:r>
      <w:bookmarkEnd w:id="128"/>
    </w:p>
    <w:p w14:paraId="600EFA71" w14:textId="77777777" w:rsidR="00333F3B" w:rsidRPr="007B4463" w:rsidRDefault="00940495" w:rsidP="00E24147">
      <w:pPr>
        <w:pStyle w:val="Heading3"/>
        <w:rPr>
          <w:rFonts w:eastAsia="Times New Roman" w:cs="Times New Roman"/>
          <w:bCs/>
          <w:lang w:val="ro-RO"/>
        </w:rPr>
      </w:pPr>
      <w:bookmarkStart w:id="129" w:name="_Toc116995943"/>
      <w:r w:rsidRPr="00E24147">
        <w:rPr>
          <w:rFonts w:eastAsia="Times New Roman" w:cs="Times New Roman"/>
          <w:bCs/>
          <w:lang w:val="ro-RO"/>
        </w:rPr>
        <w:t>1.8.1</w:t>
      </w:r>
      <w:r w:rsidRPr="007B4463">
        <w:rPr>
          <w:rFonts w:eastAsia="Times New Roman" w:cs="Times New Roman"/>
          <w:bCs/>
          <w:lang w:val="ro-RO"/>
        </w:rPr>
        <w:t xml:space="preserve">. </w:t>
      </w:r>
      <w:r w:rsidR="005378B6" w:rsidRPr="007B4463">
        <w:rPr>
          <w:rFonts w:eastAsia="Times New Roman" w:cs="Times New Roman"/>
          <w:bCs/>
          <w:lang w:val="ro-RO"/>
        </w:rPr>
        <w:t>Sprijinul financiar</w:t>
      </w:r>
      <w:bookmarkEnd w:id="129"/>
      <w:r w:rsidR="005378B6" w:rsidRPr="007B4463">
        <w:rPr>
          <w:rFonts w:eastAsia="Times New Roman" w:cs="Times New Roman"/>
          <w:bCs/>
          <w:lang w:val="ro-RO"/>
        </w:rPr>
        <w:t xml:space="preserve"> </w:t>
      </w:r>
    </w:p>
    <w:p w14:paraId="39AAB99C" w14:textId="77777777" w:rsidR="005378B6" w:rsidRPr="00E24147" w:rsidRDefault="00333F3B" w:rsidP="00E24147">
      <w:pPr>
        <w:spacing w:after="0" w:line="240" w:lineRule="auto"/>
        <w:ind w:firstLine="708"/>
        <w:rPr>
          <w:rFonts w:cs="Times New Roman"/>
          <w:lang w:val="ro-RO"/>
        </w:rPr>
      </w:pPr>
      <w:r w:rsidRPr="007B4463">
        <w:rPr>
          <w:rFonts w:cs="Times New Roman"/>
          <w:lang w:val="ro-RO"/>
        </w:rPr>
        <w:t xml:space="preserve">Sprijinul </w:t>
      </w:r>
      <w:r w:rsidRPr="00E24147">
        <w:rPr>
          <w:rFonts w:eastAsia="Calibri" w:cs="Times New Roman"/>
          <w:szCs w:val="24"/>
          <w:lang w:val="ro-RO" w:eastAsia="en-GB"/>
        </w:rPr>
        <w:t>financiar</w:t>
      </w:r>
      <w:r w:rsidRPr="007B4463">
        <w:rPr>
          <w:rFonts w:cs="Times New Roman"/>
          <w:lang w:val="ro-RO"/>
        </w:rPr>
        <w:t xml:space="preserve"> </w:t>
      </w:r>
      <w:r w:rsidR="005378B6" w:rsidRPr="007B4463">
        <w:rPr>
          <w:rFonts w:cs="Times New Roman"/>
          <w:lang w:val="ro-RO"/>
        </w:rPr>
        <w:t>se va acorda solicitanților eligibili în conformitate cu regulile ajutorului de stat în baza</w:t>
      </w:r>
      <w:r w:rsidR="005378B6" w:rsidRPr="007B4463">
        <w:rPr>
          <w:rFonts w:cs="Times New Roman"/>
          <w:spacing w:val="1"/>
          <w:lang w:val="ro-RO"/>
        </w:rPr>
        <w:t xml:space="preserve"> </w:t>
      </w:r>
      <w:r w:rsidR="005378B6" w:rsidRPr="007B4463">
        <w:rPr>
          <w:rFonts w:cs="Times New Roman"/>
          <w:b/>
          <w:lang w:val="ro-RO"/>
        </w:rPr>
        <w:t xml:space="preserve">prevederilor </w:t>
      </w:r>
      <w:r w:rsidR="005378B6" w:rsidRPr="007B4463">
        <w:rPr>
          <w:rFonts w:cs="Times New Roman"/>
          <w:lang w:val="ro-RO"/>
        </w:rPr>
        <w:t xml:space="preserve">art. 38 - </w:t>
      </w:r>
      <w:r w:rsidR="005378B6" w:rsidRPr="00E24147">
        <w:rPr>
          <w:rFonts w:cs="Times New Roman"/>
          <w:b/>
          <w:lang w:val="ro-RO"/>
        </w:rPr>
        <w:t>Ajutoarele pentru investiții în favoarea măsurilor de eficiență energetică</w:t>
      </w:r>
      <w:r w:rsidR="005378B6" w:rsidRPr="007B4463">
        <w:rPr>
          <w:rFonts w:cs="Times New Roman"/>
          <w:lang w:val="ro-RO"/>
        </w:rPr>
        <w:t>,</w:t>
      </w:r>
      <w:r w:rsidR="005378B6" w:rsidRPr="007B4463">
        <w:rPr>
          <w:rFonts w:cs="Times New Roman"/>
          <w:spacing w:val="1"/>
          <w:lang w:val="ro-RO"/>
        </w:rPr>
        <w:t xml:space="preserve"> </w:t>
      </w:r>
      <w:r w:rsidR="005378B6" w:rsidRPr="007B4463">
        <w:rPr>
          <w:rFonts w:cs="Times New Roman"/>
          <w:lang w:val="ro-RO"/>
        </w:rPr>
        <w:t>din</w:t>
      </w:r>
      <w:r w:rsidR="005378B6" w:rsidRPr="007B4463">
        <w:rPr>
          <w:rFonts w:cs="Times New Roman"/>
          <w:spacing w:val="1"/>
          <w:lang w:val="ro-RO"/>
        </w:rPr>
        <w:t xml:space="preserve"> </w:t>
      </w:r>
      <w:r w:rsidR="005378B6" w:rsidRPr="007B4463">
        <w:rPr>
          <w:rFonts w:cs="Times New Roman"/>
          <w:lang w:val="ro-RO"/>
        </w:rPr>
        <w:t>Regulamentul</w:t>
      </w:r>
      <w:r w:rsidR="005378B6" w:rsidRPr="007B4463">
        <w:rPr>
          <w:rFonts w:cs="Times New Roman"/>
          <w:spacing w:val="1"/>
          <w:lang w:val="ro-RO"/>
        </w:rPr>
        <w:t xml:space="preserve"> </w:t>
      </w:r>
      <w:r w:rsidR="005378B6" w:rsidRPr="007B4463">
        <w:rPr>
          <w:rFonts w:cs="Times New Roman"/>
          <w:lang w:val="ro-RO"/>
        </w:rPr>
        <w:t>(UE)</w:t>
      </w:r>
      <w:r w:rsidR="005378B6" w:rsidRPr="007B4463">
        <w:rPr>
          <w:rFonts w:cs="Times New Roman"/>
          <w:spacing w:val="1"/>
          <w:lang w:val="ro-RO"/>
        </w:rPr>
        <w:t xml:space="preserve"> </w:t>
      </w:r>
      <w:r w:rsidR="005378B6" w:rsidRPr="007B4463">
        <w:rPr>
          <w:rFonts w:cs="Times New Roman"/>
          <w:lang w:val="ro-RO"/>
        </w:rPr>
        <w:t>nr.</w:t>
      </w:r>
      <w:r w:rsidR="005378B6" w:rsidRPr="007B4463">
        <w:rPr>
          <w:rFonts w:cs="Times New Roman"/>
          <w:spacing w:val="1"/>
          <w:lang w:val="ro-RO"/>
        </w:rPr>
        <w:t xml:space="preserve"> </w:t>
      </w:r>
      <w:r w:rsidR="005378B6" w:rsidRPr="007B4463">
        <w:rPr>
          <w:rFonts w:cs="Times New Roman"/>
          <w:lang w:val="ro-RO"/>
        </w:rPr>
        <w:t>651/2014</w:t>
      </w:r>
      <w:r w:rsidR="005378B6" w:rsidRPr="007B4463">
        <w:rPr>
          <w:rFonts w:cs="Times New Roman"/>
          <w:spacing w:val="1"/>
          <w:lang w:val="ro-RO"/>
        </w:rPr>
        <w:t xml:space="preserve"> </w:t>
      </w:r>
      <w:r w:rsidR="005378B6" w:rsidRPr="00E24147">
        <w:rPr>
          <w:rFonts w:cs="Times New Roman"/>
          <w:lang w:val="ro-RO"/>
        </w:rPr>
        <w:t>de</w:t>
      </w:r>
      <w:r w:rsidR="005378B6" w:rsidRPr="00E24147">
        <w:rPr>
          <w:rFonts w:cs="Times New Roman"/>
          <w:spacing w:val="1"/>
          <w:lang w:val="ro-RO"/>
        </w:rPr>
        <w:t xml:space="preserve"> </w:t>
      </w:r>
      <w:r w:rsidR="005378B6" w:rsidRPr="00E24147">
        <w:rPr>
          <w:rFonts w:cs="Times New Roman"/>
          <w:lang w:val="ro-RO"/>
        </w:rPr>
        <w:t>declarare</w:t>
      </w:r>
      <w:r w:rsidR="005378B6" w:rsidRPr="00E24147">
        <w:rPr>
          <w:rFonts w:cs="Times New Roman"/>
          <w:spacing w:val="1"/>
          <w:lang w:val="ro-RO"/>
        </w:rPr>
        <w:t xml:space="preserve"> </w:t>
      </w:r>
      <w:r w:rsidR="005378B6" w:rsidRPr="00E24147">
        <w:rPr>
          <w:rFonts w:cs="Times New Roman"/>
          <w:lang w:val="ro-RO"/>
        </w:rPr>
        <w:t>a</w:t>
      </w:r>
      <w:r w:rsidR="005378B6" w:rsidRPr="00E24147">
        <w:rPr>
          <w:rFonts w:cs="Times New Roman"/>
          <w:spacing w:val="1"/>
          <w:lang w:val="ro-RO"/>
        </w:rPr>
        <w:t xml:space="preserve"> </w:t>
      </w:r>
      <w:r w:rsidR="005378B6" w:rsidRPr="00E24147">
        <w:rPr>
          <w:rFonts w:cs="Times New Roman"/>
          <w:lang w:val="ro-RO"/>
        </w:rPr>
        <w:t>anumitor</w:t>
      </w:r>
      <w:r w:rsidR="005378B6" w:rsidRPr="00E24147">
        <w:rPr>
          <w:rFonts w:cs="Times New Roman"/>
          <w:spacing w:val="1"/>
          <w:lang w:val="ro-RO"/>
        </w:rPr>
        <w:t xml:space="preserve"> </w:t>
      </w:r>
      <w:r w:rsidR="005378B6" w:rsidRPr="00E24147">
        <w:rPr>
          <w:rFonts w:cs="Times New Roman"/>
          <w:lang w:val="ro-RO"/>
        </w:rPr>
        <w:t>categorii</w:t>
      </w:r>
      <w:r w:rsidR="005378B6" w:rsidRPr="00E24147">
        <w:rPr>
          <w:rFonts w:cs="Times New Roman"/>
          <w:spacing w:val="1"/>
          <w:lang w:val="ro-RO"/>
        </w:rPr>
        <w:t xml:space="preserve"> </w:t>
      </w:r>
      <w:r w:rsidR="005378B6" w:rsidRPr="00E24147">
        <w:rPr>
          <w:rFonts w:cs="Times New Roman"/>
          <w:lang w:val="ro-RO"/>
        </w:rPr>
        <w:t>de</w:t>
      </w:r>
      <w:r w:rsidR="005378B6" w:rsidRPr="00E24147">
        <w:rPr>
          <w:rFonts w:cs="Times New Roman"/>
          <w:spacing w:val="1"/>
          <w:lang w:val="ro-RO"/>
        </w:rPr>
        <w:t xml:space="preserve"> </w:t>
      </w:r>
      <w:r w:rsidR="005378B6" w:rsidRPr="00E24147">
        <w:rPr>
          <w:rFonts w:cs="Times New Roman"/>
          <w:lang w:val="ro-RO"/>
        </w:rPr>
        <w:t>ajutoare</w:t>
      </w:r>
      <w:r w:rsidR="005378B6" w:rsidRPr="00E24147">
        <w:rPr>
          <w:rFonts w:cs="Times New Roman"/>
          <w:spacing w:val="1"/>
          <w:lang w:val="ro-RO"/>
        </w:rPr>
        <w:t xml:space="preserve"> </w:t>
      </w:r>
      <w:r w:rsidR="005378B6" w:rsidRPr="00E24147">
        <w:rPr>
          <w:rFonts w:cs="Times New Roman"/>
          <w:lang w:val="ro-RO"/>
        </w:rPr>
        <w:t xml:space="preserve">compatibile cu piața internă în aplicarea articolelor 107 și 108 din </w:t>
      </w:r>
      <w:r w:rsidR="007249E7" w:rsidRPr="00E24147">
        <w:rPr>
          <w:rFonts w:cs="Times New Roman"/>
          <w:lang w:val="ro-RO"/>
        </w:rPr>
        <w:t>T</w:t>
      </w:r>
      <w:r w:rsidR="005378B6" w:rsidRPr="00E24147">
        <w:rPr>
          <w:rFonts w:cs="Times New Roman"/>
          <w:lang w:val="ro-RO"/>
        </w:rPr>
        <w:t>ratat</w:t>
      </w:r>
      <w:r w:rsidR="00FC2DDE" w:rsidRPr="00E24147">
        <w:rPr>
          <w:rFonts w:cs="Times New Roman"/>
          <w:lang w:val="ro-RO"/>
        </w:rPr>
        <w:t>.</w:t>
      </w:r>
    </w:p>
    <w:p w14:paraId="659F7979" w14:textId="4D60425F" w:rsidR="004A6A67" w:rsidRDefault="004A6A67" w:rsidP="00587D55">
      <w:pPr>
        <w:spacing w:after="0" w:line="240" w:lineRule="auto"/>
        <w:ind w:firstLine="708"/>
        <w:rPr>
          <w:rFonts w:eastAsia="Times New Roman" w:cs="Times New Roman"/>
          <w:lang w:val="ro-RO"/>
        </w:rPr>
      </w:pPr>
      <w:r w:rsidRPr="007B4463">
        <w:rPr>
          <w:rFonts w:eastAsia="Times New Roman" w:cs="Times New Roman"/>
          <w:b/>
          <w:lang w:val="ro-RO"/>
        </w:rPr>
        <w:t>Ajutorul nu se acordă unei întreprinderi care se află în dificultate</w:t>
      </w:r>
      <w:r w:rsidRPr="007B4463">
        <w:rPr>
          <w:rFonts w:eastAsia="Times New Roman" w:cs="Times New Roman"/>
          <w:b/>
          <w:spacing w:val="1"/>
          <w:lang w:val="ro-RO"/>
        </w:rPr>
        <w:t xml:space="preserve"> </w:t>
      </w:r>
      <w:r w:rsidRPr="007B4463">
        <w:rPr>
          <w:rFonts w:eastAsia="Times New Roman" w:cs="Times New Roman"/>
          <w:lang w:val="ro-RO"/>
        </w:rPr>
        <w:t>în conformitate</w:t>
      </w:r>
      <w:r w:rsidRPr="007B4463">
        <w:rPr>
          <w:rFonts w:eastAsia="Times New Roman" w:cs="Times New Roman"/>
          <w:spacing w:val="1"/>
          <w:lang w:val="ro-RO"/>
        </w:rPr>
        <w:t xml:space="preserve"> </w:t>
      </w:r>
      <w:r w:rsidRPr="007B4463">
        <w:rPr>
          <w:rFonts w:eastAsia="Times New Roman" w:cs="Times New Roman"/>
          <w:lang w:val="ro-RO"/>
        </w:rPr>
        <w:t>prevederile art.</w:t>
      </w:r>
      <w:r w:rsidRPr="007B4463">
        <w:rPr>
          <w:rFonts w:eastAsia="Times New Roman" w:cs="Times New Roman"/>
          <w:spacing w:val="60"/>
          <w:lang w:val="ro-RO"/>
        </w:rPr>
        <w:t xml:space="preserve"> </w:t>
      </w:r>
      <w:r w:rsidRPr="007B4463">
        <w:rPr>
          <w:rFonts w:eastAsia="Times New Roman" w:cs="Times New Roman"/>
          <w:lang w:val="ro-RO"/>
        </w:rPr>
        <w:t>2</w:t>
      </w:r>
      <w:r w:rsidRPr="007B4463">
        <w:rPr>
          <w:rFonts w:eastAsia="Times New Roman" w:cs="Times New Roman"/>
          <w:spacing w:val="1"/>
          <w:lang w:val="ro-RO"/>
        </w:rPr>
        <w:t xml:space="preserve"> </w:t>
      </w:r>
      <w:r w:rsidRPr="00E24147">
        <w:rPr>
          <w:rFonts w:cs="Times New Roman"/>
          <w:lang w:val="ro-RO"/>
        </w:rPr>
        <w:t>pct</w:t>
      </w:r>
      <w:r w:rsidRPr="007B4463">
        <w:rPr>
          <w:rFonts w:eastAsia="Times New Roman" w:cs="Times New Roman"/>
          <w:lang w:val="ro-RO"/>
        </w:rPr>
        <w:t>. 18 din Regulamentul (UE) nr. 651/2014, cu modificările și completările ulterioare.</w:t>
      </w:r>
    </w:p>
    <w:p w14:paraId="00DF0AF6" w14:textId="77777777" w:rsidR="00A904AF" w:rsidRPr="007B4463" w:rsidRDefault="00A904AF" w:rsidP="00587D55">
      <w:pPr>
        <w:spacing w:after="0" w:line="240" w:lineRule="auto"/>
        <w:ind w:firstLine="708"/>
        <w:rPr>
          <w:rFonts w:eastAsia="Times New Roman" w:cs="Times New Roman"/>
          <w:lang w:val="ro-RO"/>
        </w:rPr>
      </w:pPr>
    </w:p>
    <w:p w14:paraId="32041510" w14:textId="77777777" w:rsidR="00587D55" w:rsidRPr="007B4463" w:rsidRDefault="00587D55" w:rsidP="00E24147">
      <w:pPr>
        <w:spacing w:after="0" w:line="240" w:lineRule="auto"/>
        <w:ind w:firstLine="708"/>
        <w:rPr>
          <w:rFonts w:eastAsia="Times New Roman" w:cs="Times New Roman"/>
          <w:lang w:val="ro-RO"/>
        </w:rPr>
      </w:pPr>
    </w:p>
    <w:tbl>
      <w:tblPr>
        <w:tblStyle w:val="TableGrid"/>
        <w:tblW w:w="0" w:type="auto"/>
        <w:tblInd w:w="-5" w:type="dxa"/>
        <w:shd w:val="clear" w:color="auto" w:fill="E2EFD9" w:themeFill="accent6" w:themeFillTint="33"/>
        <w:tblLook w:val="04A0" w:firstRow="1" w:lastRow="0" w:firstColumn="1" w:lastColumn="0" w:noHBand="0" w:noVBand="1"/>
      </w:tblPr>
      <w:tblGrid>
        <w:gridCol w:w="9067"/>
      </w:tblGrid>
      <w:tr w:rsidR="00A904AF" w:rsidRPr="00DD2964" w14:paraId="340C454A" w14:textId="77777777" w:rsidTr="00E24147">
        <w:tc>
          <w:tcPr>
            <w:tcW w:w="9067" w:type="dxa"/>
            <w:tcBorders>
              <w:top w:val="nil"/>
              <w:left w:val="nil"/>
              <w:bottom w:val="single" w:sz="4" w:space="0" w:color="auto"/>
              <w:right w:val="nil"/>
            </w:tcBorders>
            <w:shd w:val="clear" w:color="auto" w:fill="auto"/>
          </w:tcPr>
          <w:p w14:paraId="6CDEA27B" w14:textId="5F91526B" w:rsidR="00A904AF" w:rsidRPr="00DD2964" w:rsidDel="00587D55" w:rsidRDefault="00587D55" w:rsidP="00E24147">
            <w:pPr>
              <w:pStyle w:val="Heading3"/>
              <w:rPr>
                <w:rFonts w:eastAsia="Times New Roman" w:cs="Times New Roman"/>
                <w:bCs/>
                <w:lang w:val="ro-RO"/>
              </w:rPr>
            </w:pPr>
            <w:bookmarkStart w:id="130" w:name="_Toc116995944"/>
            <w:r w:rsidRPr="0074523F">
              <w:rPr>
                <w:rFonts w:eastAsia="Times New Roman" w:cs="Times New Roman"/>
                <w:bCs/>
                <w:lang w:val="ro-RO"/>
              </w:rPr>
              <w:t>1.8.2. Costurile eligibile sunt costurile suplimentare de investiții necesare atingerii unui nivel mai ridicat de eficiență energetică.</w:t>
            </w:r>
            <w:bookmarkEnd w:id="130"/>
          </w:p>
        </w:tc>
      </w:tr>
      <w:tr w:rsidR="00BE29C5" w:rsidRPr="007B4463" w14:paraId="63C33ABA" w14:textId="77777777" w:rsidTr="00E24147">
        <w:tc>
          <w:tcPr>
            <w:tcW w:w="9067" w:type="dxa"/>
            <w:tcBorders>
              <w:top w:val="single" w:sz="4" w:space="0" w:color="auto"/>
            </w:tcBorders>
            <w:shd w:val="clear" w:color="auto" w:fill="E2EFD9" w:themeFill="accent6" w:themeFillTint="33"/>
          </w:tcPr>
          <w:p w14:paraId="28CBF1BA" w14:textId="77777777" w:rsidR="00AC50B1" w:rsidRPr="007B4463" w:rsidRDefault="00AC50B1" w:rsidP="00BE29C5">
            <w:pPr>
              <w:ind w:left="284"/>
              <w:rPr>
                <w:rFonts w:eastAsia="Times New Roman" w:cs="Times New Roman"/>
                <w:lang w:val="ro-RO"/>
              </w:rPr>
            </w:pPr>
          </w:p>
          <w:p w14:paraId="330527D7" w14:textId="77777777" w:rsidR="00BE29C5" w:rsidRPr="00E24147" w:rsidRDefault="00BE29C5" w:rsidP="00E24147">
            <w:pPr>
              <w:ind w:left="429" w:right="426"/>
              <w:rPr>
                <w:rFonts w:eastAsia="Times New Roman" w:cs="Times New Roman"/>
                <w:bCs/>
                <w:lang w:val="ro-RO"/>
              </w:rPr>
            </w:pPr>
            <w:r w:rsidRPr="007B4463">
              <w:rPr>
                <w:rFonts w:eastAsia="Times New Roman" w:cs="Times New Roman"/>
                <w:b/>
                <w:lang w:val="ro-RO"/>
              </w:rPr>
              <w:t xml:space="preserve">I. Costurile eligibile sunt costurile suplimentare de investiții necesare atingerii unui nivel mai ridicat de eficiență energetică. </w:t>
            </w:r>
            <w:r w:rsidRPr="00E24147">
              <w:rPr>
                <w:rFonts w:eastAsia="Times New Roman" w:cs="Times New Roman"/>
                <w:bCs/>
                <w:lang w:val="ro-RO"/>
              </w:rPr>
              <w:t>Acestea sunt determinate după cum urmează:</w:t>
            </w:r>
          </w:p>
          <w:p w14:paraId="67D63094" w14:textId="77777777" w:rsidR="00BE29C5" w:rsidRPr="00E24147" w:rsidRDefault="00BE29C5" w:rsidP="00E24147">
            <w:pPr>
              <w:ind w:left="854" w:right="426"/>
              <w:rPr>
                <w:rFonts w:eastAsia="Times New Roman" w:cs="Times New Roman"/>
                <w:bCs/>
                <w:lang w:val="ro-RO"/>
              </w:rPr>
            </w:pPr>
            <w:r w:rsidRPr="00E24147">
              <w:rPr>
                <w:rFonts w:eastAsia="Times New Roman" w:cs="Times New Roman"/>
                <w:bCs/>
                <w:lang w:val="ro-RO"/>
              </w:rPr>
              <w:t>(a) în cazul în care costurile investiției în eficiența energetică pot fi identificate ca investiție separată în costurile totale de investiții, aceste costuri legate de eficiența energetică constituie costurile eligibile;</w:t>
            </w:r>
          </w:p>
          <w:p w14:paraId="1F1296ED" w14:textId="77777777" w:rsidR="00BE29C5" w:rsidRPr="00E24147" w:rsidRDefault="00BE29C5" w:rsidP="00E24147">
            <w:pPr>
              <w:ind w:left="854" w:right="426"/>
              <w:rPr>
                <w:rFonts w:eastAsia="Times New Roman" w:cs="Times New Roman"/>
                <w:bCs/>
                <w:lang w:val="ro-RO"/>
              </w:rPr>
            </w:pPr>
            <w:r w:rsidRPr="00E24147">
              <w:rPr>
                <w:rFonts w:eastAsia="Times New Roman" w:cs="Times New Roman"/>
                <w:bCs/>
                <w:lang w:val="ro-RO"/>
              </w:rPr>
              <w:t>(b) în toate celelalte cazuri, costurile investiției în eficiența energetică sunt identificate prin raportare la o investiție similară, a cărei eficiență energetică este mai redusă și care ar fi fost realizată în mod credibil în absența ajutorului. Diferența dintre costurile aferente celor două investiții permite identificarea costurilor legate de eficiența energetică și constituie costurile eligibile.</w:t>
            </w:r>
          </w:p>
          <w:p w14:paraId="2734D0ED" w14:textId="536EC12F" w:rsidR="00BE29C5" w:rsidRDefault="00BE29C5">
            <w:pPr>
              <w:ind w:left="429" w:right="426"/>
              <w:rPr>
                <w:rFonts w:eastAsia="Times New Roman" w:cs="Times New Roman"/>
                <w:lang w:val="ro-RO"/>
              </w:rPr>
            </w:pPr>
            <w:r w:rsidRPr="007B4463">
              <w:rPr>
                <w:rFonts w:eastAsia="Times New Roman" w:cs="Times New Roman"/>
                <w:lang w:val="ro-RO"/>
              </w:rPr>
              <w:t>Costurile care nu sunt direct legate de obținerea unui nivel mai ridicat de eficiență energetică nu sunt eligibile.</w:t>
            </w:r>
          </w:p>
          <w:p w14:paraId="303FCADF" w14:textId="3208E080" w:rsidR="00DF0C5A" w:rsidRPr="007B4463" w:rsidRDefault="00BE29C5" w:rsidP="00E24147">
            <w:pPr>
              <w:ind w:left="429" w:right="426"/>
              <w:rPr>
                <w:rFonts w:eastAsia="Times New Roman" w:cs="Times New Roman"/>
                <w:lang w:val="ro-RO"/>
              </w:rPr>
            </w:pPr>
            <w:r w:rsidRPr="007B4463">
              <w:rPr>
                <w:rFonts w:eastAsia="Times New Roman" w:cs="Times New Roman"/>
                <w:lang w:val="ro-RO"/>
              </w:rPr>
              <w:t xml:space="preserve">Astfel, în vederea conformării </w:t>
            </w:r>
            <w:r w:rsidR="00DF0C5A" w:rsidRPr="007B4463">
              <w:rPr>
                <w:rFonts w:eastAsia="Times New Roman" w:cs="Times New Roman"/>
                <w:lang w:val="ro-RO"/>
              </w:rPr>
              <w:t xml:space="preserve">acestor </w:t>
            </w:r>
            <w:r w:rsidRPr="007B4463">
              <w:rPr>
                <w:rFonts w:eastAsia="Times New Roman" w:cs="Times New Roman"/>
                <w:lang w:val="ro-RO"/>
              </w:rPr>
              <w:t>prevederi</w:t>
            </w:r>
            <w:r w:rsidR="00DF0C5A" w:rsidRPr="007B4463">
              <w:rPr>
                <w:rFonts w:eastAsia="Times New Roman" w:cs="Times New Roman"/>
                <w:lang w:val="ro-RO"/>
              </w:rPr>
              <w:t xml:space="preserve">, </w:t>
            </w:r>
            <w:r w:rsidR="00467517" w:rsidRPr="007B4463">
              <w:rPr>
                <w:rFonts w:eastAsia="Times New Roman" w:cs="Times New Roman"/>
                <w:lang w:val="ro-RO"/>
              </w:rPr>
              <w:t>s</w:t>
            </w:r>
            <w:r w:rsidR="00DF0C5A" w:rsidRPr="007B4463">
              <w:rPr>
                <w:rFonts w:eastAsia="Times New Roman" w:cs="Times New Roman"/>
                <w:lang w:val="ro-RO"/>
              </w:rPr>
              <w:t>olicitantul va justifica faptul c</w:t>
            </w:r>
            <w:r w:rsidR="00467517" w:rsidRPr="007B4463">
              <w:rPr>
                <w:rFonts w:eastAsia="Times New Roman" w:cs="Times New Roman"/>
                <w:lang w:val="ro-RO"/>
              </w:rPr>
              <w:t>ă</w:t>
            </w:r>
            <w:r w:rsidR="00DF0C5A" w:rsidRPr="007B4463">
              <w:rPr>
                <w:rFonts w:eastAsia="Times New Roman" w:cs="Times New Roman"/>
                <w:lang w:val="ro-RO"/>
              </w:rPr>
              <w:t xml:space="preserve"> implementarea proiectului va conduce la dep</w:t>
            </w:r>
            <w:r w:rsidR="00467517" w:rsidRPr="007B4463">
              <w:rPr>
                <w:rFonts w:eastAsia="Times New Roman" w:cs="Times New Roman"/>
                <w:lang w:val="ro-RO"/>
              </w:rPr>
              <w:t>ăș</w:t>
            </w:r>
            <w:r w:rsidR="00DF0C5A" w:rsidRPr="007B4463">
              <w:rPr>
                <w:rFonts w:eastAsia="Times New Roman" w:cs="Times New Roman"/>
                <w:lang w:val="ro-RO"/>
              </w:rPr>
              <w:t>irea standardelor Uniunii deja adoptate, chiar dacă acestea nu au intrat încă în vigoare, având in vedere următoarea definiție a</w:t>
            </w:r>
            <w:r w:rsidR="00B84340" w:rsidRPr="007B4463">
              <w:rPr>
                <w:rFonts w:eastAsia="Times New Roman" w:cs="Times New Roman"/>
                <w:lang w:val="ro-RO"/>
              </w:rPr>
              <w:t xml:space="preserve"> </w:t>
            </w:r>
            <w:r w:rsidR="00DF0C5A" w:rsidRPr="007B4463">
              <w:rPr>
                <w:rFonts w:eastAsia="Times New Roman" w:cs="Times New Roman"/>
                <w:lang w:val="ro-RO"/>
              </w:rPr>
              <w:t>standardelor Uniunii:</w:t>
            </w:r>
          </w:p>
          <w:p w14:paraId="7CAAB9C0" w14:textId="77777777" w:rsidR="00A904AF" w:rsidRDefault="00A904AF">
            <w:pPr>
              <w:ind w:left="854" w:right="426"/>
              <w:rPr>
                <w:rFonts w:eastAsia="Geneva" w:cs="Times New Roman"/>
                <w:color w:val="000000"/>
                <w:szCs w:val="24"/>
                <w:lang w:val="ro-RO"/>
              </w:rPr>
            </w:pPr>
          </w:p>
          <w:p w14:paraId="01A84AD4" w14:textId="77777777" w:rsidR="00E20E76" w:rsidRDefault="00E20E76">
            <w:pPr>
              <w:ind w:left="854" w:right="426"/>
              <w:rPr>
                <w:rFonts w:eastAsia="Geneva" w:cs="Times New Roman"/>
                <w:color w:val="000000"/>
                <w:szCs w:val="24"/>
                <w:lang w:val="ro-RO"/>
              </w:rPr>
            </w:pPr>
          </w:p>
          <w:p w14:paraId="60C30EBF" w14:textId="77777777" w:rsidR="00E20E76" w:rsidRDefault="00E20E76">
            <w:pPr>
              <w:ind w:left="854" w:right="426"/>
              <w:rPr>
                <w:rFonts w:eastAsia="Geneva" w:cs="Times New Roman"/>
                <w:color w:val="000000"/>
                <w:szCs w:val="24"/>
                <w:lang w:val="ro-RO"/>
              </w:rPr>
            </w:pPr>
          </w:p>
          <w:p w14:paraId="1A569E63" w14:textId="63A23473" w:rsidR="00587D55" w:rsidRPr="007B4463" w:rsidRDefault="00FB56FF" w:rsidP="00E24147">
            <w:pPr>
              <w:ind w:left="854" w:right="426"/>
              <w:rPr>
                <w:rFonts w:eastAsia="Geneva" w:cs="Times New Roman"/>
                <w:color w:val="000000"/>
                <w:szCs w:val="24"/>
                <w:lang w:val="ro-RO"/>
              </w:rPr>
            </w:pPr>
            <w:r w:rsidRPr="007B4463">
              <w:rPr>
                <w:rFonts w:eastAsia="Geneva" w:cs="Times New Roman"/>
                <w:color w:val="000000"/>
                <w:szCs w:val="24"/>
                <w:lang w:val="ro-RO"/>
              </w:rPr>
              <w:lastRenderedPageBreak/>
              <w:t xml:space="preserve">a) un standard obligatoriu al Uniunii care stabilește nivelurile care trebuie atinse </w:t>
            </w:r>
            <w:r w:rsidRPr="007B4463">
              <w:rPr>
                <w:rFonts w:eastAsia="Arial Unicode MS" w:cs="Times New Roman"/>
                <w:color w:val="000000"/>
                <w:szCs w:val="24"/>
                <w:lang w:val="ro-RO"/>
              </w:rPr>
              <w:t>î</w:t>
            </w:r>
            <w:r w:rsidRPr="007B4463">
              <w:rPr>
                <w:rFonts w:eastAsia="Geneva" w:cs="Times New Roman"/>
                <w:color w:val="000000"/>
                <w:szCs w:val="24"/>
                <w:lang w:val="ro-RO"/>
              </w:rPr>
              <w:t xml:space="preserve">n materie de mediu de </w:t>
            </w:r>
            <w:r w:rsidRPr="00E24147">
              <w:rPr>
                <w:rFonts w:eastAsia="Times New Roman" w:cs="Times New Roman"/>
                <w:bCs/>
                <w:lang w:val="ro-RO"/>
              </w:rPr>
              <w:t>către</w:t>
            </w:r>
            <w:r w:rsidRPr="007B4463">
              <w:rPr>
                <w:rFonts w:eastAsia="Geneva" w:cs="Times New Roman"/>
                <w:color w:val="000000"/>
                <w:szCs w:val="24"/>
                <w:lang w:val="ro-RO"/>
              </w:rPr>
              <w:t xml:space="preserve"> </w:t>
            </w:r>
            <w:r w:rsidRPr="007B4463">
              <w:rPr>
                <w:rFonts w:eastAsia="Arial Unicode MS" w:cs="Times New Roman"/>
                <w:color w:val="000000"/>
                <w:szCs w:val="24"/>
                <w:lang w:val="ro-RO"/>
              </w:rPr>
              <w:t>î</w:t>
            </w:r>
            <w:r w:rsidRPr="007B4463">
              <w:rPr>
                <w:rFonts w:eastAsia="Geneva" w:cs="Times New Roman"/>
                <w:color w:val="000000"/>
                <w:szCs w:val="24"/>
                <w:lang w:val="ro-RO"/>
              </w:rPr>
              <w:t xml:space="preserve">ntreprinderile individuale; </w:t>
            </w:r>
          </w:p>
          <w:p w14:paraId="0806F97C" w14:textId="77777777" w:rsidR="00587D55" w:rsidRPr="00E24147" w:rsidRDefault="00FB56FF" w:rsidP="00E24147">
            <w:pPr>
              <w:ind w:left="854" w:right="426"/>
              <w:rPr>
                <w:rFonts w:eastAsia="Times New Roman" w:cs="Times New Roman"/>
                <w:bCs/>
                <w:lang w:val="ro-RO"/>
              </w:rPr>
            </w:pPr>
            <w:r w:rsidRPr="00E24147">
              <w:rPr>
                <w:rFonts w:eastAsia="Times New Roman" w:cs="Times New Roman"/>
                <w:bCs/>
                <w:lang w:val="ro-RO"/>
              </w:rPr>
              <w:t xml:space="preserve">sau </w:t>
            </w:r>
          </w:p>
          <w:p w14:paraId="0E9DC265" w14:textId="77777777" w:rsidR="00DF0C5A" w:rsidRPr="007B4463" w:rsidRDefault="00FB56FF" w:rsidP="00E24147">
            <w:pPr>
              <w:ind w:left="854" w:right="426"/>
              <w:rPr>
                <w:rFonts w:eastAsia="Times New Roman" w:cs="Times New Roman"/>
                <w:lang w:val="ro-RO"/>
              </w:rPr>
            </w:pPr>
            <w:r w:rsidRPr="00E24147">
              <w:rPr>
                <w:rFonts w:eastAsia="Times New Roman" w:cs="Times New Roman"/>
                <w:bCs/>
                <w:lang w:val="ro-RO"/>
              </w:rPr>
              <w:t>(b) obligaţia în temeiul Directivei 2010/75/UE a Parlamentului European și a Consiliului (1) de a</w:t>
            </w:r>
            <w:r w:rsidRPr="007B4463">
              <w:rPr>
                <w:rFonts w:eastAsia="Geneva" w:cs="Times New Roman"/>
                <w:color w:val="000000"/>
                <w:szCs w:val="24"/>
                <w:lang w:val="ro-RO"/>
              </w:rPr>
              <w:t xml:space="preserve"> utiliza cele mai bune tehnici disponibile (BAT) și de a garanta c</w:t>
            </w:r>
            <w:r w:rsidRPr="007B4463">
              <w:rPr>
                <w:rFonts w:eastAsia="Arial Unicode MS" w:cs="Times New Roman"/>
                <w:color w:val="000000"/>
                <w:szCs w:val="24"/>
                <w:lang w:val="ro-RO"/>
              </w:rPr>
              <w:t>ă</w:t>
            </w:r>
            <w:r w:rsidRPr="007B4463">
              <w:rPr>
                <w:rFonts w:eastAsia="Geneva" w:cs="Times New Roman"/>
                <w:color w:val="000000"/>
                <w:szCs w:val="24"/>
                <w:lang w:val="ro-RO"/>
              </w:rPr>
              <w:t xml:space="preserve"> nivelurile de emisie a poluan</w:t>
            </w:r>
            <w:r w:rsidRPr="007B4463">
              <w:rPr>
                <w:rFonts w:eastAsia="Arial Unicode MS" w:cs="Times New Roman"/>
                <w:color w:val="000000"/>
                <w:szCs w:val="24"/>
                <w:lang w:val="ro-RO"/>
              </w:rPr>
              <w:t>ţ</w:t>
            </w:r>
            <w:r w:rsidRPr="007B4463">
              <w:rPr>
                <w:rFonts w:eastAsia="Geneva" w:cs="Times New Roman"/>
                <w:color w:val="000000"/>
                <w:szCs w:val="24"/>
                <w:lang w:val="ro-RO"/>
              </w:rPr>
              <w:t>ilor nu sunt mai ridicate dec</w:t>
            </w:r>
            <w:r w:rsidRPr="007B4463">
              <w:rPr>
                <w:rFonts w:eastAsia="Arial Unicode MS" w:cs="Times New Roman"/>
                <w:color w:val="000000"/>
                <w:szCs w:val="24"/>
                <w:lang w:val="ro-RO"/>
              </w:rPr>
              <w:t>â</w:t>
            </w:r>
            <w:r w:rsidRPr="007B4463">
              <w:rPr>
                <w:rFonts w:eastAsia="Geneva" w:cs="Times New Roman"/>
                <w:color w:val="000000"/>
                <w:szCs w:val="24"/>
                <w:lang w:val="ro-RO"/>
              </w:rPr>
              <w:t xml:space="preserve">t nivelurile care s-ar fi </w:t>
            </w:r>
            <w:r w:rsidRPr="007B4463">
              <w:rPr>
                <w:rFonts w:eastAsia="Arial Unicode MS" w:cs="Times New Roman"/>
                <w:color w:val="000000"/>
                <w:szCs w:val="24"/>
                <w:lang w:val="ro-RO"/>
              </w:rPr>
              <w:t>î</w:t>
            </w:r>
            <w:r w:rsidRPr="007B4463">
              <w:rPr>
                <w:rFonts w:eastAsia="Geneva" w:cs="Times New Roman"/>
                <w:color w:val="000000"/>
                <w:szCs w:val="24"/>
                <w:lang w:val="ro-RO"/>
              </w:rPr>
              <w:t xml:space="preserve">nregistrat prin aplicarea BAT; </w:t>
            </w:r>
            <w:r w:rsidRPr="007B4463">
              <w:rPr>
                <w:rFonts w:eastAsia="Arial Unicode MS" w:cs="Times New Roman"/>
                <w:color w:val="000000"/>
                <w:szCs w:val="24"/>
                <w:lang w:val="ro-RO"/>
              </w:rPr>
              <w:t>î</w:t>
            </w:r>
            <w:r w:rsidRPr="007B4463">
              <w:rPr>
                <w:rFonts w:eastAsia="Geneva" w:cs="Times New Roman"/>
                <w:color w:val="000000"/>
                <w:szCs w:val="24"/>
                <w:lang w:val="ro-RO"/>
              </w:rPr>
              <w:t xml:space="preserve">n cazurile </w:t>
            </w:r>
            <w:r w:rsidRPr="007B4463">
              <w:rPr>
                <w:rFonts w:eastAsia="Arial Unicode MS" w:cs="Times New Roman"/>
                <w:color w:val="000000"/>
                <w:szCs w:val="24"/>
                <w:lang w:val="ro-RO"/>
              </w:rPr>
              <w:t>î</w:t>
            </w:r>
            <w:r w:rsidRPr="007B4463">
              <w:rPr>
                <w:rFonts w:eastAsia="Geneva" w:cs="Times New Roman"/>
                <w:color w:val="000000"/>
                <w:szCs w:val="24"/>
                <w:lang w:val="ro-RO"/>
              </w:rPr>
              <w:t>n care nivelurile emisiilor asociate BAT au fost definite în actele de punere în aplicare adoptate în temeiul Directivei 2010/75/UE, acele niveluri se vor aplica în sensul prezentului regulament, dacă nivelurile respective sunt exprimate ca interval, se va aplica limita în care se atinge BAT pentru prima dată</w:t>
            </w:r>
            <w:r w:rsidR="00467517" w:rsidRPr="007B4463">
              <w:rPr>
                <w:rFonts w:eastAsia="Geneva" w:cs="Times New Roman"/>
                <w:color w:val="000000"/>
                <w:szCs w:val="24"/>
                <w:lang w:val="ro-RO"/>
              </w:rPr>
              <w:t>.</w:t>
            </w:r>
          </w:p>
          <w:p w14:paraId="553766F2" w14:textId="77777777" w:rsidR="00FB56FF" w:rsidRPr="007B4463" w:rsidRDefault="00DF0C5A" w:rsidP="00587D55">
            <w:pPr>
              <w:ind w:left="429" w:right="426"/>
              <w:rPr>
                <w:rFonts w:eastAsia="Times New Roman" w:cs="Times New Roman"/>
                <w:lang w:val="ro-RO"/>
              </w:rPr>
            </w:pPr>
            <w:r w:rsidRPr="007B4463">
              <w:rPr>
                <w:rFonts w:eastAsia="Times New Roman" w:cs="Times New Roman"/>
                <w:lang w:val="ro-RO"/>
              </w:rPr>
              <w:t>Solicitantul va prezenta scenariul contrafactual (o investiţie similară, a cărei eficienţă energetică este mai redusă și care ar fi fost realizată în mod credibil în absenţa ajutorului), costurile unui astfel de proiect, pentru a putea fi identificate costurile e</w:t>
            </w:r>
            <w:r w:rsidR="00FB56FF" w:rsidRPr="007B4463">
              <w:rPr>
                <w:rFonts w:eastAsia="Times New Roman" w:cs="Times New Roman"/>
                <w:lang w:val="ro-RO"/>
              </w:rPr>
              <w:t xml:space="preserve">ligibile pentru ajutor de stat și vor specifica și demonstra încadrarea </w:t>
            </w:r>
            <w:r w:rsidR="00764232" w:rsidRPr="007B4463">
              <w:rPr>
                <w:rFonts w:eastAsia="Times New Roman" w:cs="Times New Roman"/>
                <w:lang w:val="ro-RO"/>
              </w:rPr>
              <w:t>i</w:t>
            </w:r>
            <w:r w:rsidR="00FB56FF" w:rsidRPr="007B4463">
              <w:rPr>
                <w:rFonts w:eastAsia="Times New Roman" w:cs="Times New Roman"/>
                <w:lang w:val="ro-RO"/>
              </w:rPr>
              <w:t>nvesti</w:t>
            </w:r>
            <w:r w:rsidR="00764232" w:rsidRPr="007B4463">
              <w:rPr>
                <w:rFonts w:eastAsia="Times New Roman" w:cs="Times New Roman"/>
                <w:lang w:val="ro-RO"/>
              </w:rPr>
              <w:t>ț</w:t>
            </w:r>
            <w:r w:rsidR="00FB56FF" w:rsidRPr="007B4463">
              <w:rPr>
                <w:rFonts w:eastAsia="Times New Roman" w:cs="Times New Roman"/>
                <w:lang w:val="ro-RO"/>
              </w:rPr>
              <w:t>iei pentru care solicit</w:t>
            </w:r>
            <w:r w:rsidR="00764232" w:rsidRPr="007B4463">
              <w:rPr>
                <w:rFonts w:eastAsia="Times New Roman" w:cs="Times New Roman"/>
                <w:lang w:val="ro-RO"/>
              </w:rPr>
              <w:t>ă</w:t>
            </w:r>
            <w:r w:rsidR="00FB56FF" w:rsidRPr="007B4463">
              <w:rPr>
                <w:rFonts w:eastAsia="Times New Roman" w:cs="Times New Roman"/>
                <w:lang w:val="ro-RO"/>
              </w:rPr>
              <w:t xml:space="preserve"> ajutorul de stat </w:t>
            </w:r>
            <w:r w:rsidR="00467517" w:rsidRPr="007B4463">
              <w:rPr>
                <w:rFonts w:eastAsia="Times New Roman" w:cs="Times New Roman"/>
                <w:lang w:val="ro-RO"/>
              </w:rPr>
              <w:t>î</w:t>
            </w:r>
            <w:r w:rsidR="00FB56FF" w:rsidRPr="007B4463">
              <w:rPr>
                <w:rFonts w:eastAsia="Times New Roman" w:cs="Times New Roman"/>
                <w:lang w:val="ro-RO"/>
              </w:rPr>
              <w:t>n cerin</w:t>
            </w:r>
            <w:r w:rsidR="00764232" w:rsidRPr="007B4463">
              <w:rPr>
                <w:rFonts w:eastAsia="Times New Roman" w:cs="Times New Roman"/>
                <w:lang w:val="ro-RO"/>
              </w:rPr>
              <w:t>ț</w:t>
            </w:r>
            <w:r w:rsidR="00FB56FF" w:rsidRPr="007B4463">
              <w:rPr>
                <w:rFonts w:eastAsia="Times New Roman" w:cs="Times New Roman"/>
                <w:lang w:val="ro-RO"/>
              </w:rPr>
              <w:t>ele auditul</w:t>
            </w:r>
            <w:r w:rsidR="00764232" w:rsidRPr="007B4463">
              <w:rPr>
                <w:rFonts w:eastAsia="Times New Roman" w:cs="Times New Roman"/>
                <w:lang w:val="ro-RO"/>
              </w:rPr>
              <w:t>ui</w:t>
            </w:r>
            <w:r w:rsidR="00FB56FF" w:rsidRPr="007B4463">
              <w:rPr>
                <w:rFonts w:eastAsia="Times New Roman" w:cs="Times New Roman"/>
                <w:lang w:val="ro-RO"/>
              </w:rPr>
              <w:t xml:space="preserve"> energetic inițial și completarea fișei privind scenariul contrafactual.</w:t>
            </w:r>
          </w:p>
          <w:p w14:paraId="38F3A215" w14:textId="77777777" w:rsidR="00FB56FF" w:rsidRPr="007B4463" w:rsidRDefault="00FB56FF" w:rsidP="00E24147">
            <w:pPr>
              <w:ind w:left="429" w:right="426"/>
              <w:rPr>
                <w:rFonts w:eastAsia="Times New Roman" w:cs="Times New Roman"/>
                <w:lang w:val="ro-RO"/>
              </w:rPr>
            </w:pPr>
            <w:r w:rsidRPr="007B4463">
              <w:rPr>
                <w:rFonts w:eastAsia="Times New Roman" w:cs="Times New Roman"/>
                <w:lang w:val="ro-RO"/>
              </w:rPr>
              <w:t>Î</w:t>
            </w:r>
            <w:r w:rsidR="00DF0C5A" w:rsidRPr="007B4463">
              <w:rPr>
                <w:rFonts w:eastAsia="Times New Roman" w:cs="Times New Roman"/>
                <w:lang w:val="ro-RO"/>
              </w:rPr>
              <w:t xml:space="preserve">n cazul în care costurile investiţiei în eficienţa energetică pot fi identificate ca o investiţie separată în costurile totale de investiţie, solicitantul va justifica în mod credibil de ce </w:t>
            </w:r>
            <w:r w:rsidR="00467517" w:rsidRPr="007B4463">
              <w:rPr>
                <w:rFonts w:eastAsia="Times New Roman" w:cs="Times New Roman"/>
                <w:lang w:val="ro-RO"/>
              </w:rPr>
              <w:t>î</w:t>
            </w:r>
            <w:r w:rsidR="00DF0C5A" w:rsidRPr="007B4463">
              <w:rPr>
                <w:rFonts w:eastAsia="Times New Roman" w:cs="Times New Roman"/>
                <w:lang w:val="ro-RO"/>
              </w:rPr>
              <w:t>n cazul acestei investi</w:t>
            </w:r>
            <w:r w:rsidR="00467517" w:rsidRPr="007B4463">
              <w:rPr>
                <w:rFonts w:eastAsia="Times New Roman" w:cs="Times New Roman"/>
                <w:lang w:val="ro-RO"/>
              </w:rPr>
              <w:t>ț</w:t>
            </w:r>
            <w:r w:rsidR="00DF0C5A" w:rsidRPr="007B4463">
              <w:rPr>
                <w:rFonts w:eastAsia="Times New Roman" w:cs="Times New Roman"/>
                <w:lang w:val="ro-RO"/>
              </w:rPr>
              <w:t>ii nu poate prezenta un scenariu contrafactual (o investiţie similară, a cărei eficienţă energetică este mai redusă și care ar fi fost realizată în mod credibil în absenţa ajutorului).</w:t>
            </w:r>
            <w:r w:rsidR="00764232" w:rsidRPr="007B4463">
              <w:rPr>
                <w:rFonts w:eastAsia="Times New Roman" w:cs="Times New Roman"/>
                <w:lang w:val="ro-RO"/>
              </w:rPr>
              <w:t xml:space="preserve"> </w:t>
            </w:r>
            <w:r w:rsidRPr="007B4463">
              <w:rPr>
                <w:rFonts w:eastAsia="Times New Roman" w:cs="Times New Roman"/>
                <w:lang w:val="ro-RO"/>
              </w:rPr>
              <w:t>Scopul comparării investiției planificate cu o investiție de referință este acela de a se asigura că ajutorul este acordat numai pentru a acoperi costurile care rezultă din nivelul mai ridicat de eficiență energetică, deoarece alte costuri sunt excluse, așa cum se prevede în mod clar la paragraful 2 al articolului 38 din Regulament. Acesta nu vizează acoperirea cheltuielilor pe care întreprinderea le-ar fi avut oricum de suportat atunci când îsi înlocuiește, reînnoiește sau extinde echipamentul.</w:t>
            </w:r>
          </w:p>
          <w:p w14:paraId="759DCEFA" w14:textId="77777777" w:rsidR="00FB56FF" w:rsidRPr="007B4463" w:rsidRDefault="00FB56FF" w:rsidP="00E24147">
            <w:pPr>
              <w:ind w:left="429" w:right="426"/>
              <w:rPr>
                <w:rFonts w:eastAsia="Times New Roman" w:cs="Times New Roman"/>
                <w:lang w:val="ro-RO"/>
              </w:rPr>
            </w:pPr>
            <w:r w:rsidRPr="007B4463">
              <w:rPr>
                <w:rFonts w:eastAsia="Times New Roman" w:cs="Times New Roman"/>
                <w:lang w:val="ro-RO"/>
              </w:rPr>
              <w:t xml:space="preserve">Prin urmare, în funcție de intervenția în domeniul eficienței energetice, trebuie să se identifice corect costurile eligibile si să se aplice scenariul contrafactual corect. </w:t>
            </w:r>
          </w:p>
          <w:p w14:paraId="421A345F" w14:textId="77777777" w:rsidR="00FB56FF" w:rsidRPr="007B4463" w:rsidRDefault="00FB56FF" w:rsidP="00E24147">
            <w:pPr>
              <w:ind w:left="429" w:right="426"/>
              <w:rPr>
                <w:rFonts w:eastAsia="Times New Roman" w:cs="Times New Roman"/>
                <w:lang w:val="ro-RO"/>
              </w:rPr>
            </w:pPr>
            <w:r w:rsidRPr="007B4463">
              <w:rPr>
                <w:rFonts w:eastAsia="Times New Roman" w:cs="Times New Roman"/>
                <w:lang w:val="ro-RO"/>
              </w:rPr>
              <w:t>De exemplu, în cazul înlocuirii unui cazan, situația contrafactuală ar fi aceea de a investi într-un cazan mai puțin eficient din punct de vedere energetic. În acest caz, diferența dintre investiția într-un cazan eficient din punct de vedere energetic și cea într-un cazan mai puțin eficient din punct de vedere energetic constituie costurile eligibile.</w:t>
            </w:r>
          </w:p>
          <w:p w14:paraId="6E4076F8" w14:textId="77777777" w:rsidR="00A904AF" w:rsidRDefault="00A904AF">
            <w:pPr>
              <w:ind w:left="429" w:right="426"/>
              <w:rPr>
                <w:rFonts w:eastAsia="Times New Roman" w:cs="Times New Roman"/>
                <w:lang w:val="ro-RO"/>
              </w:rPr>
            </w:pPr>
          </w:p>
          <w:p w14:paraId="0257FB8E" w14:textId="4BC561A9" w:rsidR="00AA5B68" w:rsidRPr="007B4463" w:rsidRDefault="00BE29C5" w:rsidP="00E24147">
            <w:pPr>
              <w:ind w:left="429" w:right="426"/>
              <w:rPr>
                <w:rFonts w:eastAsia="Times New Roman" w:cs="Times New Roman"/>
                <w:lang w:val="ro-RO"/>
              </w:rPr>
            </w:pPr>
            <w:r w:rsidRPr="007B4463">
              <w:rPr>
                <w:rFonts w:eastAsia="Times New Roman" w:cs="Times New Roman"/>
                <w:lang w:val="ro-RO"/>
              </w:rPr>
              <w:lastRenderedPageBreak/>
              <w:t>Toate categoriile de beneficiari vor completa modulul privind scenariul contrafactual din cererea de finanțare</w:t>
            </w:r>
            <w:r w:rsidR="00AA5B68" w:rsidRPr="007B4463">
              <w:rPr>
                <w:rFonts w:eastAsia="Times New Roman" w:cs="Times New Roman"/>
                <w:lang w:val="ro-RO"/>
              </w:rPr>
              <w:t>, astfel:</w:t>
            </w:r>
          </w:p>
          <w:p w14:paraId="045A1E4D" w14:textId="77777777" w:rsidR="00AA5B68" w:rsidRPr="007B4463" w:rsidRDefault="00AA5B68" w:rsidP="00E24147">
            <w:pPr>
              <w:pStyle w:val="ListParagraph"/>
              <w:numPr>
                <w:ilvl w:val="0"/>
                <w:numId w:val="2"/>
              </w:numPr>
              <w:ind w:left="996" w:right="426"/>
              <w:rPr>
                <w:rFonts w:eastAsia="Times New Roman" w:cs="Times New Roman"/>
                <w:lang w:val="ro-RO"/>
              </w:rPr>
            </w:pPr>
            <w:r w:rsidRPr="007B4463">
              <w:rPr>
                <w:rFonts w:eastAsia="Times New Roman" w:cs="Times New Roman"/>
                <w:lang w:val="ro-RO"/>
              </w:rPr>
              <w:t>se identifică o investiție alternativă mai puțin ecologică</w:t>
            </w:r>
            <w:r w:rsidR="00E42273" w:rsidRPr="007B4463">
              <w:rPr>
                <w:rFonts w:eastAsia="Times New Roman" w:cs="Times New Roman"/>
                <w:lang w:val="ro-RO"/>
              </w:rPr>
              <w:t xml:space="preserve"> și</w:t>
            </w:r>
            <w:r w:rsidRPr="007B4463">
              <w:rPr>
                <w:rFonts w:eastAsia="Times New Roman" w:cs="Times New Roman"/>
                <w:lang w:val="ro-RO"/>
              </w:rPr>
              <w:t xml:space="preserve"> care rezultă în economii de energie mai mici, care ar fi realizată în mod plauzibil fără ajutor (investiția de referință); diferența de cost dintre investiția efectivă și cea de referință va constitui costurile eligibile</w:t>
            </w:r>
            <w:r w:rsidR="00467517" w:rsidRPr="007B4463">
              <w:rPr>
                <w:rFonts w:eastAsia="Times New Roman" w:cs="Times New Roman"/>
                <w:lang w:val="ro-RO"/>
              </w:rPr>
              <w:t>,</w:t>
            </w:r>
          </w:p>
          <w:p w14:paraId="10492DCB" w14:textId="77777777" w:rsidR="00AA5B68" w:rsidRPr="007B4463" w:rsidRDefault="00AA5B68" w:rsidP="00E24147">
            <w:pPr>
              <w:pStyle w:val="ListParagraph"/>
              <w:numPr>
                <w:ilvl w:val="0"/>
                <w:numId w:val="2"/>
              </w:numPr>
              <w:ind w:left="996" w:right="426"/>
              <w:rPr>
                <w:rFonts w:eastAsia="Times New Roman" w:cs="Times New Roman"/>
                <w:lang w:val="ro-RO"/>
              </w:rPr>
            </w:pPr>
            <w:r w:rsidRPr="007B4463">
              <w:rPr>
                <w:rFonts w:eastAsia="Times New Roman" w:cs="Times New Roman"/>
                <w:lang w:val="ro-RO"/>
              </w:rPr>
              <w:t xml:space="preserve">în ceea ce privește </w:t>
            </w:r>
            <w:r w:rsidR="00E42273" w:rsidRPr="007B4463">
              <w:rPr>
                <w:rFonts w:eastAsia="Times New Roman" w:cs="Times New Roman"/>
                <w:lang w:val="ro-RO"/>
              </w:rPr>
              <w:t>echipamente</w:t>
            </w:r>
            <w:r w:rsidR="00764232" w:rsidRPr="007B4463">
              <w:rPr>
                <w:rFonts w:eastAsia="Times New Roman" w:cs="Times New Roman"/>
                <w:lang w:val="ro-RO"/>
              </w:rPr>
              <w:t>le</w:t>
            </w:r>
            <w:r w:rsidR="00E42273" w:rsidRPr="007B4463">
              <w:rPr>
                <w:rFonts w:eastAsia="Times New Roman" w:cs="Times New Roman"/>
                <w:lang w:val="ro-RO"/>
              </w:rPr>
              <w:t xml:space="preserve"> tehnologice</w:t>
            </w:r>
            <w:r w:rsidRPr="007B4463">
              <w:rPr>
                <w:rFonts w:eastAsia="Times New Roman" w:cs="Times New Roman"/>
                <w:lang w:val="ro-RO"/>
              </w:rPr>
              <w:t>, investiția de referință ar trebui să fie similară ca dimensiune și capacitate cu cea planificată</w:t>
            </w:r>
            <w:r w:rsidR="00467517" w:rsidRPr="007B4463">
              <w:rPr>
                <w:rFonts w:eastAsia="Times New Roman" w:cs="Times New Roman"/>
                <w:lang w:val="ro-RO"/>
              </w:rPr>
              <w:t>,</w:t>
            </w:r>
          </w:p>
          <w:p w14:paraId="626E8998" w14:textId="77777777" w:rsidR="00E42273" w:rsidRPr="007B4463" w:rsidRDefault="00E42273" w:rsidP="00E24147">
            <w:pPr>
              <w:pStyle w:val="ListParagraph"/>
              <w:numPr>
                <w:ilvl w:val="0"/>
                <w:numId w:val="2"/>
              </w:numPr>
              <w:ind w:left="996" w:right="426"/>
              <w:rPr>
                <w:rFonts w:eastAsia="Times New Roman" w:cs="Times New Roman"/>
                <w:lang w:val="ro-RO"/>
              </w:rPr>
            </w:pPr>
            <w:r w:rsidRPr="007B4463">
              <w:rPr>
                <w:rFonts w:eastAsia="Times New Roman" w:cs="Times New Roman"/>
                <w:lang w:val="ro-RO"/>
              </w:rPr>
              <w:t>cheltuielile nu sunt eligibile în temeiul articolului 38 din Regulamentul (UE) nr. 651/2014 în cazul în care sunt întreprinse îmbunătățiri doar pentru a asigura conformitatea cu standardele Uniunii; acestea se vor conforma prevederilor punctului 1.3.4. din prezentul ghid.</w:t>
            </w:r>
          </w:p>
          <w:p w14:paraId="45A17A67" w14:textId="77777777" w:rsidR="00BE29C5" w:rsidRPr="007B4463" w:rsidRDefault="00BE29C5" w:rsidP="00E24147">
            <w:pPr>
              <w:pStyle w:val="ListParagraph"/>
              <w:ind w:left="429" w:right="426"/>
              <w:rPr>
                <w:rFonts w:eastAsia="Times New Roman" w:cs="Times New Roman"/>
                <w:lang w:val="ro-RO"/>
              </w:rPr>
            </w:pPr>
          </w:p>
          <w:p w14:paraId="5EE18C0C" w14:textId="77777777" w:rsidR="00BE29C5" w:rsidRPr="007B4463" w:rsidRDefault="00BE29C5" w:rsidP="00E24147">
            <w:pPr>
              <w:ind w:left="429" w:right="426"/>
              <w:rPr>
                <w:rFonts w:eastAsia="Times New Roman" w:cs="Times New Roman"/>
                <w:lang w:val="ro-RO"/>
              </w:rPr>
            </w:pPr>
            <w:r w:rsidRPr="007B4463">
              <w:rPr>
                <w:rFonts w:eastAsia="Times New Roman" w:cs="Times New Roman"/>
                <w:b/>
                <w:lang w:val="ro-RO"/>
              </w:rPr>
              <w:t>II.</w:t>
            </w:r>
            <w:r w:rsidRPr="007B4463">
              <w:rPr>
                <w:rFonts w:eastAsia="Times New Roman" w:cs="Times New Roman"/>
                <w:lang w:val="ro-RO"/>
              </w:rPr>
              <w:t xml:space="preserve"> Conform art. 2 punct 103 din Regulamentul (UE) nr. 651/2014, </w:t>
            </w:r>
            <w:r w:rsidR="00915613" w:rsidRPr="007B4463">
              <w:rPr>
                <w:rFonts w:eastAsia="Times New Roman" w:cs="Times New Roman"/>
                <w:lang w:val="ro-RO"/>
              </w:rPr>
              <w:t>eficiența energetică este defi</w:t>
            </w:r>
            <w:r w:rsidRPr="007B4463">
              <w:rPr>
                <w:rFonts w:eastAsia="Times New Roman" w:cs="Times New Roman"/>
                <w:lang w:val="ro-RO"/>
              </w:rPr>
              <w:t>nită ca fiind o cantitate de energie economisită determinată prin măsurarea și/sau estimarea consumului înainte și după implementarea unei măsuri de îmbunătățire a eficienței energetice, asigurând în același timp normalizarea condițiilor externe care afectează consumul de energie.</w:t>
            </w:r>
          </w:p>
          <w:p w14:paraId="04ACEBE7" w14:textId="19994B32" w:rsidR="00A904AF" w:rsidRPr="007B4463" w:rsidRDefault="00BE29C5" w:rsidP="00E24147">
            <w:pPr>
              <w:ind w:left="429" w:right="426"/>
              <w:rPr>
                <w:rFonts w:eastAsia="Times New Roman" w:cs="Times New Roman"/>
                <w:lang w:val="ro-RO"/>
              </w:rPr>
            </w:pPr>
            <w:r w:rsidRPr="007B4463">
              <w:rPr>
                <w:rFonts w:eastAsia="Times New Roman" w:cs="Times New Roman"/>
                <w:lang w:val="ro-RO"/>
              </w:rPr>
              <w:t>În vederea justificării costurilor eligibile, solicitantul va analiza, în auditului energetic inițial, încadrarea echipamentelor solic</w:t>
            </w:r>
            <w:r w:rsidR="00467517" w:rsidRPr="007B4463">
              <w:rPr>
                <w:rFonts w:eastAsia="Times New Roman" w:cs="Times New Roman"/>
                <w:lang w:val="ro-RO"/>
              </w:rPr>
              <w:t>i</w:t>
            </w:r>
            <w:r w:rsidRPr="007B4463">
              <w:rPr>
                <w:rFonts w:eastAsia="Times New Roman" w:cs="Times New Roman"/>
                <w:lang w:val="ro-RO"/>
              </w:rPr>
              <w:t>tate pentru a fi finanțate din prezenta măsură</w:t>
            </w:r>
            <w:r w:rsidR="008608B3" w:rsidRPr="007B4463">
              <w:rPr>
                <w:rFonts w:eastAsia="Times New Roman" w:cs="Times New Roman"/>
                <w:lang w:val="ro-RO"/>
              </w:rPr>
              <w:t xml:space="preserve">, </w:t>
            </w:r>
            <w:r w:rsidRPr="007B4463">
              <w:rPr>
                <w:rFonts w:eastAsia="Times New Roman" w:cs="Times New Roman"/>
                <w:lang w:val="ro-RO"/>
              </w:rPr>
              <w:t xml:space="preserve">în această categorie. </w:t>
            </w:r>
            <w:r w:rsidR="008608B3" w:rsidRPr="007B4463">
              <w:rPr>
                <w:rFonts w:eastAsia="Times New Roman" w:cs="Times New Roman"/>
                <w:lang w:val="ro-RO"/>
              </w:rPr>
              <w:t xml:space="preserve">Echipamentele care nu demonstrează prin audit </w:t>
            </w:r>
            <w:r w:rsidR="00764232" w:rsidRPr="007B4463">
              <w:rPr>
                <w:rFonts w:eastAsia="Times New Roman" w:cs="Times New Roman"/>
                <w:lang w:val="ro-RO"/>
              </w:rPr>
              <w:t xml:space="preserve">energetic </w:t>
            </w:r>
            <w:r w:rsidR="008608B3" w:rsidRPr="007B4463">
              <w:rPr>
                <w:rFonts w:eastAsia="Times New Roman" w:cs="Times New Roman"/>
                <w:lang w:val="ro-RO"/>
              </w:rPr>
              <w:t>condiția de economisire de energie în raport cu cea consumată în anul anterior finanțării, la nivelul întreprinderii, nu sunt eligibile.</w:t>
            </w:r>
          </w:p>
          <w:p w14:paraId="12FF35E5" w14:textId="77777777" w:rsidR="00FB56FF" w:rsidRPr="007B4463" w:rsidRDefault="00FB56FF" w:rsidP="00E24147">
            <w:pPr>
              <w:ind w:left="429" w:right="426"/>
              <w:rPr>
                <w:rFonts w:eastAsia="Times New Roman" w:cs="Times New Roman"/>
                <w:lang w:val="ro-RO"/>
              </w:rPr>
            </w:pPr>
          </w:p>
        </w:tc>
      </w:tr>
      <w:tr w:rsidR="00FB56FF" w:rsidRPr="007B4463" w14:paraId="56812F65" w14:textId="77777777" w:rsidTr="00E24147">
        <w:trPr>
          <w:trHeight w:val="6655"/>
        </w:trPr>
        <w:tc>
          <w:tcPr>
            <w:tcW w:w="9067" w:type="dxa"/>
          </w:tcPr>
          <w:p w14:paraId="53B0D5AC" w14:textId="77777777" w:rsidR="00587D55" w:rsidRPr="007B4463" w:rsidRDefault="00587D55" w:rsidP="00FB56FF">
            <w:pPr>
              <w:spacing w:after="240" w:line="240" w:lineRule="auto"/>
              <w:ind w:left="720"/>
              <w:rPr>
                <w:rFonts w:eastAsia="Geneva" w:cs="Times New Roman"/>
                <w:color w:val="000000"/>
                <w:szCs w:val="24"/>
                <w:lang w:val="ro-RO"/>
              </w:rPr>
            </w:pPr>
          </w:p>
          <w:p w14:paraId="42021B19" w14:textId="77777777" w:rsidR="00FB56FF" w:rsidRPr="00E24147" w:rsidRDefault="002E3040" w:rsidP="00E24147">
            <w:pPr>
              <w:spacing w:after="240" w:line="240" w:lineRule="auto"/>
              <w:ind w:left="720" w:right="426"/>
              <w:rPr>
                <w:rFonts w:eastAsia="Geneva" w:cs="Times New Roman"/>
                <w:b/>
                <w:color w:val="000000"/>
                <w:szCs w:val="24"/>
                <w:lang w:val="ro-RO"/>
              </w:rPr>
            </w:pPr>
            <w:r w:rsidRPr="007B4463">
              <w:rPr>
                <w:rFonts w:eastAsia="Geneva" w:cs="Times New Roman"/>
                <w:color w:val="000000"/>
                <w:szCs w:val="24"/>
                <w:lang w:val="ro-RO"/>
              </w:rPr>
              <w:t>*</w:t>
            </w:r>
            <w:r w:rsidR="00FB56FF" w:rsidRPr="00E24147">
              <w:rPr>
                <w:rFonts w:eastAsia="Geneva" w:cs="Times New Roman"/>
                <w:b/>
                <w:color w:val="000000"/>
                <w:szCs w:val="24"/>
                <w:lang w:val="ro-RO"/>
              </w:rPr>
              <w:t>Nu se acordă ajutoare în temeiul prezentei scheme în cazul în care îmbunătăţirile eficien</w:t>
            </w:r>
            <w:r w:rsidR="00764232" w:rsidRPr="00E24147">
              <w:rPr>
                <w:rFonts w:eastAsia="Geneva" w:cs="Times New Roman"/>
                <w:b/>
                <w:color w:val="000000"/>
                <w:szCs w:val="24"/>
                <w:lang w:val="ro-RO"/>
              </w:rPr>
              <w:t>ț</w:t>
            </w:r>
            <w:r w:rsidR="00FB56FF" w:rsidRPr="00E24147">
              <w:rPr>
                <w:rFonts w:eastAsia="Geneva" w:cs="Times New Roman"/>
                <w:b/>
                <w:color w:val="000000"/>
                <w:szCs w:val="24"/>
                <w:lang w:val="ro-RO"/>
              </w:rPr>
              <w:t>ei energetice la nivelul întreprinderilor sunt realizate pentru a se asigura respectarea de către acestea a standardelor Uniunii deja adoptate, chiar dacă acestea nu au intrat încă în vigoare. Aceasta constituie condi</w:t>
            </w:r>
            <w:r w:rsidR="00764232" w:rsidRPr="00E24147">
              <w:rPr>
                <w:rFonts w:eastAsia="Geneva" w:cs="Times New Roman"/>
                <w:b/>
                <w:color w:val="000000"/>
                <w:szCs w:val="24"/>
                <w:lang w:val="ro-RO"/>
              </w:rPr>
              <w:t>ț</w:t>
            </w:r>
            <w:r w:rsidR="00FB56FF" w:rsidRPr="00E24147">
              <w:rPr>
                <w:rFonts w:eastAsia="Geneva" w:cs="Times New Roman"/>
                <w:b/>
                <w:color w:val="000000"/>
                <w:szCs w:val="24"/>
                <w:lang w:val="ro-RO"/>
              </w:rPr>
              <w:t>ie de eligibilitate a proiectelor.</w:t>
            </w:r>
          </w:p>
          <w:p w14:paraId="65D67256" w14:textId="0B863C30" w:rsidR="00FB56FF" w:rsidRPr="00E24147" w:rsidRDefault="00FB56FF" w:rsidP="00E24147">
            <w:pPr>
              <w:spacing w:after="240" w:line="240" w:lineRule="auto"/>
              <w:ind w:left="720" w:right="426"/>
              <w:rPr>
                <w:rFonts w:eastAsia="Geneva" w:cs="Times New Roman"/>
                <w:b/>
                <w:color w:val="000000"/>
                <w:szCs w:val="24"/>
                <w:lang w:val="ro-RO"/>
              </w:rPr>
            </w:pPr>
            <w:r w:rsidRPr="00E24147">
              <w:rPr>
                <w:rFonts w:eastAsia="Geneva" w:cs="Times New Roman"/>
                <w:b/>
                <w:color w:val="000000"/>
                <w:szCs w:val="24"/>
                <w:lang w:val="ro-RO"/>
              </w:rPr>
              <w:t>Cu toate acestea, dacă solicitantul nu respectă toate standardele care îi sunt aplicabile, Ministerul Energiei</w:t>
            </w:r>
            <w:r w:rsidR="00B84340" w:rsidRPr="00E24147">
              <w:rPr>
                <w:rFonts w:eastAsia="Geneva" w:cs="Times New Roman"/>
                <w:b/>
                <w:color w:val="000000"/>
                <w:szCs w:val="24"/>
                <w:lang w:val="ro-RO"/>
              </w:rPr>
              <w:t xml:space="preserve"> </w:t>
            </w:r>
            <w:r w:rsidRPr="00E24147">
              <w:rPr>
                <w:rFonts w:eastAsia="Geneva" w:cs="Times New Roman"/>
                <w:b/>
                <w:color w:val="000000"/>
                <w:szCs w:val="24"/>
                <w:lang w:val="ro-RO"/>
              </w:rPr>
              <w:t>va verifica dacă proiectul de eficiență energetică pentru care se solicită ajutorul nu ar fi necesar pentru ca beneficiarul să respecte standardele adoptate la nivelul UE. În cazul în care un proiect este necesar pentru a respecta un standard al Uniunii, beneficiarul ar fi obligat să realizeze oricum proiectul respectiv (sau un proiect echivalent), iar ajutorul nu ar avea niciun efect stimulativ. Prin urmare, un astfel de proiect</w:t>
            </w:r>
            <w:r w:rsidR="00B84340" w:rsidRPr="00E24147">
              <w:rPr>
                <w:rFonts w:eastAsia="Geneva" w:cs="Times New Roman"/>
                <w:b/>
                <w:color w:val="000000"/>
                <w:szCs w:val="24"/>
                <w:lang w:val="ro-RO"/>
              </w:rPr>
              <w:t xml:space="preserve"> </w:t>
            </w:r>
            <w:r w:rsidRPr="00E24147">
              <w:rPr>
                <w:rFonts w:eastAsia="Geneva" w:cs="Times New Roman"/>
                <w:b/>
                <w:color w:val="000000"/>
                <w:szCs w:val="24"/>
                <w:lang w:val="ro-RO"/>
              </w:rPr>
              <w:t xml:space="preserve">nu este eligibil în cadrul prezentei </w:t>
            </w:r>
            <w:r w:rsidR="00467517" w:rsidRPr="00E24147">
              <w:rPr>
                <w:rFonts w:eastAsia="Geneva" w:cs="Times New Roman"/>
                <w:b/>
                <w:color w:val="000000"/>
                <w:szCs w:val="24"/>
                <w:lang w:val="ro-RO"/>
              </w:rPr>
              <w:t>măsuri</w:t>
            </w:r>
            <w:r w:rsidRPr="00E24147">
              <w:rPr>
                <w:rFonts w:eastAsia="Geneva" w:cs="Times New Roman"/>
                <w:b/>
                <w:color w:val="000000"/>
                <w:szCs w:val="24"/>
                <w:lang w:val="ro-RO"/>
              </w:rPr>
              <w:t>.</w:t>
            </w:r>
          </w:p>
          <w:p w14:paraId="072320B8" w14:textId="49BD7AB4" w:rsidR="00915613" w:rsidRDefault="00FB56FF">
            <w:pPr>
              <w:spacing w:after="240" w:line="240" w:lineRule="auto"/>
              <w:ind w:left="720" w:right="426"/>
              <w:rPr>
                <w:rFonts w:eastAsia="Geneva" w:cs="Times New Roman"/>
                <w:b/>
                <w:color w:val="000000"/>
                <w:szCs w:val="24"/>
                <w:lang w:val="ro-RO"/>
              </w:rPr>
            </w:pPr>
            <w:r w:rsidRPr="00E24147">
              <w:rPr>
                <w:rFonts w:eastAsia="Geneva" w:cs="Times New Roman"/>
                <w:b/>
                <w:color w:val="000000"/>
                <w:szCs w:val="24"/>
                <w:lang w:val="ro-RO"/>
              </w:rPr>
              <w:t xml:space="preserve">În acest sens, aplicantul va analiza în proiect respectarea prevederilor </w:t>
            </w:r>
            <w:r w:rsidR="00166AFB" w:rsidRPr="00E24147">
              <w:rPr>
                <w:rFonts w:eastAsia="Geneva" w:cs="Times New Roman"/>
                <w:b/>
                <w:color w:val="000000"/>
                <w:szCs w:val="24"/>
                <w:lang w:val="ro-RO"/>
              </w:rPr>
              <w:t>incidente Deciziilor C</w:t>
            </w:r>
            <w:r w:rsidRPr="00E24147">
              <w:rPr>
                <w:rFonts w:eastAsia="Geneva" w:cs="Times New Roman"/>
                <w:b/>
                <w:color w:val="000000"/>
                <w:szCs w:val="24"/>
                <w:lang w:val="ro-RO"/>
              </w:rPr>
              <w:t>omisiei Europene privind cele mai bune tehnici disponibile la nivelul categoriei de echipament pentru care se solicită finanțare, Decizii</w:t>
            </w:r>
            <w:r w:rsidR="00166AFB" w:rsidRPr="00E24147">
              <w:rPr>
                <w:rFonts w:eastAsia="Geneva" w:cs="Times New Roman"/>
                <w:b/>
                <w:color w:val="000000"/>
                <w:szCs w:val="24"/>
                <w:lang w:val="ro-RO"/>
              </w:rPr>
              <w:t>lor</w:t>
            </w:r>
            <w:r w:rsidRPr="00E24147">
              <w:rPr>
                <w:rFonts w:eastAsia="Geneva" w:cs="Times New Roman"/>
                <w:b/>
                <w:color w:val="000000"/>
                <w:szCs w:val="24"/>
                <w:lang w:val="ro-RO"/>
              </w:rPr>
              <w:t xml:space="preserve"> de punere în aplicare ale Comisiei Europene, în temeiul Directivei 2010/75/UE a Parlamentului European și a Consiliului</w:t>
            </w:r>
            <w:r w:rsidR="00166AFB" w:rsidRPr="00E24147">
              <w:rPr>
                <w:rFonts w:eastAsia="Geneva" w:cs="Times New Roman"/>
                <w:b/>
                <w:color w:val="000000"/>
                <w:szCs w:val="24"/>
                <w:lang w:val="ro-RO"/>
              </w:rPr>
              <w:t xml:space="preserve">, demonstrând aceasta </w:t>
            </w:r>
            <w:r w:rsidR="00915613" w:rsidRPr="00E24147">
              <w:rPr>
                <w:rFonts w:eastAsia="Geneva" w:cs="Times New Roman"/>
                <w:b/>
                <w:color w:val="000000"/>
                <w:szCs w:val="24"/>
                <w:lang w:val="ro-RO"/>
              </w:rPr>
              <w:t>prin fișele tehnice de catalog ale echipamentelor</w:t>
            </w:r>
            <w:r w:rsidR="00AA0B18" w:rsidRPr="00E24147">
              <w:rPr>
                <w:rFonts w:eastAsia="Geneva" w:cs="Times New Roman"/>
                <w:b/>
                <w:color w:val="000000"/>
                <w:szCs w:val="24"/>
                <w:lang w:val="ro-RO"/>
              </w:rPr>
              <w:t xml:space="preserve"> din</w:t>
            </w:r>
            <w:r w:rsidR="00B84340" w:rsidRPr="00E24147">
              <w:rPr>
                <w:rFonts w:eastAsia="Geneva" w:cs="Times New Roman"/>
                <w:b/>
                <w:color w:val="000000"/>
                <w:szCs w:val="24"/>
                <w:lang w:val="ro-RO"/>
              </w:rPr>
              <w:t xml:space="preserve"> </w:t>
            </w:r>
            <w:r w:rsidR="00AA0B18" w:rsidRPr="00E24147">
              <w:rPr>
                <w:rFonts w:eastAsia="Geneva" w:cs="Times New Roman"/>
                <w:b/>
                <w:color w:val="000000"/>
                <w:szCs w:val="24"/>
                <w:lang w:val="ro-RO"/>
              </w:rPr>
              <w:t>pr</w:t>
            </w:r>
            <w:r w:rsidR="00764232" w:rsidRPr="00E24147">
              <w:rPr>
                <w:rFonts w:eastAsia="Geneva" w:cs="Times New Roman"/>
                <w:b/>
                <w:color w:val="000000"/>
                <w:szCs w:val="24"/>
                <w:lang w:val="ro-RO"/>
              </w:rPr>
              <w:t>o</w:t>
            </w:r>
            <w:r w:rsidR="00AA0B18" w:rsidRPr="00E24147">
              <w:rPr>
                <w:rFonts w:eastAsia="Geneva" w:cs="Times New Roman"/>
                <w:b/>
                <w:color w:val="000000"/>
                <w:szCs w:val="24"/>
                <w:lang w:val="ro-RO"/>
              </w:rPr>
              <w:t xml:space="preserve">iect, </w:t>
            </w:r>
            <w:r w:rsidR="00915613" w:rsidRPr="00E24147">
              <w:rPr>
                <w:rFonts w:eastAsia="Geneva" w:cs="Times New Roman"/>
                <w:b/>
                <w:color w:val="000000"/>
                <w:szCs w:val="24"/>
                <w:lang w:val="ro-RO"/>
              </w:rPr>
              <w:t>atașate SF.</w:t>
            </w:r>
          </w:p>
          <w:p w14:paraId="1B34DFFA" w14:textId="14AB3529" w:rsidR="00E20E76" w:rsidRPr="007B4463" w:rsidRDefault="00E20E76" w:rsidP="00E24147">
            <w:pPr>
              <w:spacing w:after="240" w:line="240" w:lineRule="auto"/>
              <w:ind w:left="720" w:right="426"/>
              <w:rPr>
                <w:rFonts w:eastAsia="Times New Roman" w:cs="Times New Roman"/>
                <w:lang w:val="ro-RO"/>
              </w:rPr>
            </w:pPr>
          </w:p>
        </w:tc>
      </w:tr>
    </w:tbl>
    <w:p w14:paraId="7719CE7B" w14:textId="77777777" w:rsidR="00D90AE7" w:rsidRPr="007B4463" w:rsidRDefault="00D90AE7" w:rsidP="002E3040">
      <w:pPr>
        <w:rPr>
          <w:rFonts w:eastAsia="Times New Roman" w:cs="Times New Roman"/>
          <w:lang w:val="ro-RO"/>
        </w:rPr>
      </w:pPr>
    </w:p>
    <w:p w14:paraId="341343C3" w14:textId="52CC7A7B" w:rsidR="005378B6" w:rsidRPr="007B4463" w:rsidRDefault="0062521D" w:rsidP="00E24147">
      <w:pPr>
        <w:pStyle w:val="Heading3"/>
        <w:rPr>
          <w:rFonts w:eastAsia="Times New Roman" w:cs="Times New Roman"/>
          <w:lang w:val="ro-RO"/>
        </w:rPr>
      </w:pPr>
      <w:bookmarkStart w:id="131" w:name="_Toc116995945"/>
      <w:r w:rsidRPr="007B4463">
        <w:rPr>
          <w:rFonts w:eastAsia="Times New Roman" w:cs="Times New Roman"/>
          <w:lang w:val="ro-RO"/>
        </w:rPr>
        <w:t xml:space="preserve">1.8.3. </w:t>
      </w:r>
      <w:r w:rsidR="005378B6" w:rsidRPr="007B4463">
        <w:rPr>
          <w:rFonts w:eastAsia="Times New Roman" w:cs="Times New Roman"/>
          <w:lang w:val="ro-RO"/>
        </w:rPr>
        <w:t>Condițiile</w:t>
      </w:r>
      <w:r w:rsidR="005378B6" w:rsidRPr="007B4463">
        <w:rPr>
          <w:rFonts w:eastAsia="Times New Roman" w:cs="Times New Roman"/>
          <w:spacing w:val="13"/>
          <w:lang w:val="ro-RO"/>
        </w:rPr>
        <w:t xml:space="preserve"> </w:t>
      </w:r>
      <w:r w:rsidR="005378B6" w:rsidRPr="007B4463">
        <w:rPr>
          <w:rFonts w:eastAsia="Times New Roman" w:cs="Times New Roman"/>
          <w:lang w:val="ro-RO"/>
        </w:rPr>
        <w:t>ce</w:t>
      </w:r>
      <w:r w:rsidR="005378B6" w:rsidRPr="007B4463">
        <w:rPr>
          <w:rFonts w:eastAsia="Times New Roman" w:cs="Times New Roman"/>
          <w:spacing w:val="14"/>
          <w:lang w:val="ro-RO"/>
        </w:rPr>
        <w:t xml:space="preserve"> </w:t>
      </w:r>
      <w:r w:rsidR="005378B6" w:rsidRPr="007B4463">
        <w:rPr>
          <w:rFonts w:eastAsia="Times New Roman" w:cs="Times New Roman"/>
          <w:lang w:val="ro-RO"/>
        </w:rPr>
        <w:t>trebuie</w:t>
      </w:r>
      <w:r w:rsidR="005378B6" w:rsidRPr="007B4463">
        <w:rPr>
          <w:rFonts w:eastAsia="Times New Roman" w:cs="Times New Roman"/>
          <w:spacing w:val="13"/>
          <w:lang w:val="ro-RO"/>
        </w:rPr>
        <w:t xml:space="preserve"> </w:t>
      </w:r>
      <w:r w:rsidR="005378B6" w:rsidRPr="007B4463">
        <w:rPr>
          <w:rFonts w:eastAsia="Times New Roman" w:cs="Times New Roman"/>
          <w:lang w:val="ro-RO"/>
        </w:rPr>
        <w:t>respectate</w:t>
      </w:r>
      <w:r w:rsidR="005378B6" w:rsidRPr="007B4463">
        <w:rPr>
          <w:rFonts w:eastAsia="Times New Roman" w:cs="Times New Roman"/>
          <w:spacing w:val="17"/>
          <w:lang w:val="ro-RO"/>
        </w:rPr>
        <w:t xml:space="preserve"> </w:t>
      </w:r>
      <w:r w:rsidR="005378B6" w:rsidRPr="007B4463">
        <w:rPr>
          <w:rFonts w:eastAsia="Times New Roman" w:cs="Times New Roman"/>
          <w:lang w:val="ro-RO"/>
        </w:rPr>
        <w:t>din</w:t>
      </w:r>
      <w:r w:rsidR="005378B6" w:rsidRPr="007B4463">
        <w:rPr>
          <w:rFonts w:eastAsia="Times New Roman" w:cs="Times New Roman"/>
          <w:spacing w:val="16"/>
          <w:lang w:val="ro-RO"/>
        </w:rPr>
        <w:t xml:space="preserve"> </w:t>
      </w:r>
      <w:r w:rsidR="005378B6" w:rsidRPr="007B4463">
        <w:rPr>
          <w:rFonts w:eastAsia="Times New Roman" w:cs="Times New Roman"/>
          <w:lang w:val="ro-RO"/>
        </w:rPr>
        <w:t>punct</w:t>
      </w:r>
      <w:r w:rsidR="005378B6" w:rsidRPr="007B4463">
        <w:rPr>
          <w:rFonts w:eastAsia="Times New Roman" w:cs="Times New Roman"/>
          <w:spacing w:val="13"/>
          <w:lang w:val="ro-RO"/>
        </w:rPr>
        <w:t xml:space="preserve"> </w:t>
      </w:r>
      <w:r w:rsidR="005378B6" w:rsidRPr="007B4463">
        <w:rPr>
          <w:rFonts w:eastAsia="Times New Roman" w:cs="Times New Roman"/>
          <w:lang w:val="ro-RO"/>
        </w:rPr>
        <w:t>de</w:t>
      </w:r>
      <w:r w:rsidR="005378B6" w:rsidRPr="007B4463">
        <w:rPr>
          <w:rFonts w:eastAsia="Times New Roman" w:cs="Times New Roman"/>
          <w:spacing w:val="14"/>
          <w:lang w:val="ro-RO"/>
        </w:rPr>
        <w:t xml:space="preserve"> </w:t>
      </w:r>
      <w:r w:rsidR="005378B6" w:rsidRPr="007B4463">
        <w:rPr>
          <w:rFonts w:eastAsia="Times New Roman" w:cs="Times New Roman"/>
          <w:lang w:val="ro-RO"/>
        </w:rPr>
        <w:t>vedere</w:t>
      </w:r>
      <w:r w:rsidR="005378B6" w:rsidRPr="007B4463">
        <w:rPr>
          <w:rFonts w:eastAsia="Times New Roman" w:cs="Times New Roman"/>
          <w:spacing w:val="17"/>
          <w:lang w:val="ro-RO"/>
        </w:rPr>
        <w:t xml:space="preserve"> </w:t>
      </w:r>
      <w:r w:rsidR="005378B6" w:rsidRPr="007B4463">
        <w:rPr>
          <w:rFonts w:eastAsia="Times New Roman" w:cs="Times New Roman"/>
          <w:lang w:val="ro-RO"/>
        </w:rPr>
        <w:t>al</w:t>
      </w:r>
      <w:r w:rsidR="005378B6" w:rsidRPr="007B4463">
        <w:rPr>
          <w:rFonts w:eastAsia="Times New Roman" w:cs="Times New Roman"/>
          <w:spacing w:val="15"/>
          <w:lang w:val="ro-RO"/>
        </w:rPr>
        <w:t xml:space="preserve"> </w:t>
      </w:r>
      <w:r w:rsidR="005378B6" w:rsidRPr="007B4463">
        <w:rPr>
          <w:rFonts w:eastAsia="Times New Roman" w:cs="Times New Roman"/>
          <w:lang w:val="ro-RO"/>
        </w:rPr>
        <w:t>conformării</w:t>
      </w:r>
      <w:r w:rsidR="005378B6" w:rsidRPr="007B4463">
        <w:rPr>
          <w:rFonts w:eastAsia="Times New Roman" w:cs="Times New Roman"/>
          <w:spacing w:val="16"/>
          <w:lang w:val="ro-RO"/>
        </w:rPr>
        <w:t xml:space="preserve"> </w:t>
      </w:r>
      <w:r w:rsidR="005378B6" w:rsidRPr="007B4463">
        <w:rPr>
          <w:rFonts w:eastAsia="Times New Roman" w:cs="Times New Roman"/>
          <w:lang w:val="ro-RO"/>
        </w:rPr>
        <w:t>cu</w:t>
      </w:r>
      <w:r w:rsidR="005378B6" w:rsidRPr="007B4463">
        <w:rPr>
          <w:rFonts w:eastAsia="Times New Roman" w:cs="Times New Roman"/>
          <w:spacing w:val="17"/>
          <w:lang w:val="ro-RO"/>
        </w:rPr>
        <w:t xml:space="preserve"> </w:t>
      </w:r>
      <w:r w:rsidR="005378B6" w:rsidRPr="007B4463">
        <w:rPr>
          <w:rFonts w:eastAsia="Times New Roman" w:cs="Times New Roman"/>
          <w:lang w:val="ro-RO"/>
        </w:rPr>
        <w:t>prevederile</w:t>
      </w:r>
      <w:r w:rsidR="005378B6" w:rsidRPr="007B4463">
        <w:rPr>
          <w:rFonts w:eastAsia="Times New Roman" w:cs="Times New Roman"/>
          <w:spacing w:val="14"/>
          <w:lang w:val="ro-RO"/>
        </w:rPr>
        <w:t xml:space="preserve"> </w:t>
      </w:r>
      <w:r w:rsidR="005378B6" w:rsidRPr="007B4463">
        <w:rPr>
          <w:rFonts w:eastAsia="Times New Roman" w:cs="Times New Roman"/>
          <w:lang w:val="ro-RO"/>
        </w:rPr>
        <w:t>legale</w:t>
      </w:r>
      <w:r w:rsidR="005378B6" w:rsidRPr="007B4463">
        <w:rPr>
          <w:rFonts w:eastAsia="Times New Roman" w:cs="Times New Roman"/>
          <w:spacing w:val="17"/>
          <w:lang w:val="ro-RO"/>
        </w:rPr>
        <w:t xml:space="preserve"> </w:t>
      </w:r>
      <w:r w:rsidR="005378B6" w:rsidRPr="007B4463">
        <w:rPr>
          <w:rFonts w:eastAsia="Times New Roman" w:cs="Times New Roman"/>
          <w:lang w:val="ro-RO"/>
        </w:rPr>
        <w:t>referitoare</w:t>
      </w:r>
      <w:r w:rsidR="00B84340" w:rsidRPr="007B4463">
        <w:rPr>
          <w:rFonts w:eastAsia="Times New Roman" w:cs="Times New Roman"/>
          <w:spacing w:val="-57"/>
          <w:lang w:val="ro-RO"/>
        </w:rPr>
        <w:t xml:space="preserve">     </w:t>
      </w:r>
      <w:r w:rsidR="005378B6" w:rsidRPr="007B4463">
        <w:rPr>
          <w:rFonts w:eastAsia="Times New Roman" w:cs="Times New Roman"/>
          <w:lang w:val="ro-RO"/>
        </w:rPr>
        <w:t>la</w:t>
      </w:r>
      <w:r w:rsidR="005378B6" w:rsidRPr="007B4463">
        <w:rPr>
          <w:rFonts w:eastAsia="Times New Roman" w:cs="Times New Roman"/>
          <w:spacing w:val="-1"/>
          <w:lang w:val="ro-RO"/>
        </w:rPr>
        <w:t xml:space="preserve"> </w:t>
      </w:r>
      <w:r w:rsidR="005378B6" w:rsidRPr="007B4463">
        <w:rPr>
          <w:rFonts w:eastAsia="Times New Roman" w:cs="Times New Roman"/>
          <w:lang w:val="ro-RO"/>
        </w:rPr>
        <w:t>ajutorul de</w:t>
      </w:r>
      <w:r w:rsidR="005378B6" w:rsidRPr="007B4463">
        <w:rPr>
          <w:rFonts w:eastAsia="Times New Roman" w:cs="Times New Roman"/>
          <w:spacing w:val="-1"/>
          <w:lang w:val="ro-RO"/>
        </w:rPr>
        <w:t xml:space="preserve"> </w:t>
      </w:r>
      <w:r w:rsidR="005378B6" w:rsidRPr="007B4463">
        <w:rPr>
          <w:rFonts w:eastAsia="Times New Roman" w:cs="Times New Roman"/>
          <w:lang w:val="ro-RO"/>
        </w:rPr>
        <w:t>stat</w:t>
      </w:r>
      <w:r w:rsidR="005378B6" w:rsidRPr="007B4463">
        <w:rPr>
          <w:rFonts w:eastAsia="Times New Roman" w:cs="Times New Roman"/>
          <w:spacing w:val="-1"/>
          <w:lang w:val="ro-RO"/>
        </w:rPr>
        <w:t xml:space="preserve"> </w:t>
      </w:r>
      <w:r w:rsidR="005378B6" w:rsidRPr="007B4463">
        <w:rPr>
          <w:rFonts w:eastAsia="Times New Roman" w:cs="Times New Roman"/>
          <w:lang w:val="ro-RO"/>
        </w:rPr>
        <w:t>sunt</w:t>
      </w:r>
      <w:r w:rsidR="005378B6" w:rsidRPr="007B4463">
        <w:rPr>
          <w:rFonts w:eastAsia="Times New Roman" w:cs="Times New Roman"/>
          <w:spacing w:val="-1"/>
          <w:lang w:val="ro-RO"/>
        </w:rPr>
        <w:t xml:space="preserve"> </w:t>
      </w:r>
      <w:r w:rsidR="005378B6" w:rsidRPr="007B4463">
        <w:rPr>
          <w:rFonts w:eastAsia="Times New Roman" w:cs="Times New Roman"/>
          <w:lang w:val="ro-RO"/>
        </w:rPr>
        <w:t>următoarele:</w:t>
      </w:r>
      <w:bookmarkEnd w:id="131"/>
    </w:p>
    <w:p w14:paraId="621B6C13" w14:textId="77777777" w:rsidR="005378B6" w:rsidRPr="007B4463" w:rsidRDefault="005378B6" w:rsidP="00C579AC">
      <w:pPr>
        <w:widowControl w:val="0"/>
        <w:autoSpaceDE w:val="0"/>
        <w:autoSpaceDN w:val="0"/>
        <w:spacing w:before="8" w:after="0" w:line="240" w:lineRule="auto"/>
        <w:rPr>
          <w:rFonts w:eastAsia="Times New Roman" w:cs="Times New Roman"/>
          <w:sz w:val="14"/>
          <w:szCs w:val="24"/>
          <w:lang w:val="ro-RO"/>
        </w:rPr>
      </w:pPr>
    </w:p>
    <w:p w14:paraId="510E05BE" w14:textId="17928673" w:rsidR="005378B6" w:rsidRPr="007B4463" w:rsidRDefault="005378B6" w:rsidP="00E24147">
      <w:pPr>
        <w:pStyle w:val="ListParagraph"/>
        <w:widowControl w:val="0"/>
        <w:numPr>
          <w:ilvl w:val="0"/>
          <w:numId w:val="47"/>
        </w:numPr>
        <w:autoSpaceDE w:val="0"/>
        <w:autoSpaceDN w:val="0"/>
        <w:spacing w:before="120"/>
        <w:ind w:left="284"/>
        <w:rPr>
          <w:rFonts w:eastAsia="Times New Roman" w:cs="Times New Roman"/>
          <w:szCs w:val="24"/>
          <w:lang w:val="ro-RO"/>
        </w:rPr>
      </w:pPr>
      <w:r w:rsidRPr="007B4463">
        <w:rPr>
          <w:rFonts w:eastAsia="Times New Roman" w:cs="Times New Roman"/>
          <w:szCs w:val="24"/>
          <w:lang w:val="ro-RO"/>
        </w:rPr>
        <w:t>Solicitanţii</w:t>
      </w:r>
      <w:r w:rsidRPr="007B4463">
        <w:rPr>
          <w:rFonts w:eastAsia="Times New Roman" w:cs="Times New Roman"/>
          <w:spacing w:val="7"/>
          <w:szCs w:val="24"/>
          <w:lang w:val="ro-RO"/>
        </w:rPr>
        <w:t xml:space="preserve"> </w:t>
      </w:r>
      <w:r w:rsidRPr="007B4463">
        <w:rPr>
          <w:rFonts w:eastAsia="Times New Roman" w:cs="Times New Roman"/>
          <w:szCs w:val="24"/>
          <w:lang w:val="ro-RO"/>
        </w:rPr>
        <w:t>de</w:t>
      </w:r>
      <w:r w:rsidRPr="007B4463">
        <w:rPr>
          <w:rFonts w:eastAsia="Times New Roman" w:cs="Times New Roman"/>
          <w:spacing w:val="9"/>
          <w:szCs w:val="24"/>
          <w:lang w:val="ro-RO"/>
        </w:rPr>
        <w:t xml:space="preserve"> </w:t>
      </w:r>
      <w:r w:rsidRPr="007B4463">
        <w:rPr>
          <w:rFonts w:eastAsia="Times New Roman" w:cs="Times New Roman"/>
          <w:szCs w:val="24"/>
          <w:lang w:val="ro-RO"/>
        </w:rPr>
        <w:t>finanţare</w:t>
      </w:r>
      <w:r w:rsidRPr="007B4463">
        <w:rPr>
          <w:rFonts w:eastAsia="Times New Roman" w:cs="Times New Roman"/>
          <w:spacing w:val="9"/>
          <w:szCs w:val="24"/>
          <w:lang w:val="ro-RO"/>
        </w:rPr>
        <w:t xml:space="preserve"> </w:t>
      </w:r>
      <w:r w:rsidRPr="007B4463">
        <w:rPr>
          <w:rFonts w:eastAsia="Times New Roman" w:cs="Times New Roman"/>
          <w:szCs w:val="24"/>
          <w:lang w:val="ro-RO"/>
        </w:rPr>
        <w:t>vor</w:t>
      </w:r>
      <w:r w:rsidRPr="007B4463">
        <w:rPr>
          <w:rFonts w:eastAsia="Times New Roman" w:cs="Times New Roman"/>
          <w:spacing w:val="10"/>
          <w:szCs w:val="24"/>
          <w:lang w:val="ro-RO"/>
        </w:rPr>
        <w:t xml:space="preserve"> </w:t>
      </w:r>
      <w:r w:rsidRPr="007B4463">
        <w:rPr>
          <w:rFonts w:eastAsia="Times New Roman" w:cs="Times New Roman"/>
          <w:szCs w:val="24"/>
          <w:lang w:val="ro-RO"/>
        </w:rPr>
        <w:t>completa</w:t>
      </w:r>
      <w:r w:rsidRPr="007B4463">
        <w:rPr>
          <w:rFonts w:eastAsia="Times New Roman" w:cs="Times New Roman"/>
          <w:spacing w:val="11"/>
          <w:szCs w:val="24"/>
          <w:lang w:val="ro-RO"/>
        </w:rPr>
        <w:t xml:space="preserve"> </w:t>
      </w:r>
      <w:r w:rsidRPr="007B4463">
        <w:rPr>
          <w:rFonts w:eastAsia="Times New Roman" w:cs="Times New Roman"/>
          <w:szCs w:val="24"/>
          <w:lang w:val="ro-RO"/>
        </w:rPr>
        <w:t>anexa</w:t>
      </w:r>
      <w:r w:rsidR="004A6A67" w:rsidRPr="007B4463">
        <w:rPr>
          <w:rFonts w:eastAsia="Times New Roman" w:cs="Times New Roman"/>
          <w:szCs w:val="24"/>
          <w:lang w:val="ro-RO"/>
        </w:rPr>
        <w:t xml:space="preserve"> nr. 2</w:t>
      </w:r>
      <w:r w:rsidRPr="007B4463">
        <w:rPr>
          <w:rFonts w:eastAsia="Times New Roman" w:cs="Times New Roman"/>
          <w:spacing w:val="10"/>
          <w:szCs w:val="24"/>
          <w:lang w:val="ro-RO"/>
        </w:rPr>
        <w:t xml:space="preserve"> </w:t>
      </w:r>
      <w:r w:rsidR="00823109" w:rsidRPr="007B4463">
        <w:rPr>
          <w:rFonts w:eastAsia="Times New Roman" w:cs="Times New Roman"/>
          <w:spacing w:val="10"/>
          <w:szCs w:val="24"/>
          <w:lang w:val="ro-RO"/>
        </w:rPr>
        <w:t>la schema de ajutor de stat,</w:t>
      </w:r>
      <w:r w:rsidR="00467517" w:rsidRPr="007B4463">
        <w:rPr>
          <w:rFonts w:eastAsia="Times New Roman" w:cs="Times New Roman"/>
          <w:spacing w:val="10"/>
          <w:szCs w:val="24"/>
          <w:lang w:val="ro-RO"/>
        </w:rPr>
        <w:t xml:space="preserve"> </w:t>
      </w:r>
      <w:r w:rsidRPr="007B4463">
        <w:rPr>
          <w:rFonts w:eastAsia="Times New Roman" w:cs="Times New Roman"/>
          <w:szCs w:val="24"/>
          <w:lang w:val="ro-RO"/>
        </w:rPr>
        <w:t>referitoare</w:t>
      </w:r>
      <w:r w:rsidRPr="007B4463">
        <w:rPr>
          <w:rFonts w:eastAsia="Times New Roman" w:cs="Times New Roman"/>
          <w:spacing w:val="9"/>
          <w:szCs w:val="24"/>
          <w:lang w:val="ro-RO"/>
        </w:rPr>
        <w:t xml:space="preserve"> </w:t>
      </w:r>
      <w:r w:rsidRPr="007B4463">
        <w:rPr>
          <w:rFonts w:eastAsia="Times New Roman" w:cs="Times New Roman"/>
          <w:szCs w:val="24"/>
          <w:lang w:val="ro-RO"/>
        </w:rPr>
        <w:t>la</w:t>
      </w:r>
      <w:r w:rsidRPr="007B4463">
        <w:rPr>
          <w:rFonts w:eastAsia="Times New Roman" w:cs="Times New Roman"/>
          <w:spacing w:val="10"/>
          <w:szCs w:val="24"/>
          <w:lang w:val="ro-RO"/>
        </w:rPr>
        <w:t xml:space="preserve"> </w:t>
      </w:r>
      <w:r w:rsidRPr="007B4463">
        <w:rPr>
          <w:rFonts w:eastAsia="Times New Roman" w:cs="Times New Roman"/>
          <w:szCs w:val="24"/>
          <w:lang w:val="ro-RO"/>
        </w:rPr>
        <w:t>conformitatea</w:t>
      </w:r>
      <w:r w:rsidRPr="007B4463">
        <w:rPr>
          <w:rFonts w:eastAsia="Times New Roman" w:cs="Times New Roman"/>
          <w:spacing w:val="10"/>
          <w:szCs w:val="24"/>
          <w:lang w:val="ro-RO"/>
        </w:rPr>
        <w:t xml:space="preserve"> </w:t>
      </w:r>
      <w:r w:rsidRPr="007B4463">
        <w:rPr>
          <w:rFonts w:eastAsia="Times New Roman" w:cs="Times New Roman"/>
          <w:szCs w:val="24"/>
          <w:lang w:val="ro-RO"/>
        </w:rPr>
        <w:t>cu</w:t>
      </w:r>
      <w:r w:rsidRPr="007B4463">
        <w:rPr>
          <w:rFonts w:eastAsia="Times New Roman" w:cs="Times New Roman"/>
          <w:spacing w:val="10"/>
          <w:szCs w:val="24"/>
          <w:lang w:val="ro-RO"/>
        </w:rPr>
        <w:t xml:space="preserve"> </w:t>
      </w:r>
      <w:r w:rsidRPr="007B4463">
        <w:rPr>
          <w:rFonts w:eastAsia="Times New Roman" w:cs="Times New Roman"/>
          <w:szCs w:val="24"/>
          <w:lang w:val="ro-RO"/>
        </w:rPr>
        <w:t>regulile</w:t>
      </w:r>
      <w:r w:rsidRPr="007B4463">
        <w:rPr>
          <w:rFonts w:eastAsia="Times New Roman" w:cs="Times New Roman"/>
          <w:spacing w:val="9"/>
          <w:szCs w:val="24"/>
          <w:lang w:val="ro-RO"/>
        </w:rPr>
        <w:t xml:space="preserve"> </w:t>
      </w:r>
      <w:r w:rsidRPr="007B4463">
        <w:rPr>
          <w:rFonts w:eastAsia="Times New Roman" w:cs="Times New Roman"/>
          <w:szCs w:val="24"/>
          <w:lang w:val="ro-RO"/>
        </w:rPr>
        <w:t>de</w:t>
      </w:r>
      <w:r w:rsidRPr="007B4463">
        <w:rPr>
          <w:rFonts w:eastAsia="Times New Roman" w:cs="Times New Roman"/>
          <w:spacing w:val="9"/>
          <w:szCs w:val="24"/>
          <w:lang w:val="ro-RO"/>
        </w:rPr>
        <w:t xml:space="preserve"> </w:t>
      </w:r>
      <w:r w:rsidRPr="007B4463">
        <w:rPr>
          <w:rFonts w:eastAsia="Times New Roman" w:cs="Times New Roman"/>
          <w:szCs w:val="24"/>
          <w:lang w:val="ro-RO"/>
        </w:rPr>
        <w:t>ajutor</w:t>
      </w:r>
      <w:r w:rsidRPr="007B4463">
        <w:rPr>
          <w:rFonts w:eastAsia="Times New Roman" w:cs="Times New Roman"/>
          <w:spacing w:val="10"/>
          <w:szCs w:val="24"/>
          <w:lang w:val="ro-RO"/>
        </w:rPr>
        <w:t xml:space="preserve"> </w:t>
      </w:r>
      <w:r w:rsidRPr="007B4463">
        <w:rPr>
          <w:rFonts w:eastAsia="Times New Roman" w:cs="Times New Roman"/>
          <w:szCs w:val="24"/>
          <w:lang w:val="ro-RO"/>
        </w:rPr>
        <w:t>de</w:t>
      </w:r>
      <w:r w:rsidR="00B84340" w:rsidRPr="007B4463">
        <w:rPr>
          <w:rFonts w:eastAsia="Times New Roman" w:cs="Times New Roman"/>
          <w:szCs w:val="24"/>
          <w:lang w:val="ro-RO"/>
        </w:rPr>
        <w:t xml:space="preserve"> </w:t>
      </w:r>
      <w:r w:rsidRPr="007B4463">
        <w:rPr>
          <w:rFonts w:eastAsia="Times New Roman" w:cs="Times New Roman"/>
          <w:szCs w:val="24"/>
          <w:lang w:val="ro-RO"/>
        </w:rPr>
        <w:t>stat.</w:t>
      </w:r>
    </w:p>
    <w:p w14:paraId="21FF38FF" w14:textId="77777777" w:rsidR="005378B6" w:rsidRPr="007B4463" w:rsidRDefault="005378B6" w:rsidP="00C579AC">
      <w:pPr>
        <w:widowControl w:val="0"/>
        <w:autoSpaceDE w:val="0"/>
        <w:autoSpaceDN w:val="0"/>
        <w:spacing w:before="120" w:after="0" w:line="240" w:lineRule="auto"/>
        <w:rPr>
          <w:rFonts w:eastAsia="Times New Roman" w:cs="Times New Roman"/>
          <w:szCs w:val="24"/>
          <w:lang w:val="ro-RO"/>
        </w:rPr>
      </w:pPr>
    </w:p>
    <w:p w14:paraId="573A427C" w14:textId="77777777" w:rsidR="005378B6" w:rsidRPr="007B4463" w:rsidRDefault="00333F3B" w:rsidP="00E24147">
      <w:pPr>
        <w:pStyle w:val="Heading4"/>
        <w:rPr>
          <w:rFonts w:eastAsia="Times New Roman" w:cs="Times New Roman"/>
          <w:lang w:val="ro-RO"/>
        </w:rPr>
      </w:pPr>
      <w:r w:rsidRPr="00E24147">
        <w:rPr>
          <w:rFonts w:ascii="Times New Roman" w:eastAsia="Times New Roman" w:hAnsi="Times New Roman" w:cs="Times New Roman"/>
          <w:b/>
          <w:bCs/>
          <w:i w:val="0"/>
          <w:iCs w:val="0"/>
          <w:szCs w:val="24"/>
          <w:lang w:val="ro-RO"/>
        </w:rPr>
        <w:t xml:space="preserve">  </w:t>
      </w:r>
      <w:r w:rsidRPr="00E24147">
        <w:rPr>
          <w:rFonts w:ascii="Times New Roman" w:eastAsia="Times New Roman" w:hAnsi="Times New Roman" w:cs="Times New Roman"/>
          <w:b/>
          <w:bCs/>
          <w:i w:val="0"/>
          <w:iCs w:val="0"/>
          <w:szCs w:val="24"/>
          <w:lang w:val="ro-RO"/>
        </w:rPr>
        <w:sym w:font="Wingdings" w:char="F0E8"/>
      </w:r>
      <w:r w:rsidRPr="00E24147">
        <w:rPr>
          <w:rFonts w:ascii="Times New Roman" w:eastAsia="Times New Roman" w:hAnsi="Times New Roman" w:cs="Times New Roman"/>
          <w:b/>
          <w:bCs/>
          <w:i w:val="0"/>
          <w:iCs w:val="0"/>
          <w:szCs w:val="24"/>
          <w:lang w:val="ro-RO"/>
        </w:rPr>
        <w:t xml:space="preserve"> </w:t>
      </w:r>
      <w:r w:rsidR="00587D55" w:rsidRPr="00E24147">
        <w:rPr>
          <w:rFonts w:ascii="Times New Roman" w:eastAsia="Times New Roman" w:hAnsi="Times New Roman" w:cs="Times New Roman"/>
          <w:b/>
          <w:bCs/>
          <w:i w:val="0"/>
          <w:iCs w:val="0"/>
          <w:szCs w:val="24"/>
          <w:lang w:val="ro-RO"/>
        </w:rPr>
        <w:t xml:space="preserve"> </w:t>
      </w:r>
      <w:r w:rsidRPr="00E24147">
        <w:rPr>
          <w:rFonts w:ascii="Times New Roman" w:eastAsia="Times New Roman" w:hAnsi="Times New Roman" w:cs="Times New Roman"/>
          <w:i w:val="0"/>
          <w:iCs w:val="0"/>
          <w:lang w:val="ro-RO"/>
        </w:rPr>
        <w:t xml:space="preserve">1. </w:t>
      </w:r>
      <w:r w:rsidR="005378B6" w:rsidRPr="00E24147">
        <w:rPr>
          <w:rFonts w:ascii="Times New Roman" w:eastAsia="Times New Roman" w:hAnsi="Times New Roman" w:cs="Times New Roman"/>
          <w:i w:val="0"/>
          <w:iCs w:val="0"/>
          <w:lang w:val="ro-RO"/>
        </w:rPr>
        <w:t>Efectul</w:t>
      </w:r>
      <w:r w:rsidR="005378B6" w:rsidRPr="00E24147">
        <w:rPr>
          <w:rFonts w:ascii="Times New Roman" w:eastAsia="Times New Roman" w:hAnsi="Times New Roman" w:cs="Times New Roman"/>
          <w:i w:val="0"/>
          <w:iCs w:val="0"/>
          <w:spacing w:val="-3"/>
          <w:lang w:val="ro-RO"/>
        </w:rPr>
        <w:t xml:space="preserve"> </w:t>
      </w:r>
      <w:r w:rsidR="005378B6" w:rsidRPr="00E24147">
        <w:rPr>
          <w:rFonts w:ascii="Times New Roman" w:eastAsia="Times New Roman" w:hAnsi="Times New Roman" w:cs="Times New Roman"/>
          <w:i w:val="0"/>
          <w:iCs w:val="0"/>
          <w:lang w:val="ro-RO"/>
        </w:rPr>
        <w:t>stimulativ</w:t>
      </w:r>
      <w:r w:rsidR="005378B6" w:rsidRPr="00E24147">
        <w:rPr>
          <w:rFonts w:ascii="Times New Roman" w:eastAsia="Times New Roman" w:hAnsi="Times New Roman" w:cs="Times New Roman"/>
          <w:i w:val="0"/>
          <w:iCs w:val="0"/>
          <w:spacing w:val="-2"/>
          <w:lang w:val="ro-RO"/>
        </w:rPr>
        <w:t xml:space="preserve"> </w:t>
      </w:r>
      <w:r w:rsidR="005378B6" w:rsidRPr="00E24147">
        <w:rPr>
          <w:rFonts w:ascii="Times New Roman" w:eastAsia="Times New Roman" w:hAnsi="Times New Roman" w:cs="Times New Roman"/>
          <w:i w:val="0"/>
          <w:iCs w:val="0"/>
          <w:lang w:val="ro-RO"/>
        </w:rPr>
        <w:t>şi</w:t>
      </w:r>
      <w:r w:rsidR="005378B6" w:rsidRPr="00E24147">
        <w:rPr>
          <w:rFonts w:ascii="Times New Roman" w:eastAsia="Times New Roman" w:hAnsi="Times New Roman" w:cs="Times New Roman"/>
          <w:i w:val="0"/>
          <w:iCs w:val="0"/>
          <w:spacing w:val="-2"/>
          <w:lang w:val="ro-RO"/>
        </w:rPr>
        <w:t xml:space="preserve"> </w:t>
      </w:r>
      <w:r w:rsidR="005378B6" w:rsidRPr="00E24147">
        <w:rPr>
          <w:rFonts w:ascii="Times New Roman" w:eastAsia="Times New Roman" w:hAnsi="Times New Roman" w:cs="Times New Roman"/>
          <w:i w:val="0"/>
          <w:iCs w:val="0"/>
          <w:lang w:val="ro-RO"/>
        </w:rPr>
        <w:t>principiul</w:t>
      </w:r>
      <w:r w:rsidR="005378B6" w:rsidRPr="00E24147">
        <w:rPr>
          <w:rFonts w:ascii="Times New Roman" w:eastAsia="Times New Roman" w:hAnsi="Times New Roman" w:cs="Times New Roman"/>
          <w:i w:val="0"/>
          <w:iCs w:val="0"/>
          <w:spacing w:val="-4"/>
          <w:lang w:val="ro-RO"/>
        </w:rPr>
        <w:t xml:space="preserve"> </w:t>
      </w:r>
      <w:r w:rsidR="005378B6" w:rsidRPr="00E24147">
        <w:rPr>
          <w:rFonts w:ascii="Times New Roman" w:eastAsia="Times New Roman" w:hAnsi="Times New Roman" w:cs="Times New Roman"/>
          <w:i w:val="0"/>
          <w:iCs w:val="0"/>
          <w:lang w:val="ro-RO"/>
        </w:rPr>
        <w:t>demarării</w:t>
      </w:r>
      <w:r w:rsidR="005378B6" w:rsidRPr="00E24147">
        <w:rPr>
          <w:rFonts w:ascii="Times New Roman" w:eastAsia="Times New Roman" w:hAnsi="Times New Roman" w:cs="Times New Roman"/>
          <w:i w:val="0"/>
          <w:iCs w:val="0"/>
          <w:spacing w:val="-1"/>
          <w:lang w:val="ro-RO"/>
        </w:rPr>
        <w:t xml:space="preserve"> </w:t>
      </w:r>
      <w:r w:rsidR="005378B6" w:rsidRPr="00E24147">
        <w:rPr>
          <w:rFonts w:ascii="Times New Roman" w:eastAsia="Times New Roman" w:hAnsi="Times New Roman" w:cs="Times New Roman"/>
          <w:i w:val="0"/>
          <w:iCs w:val="0"/>
          <w:lang w:val="ro-RO"/>
        </w:rPr>
        <w:t>lucrărilor</w:t>
      </w:r>
    </w:p>
    <w:p w14:paraId="7115838F" w14:textId="77777777" w:rsidR="009C7BCE" w:rsidRPr="007B4463" w:rsidRDefault="009C7BCE" w:rsidP="009C7BCE">
      <w:pPr>
        <w:widowControl w:val="0"/>
        <w:tabs>
          <w:tab w:val="left" w:pos="979"/>
        </w:tabs>
        <w:autoSpaceDE w:val="0"/>
        <w:autoSpaceDN w:val="0"/>
        <w:spacing w:after="0" w:line="240" w:lineRule="auto"/>
        <w:outlineLvl w:val="1"/>
        <w:rPr>
          <w:rFonts w:eastAsia="Times New Roman" w:cs="Times New Roman"/>
          <w:b/>
          <w:bCs/>
          <w:szCs w:val="24"/>
          <w:lang w:val="ro-RO"/>
        </w:rPr>
      </w:pPr>
    </w:p>
    <w:p w14:paraId="6164F018" w14:textId="2935ACF4" w:rsidR="005378B6" w:rsidRPr="00E24147" w:rsidRDefault="007C5E42" w:rsidP="00E24147">
      <w:pPr>
        <w:ind w:firstLine="567"/>
        <w:rPr>
          <w:rFonts w:eastAsia="Times New Roman" w:cs="Times New Roman"/>
          <w:szCs w:val="24"/>
          <w:lang w:val="ro-RO"/>
        </w:rPr>
      </w:pPr>
      <w:r w:rsidRPr="007B4463">
        <w:rPr>
          <w:rFonts w:eastAsia="Times New Roman" w:cs="Times New Roman"/>
          <w:szCs w:val="24"/>
          <w:lang w:val="ro-RO"/>
        </w:rPr>
        <w:t>În conformitate cu art. 2 alin. 23 şi art. 6</w:t>
      </w:r>
      <w:r w:rsidR="005378B6" w:rsidRPr="007B4463">
        <w:rPr>
          <w:rFonts w:eastAsia="Times New Roman" w:cs="Times New Roman"/>
          <w:szCs w:val="24"/>
          <w:lang w:val="ro-RO"/>
        </w:rPr>
        <w:t xml:space="preserve"> alin.1 şi 2 din Regulamentul (UE) nr. 651/2014, ajutoarele de sta</w:t>
      </w:r>
      <w:r w:rsidR="00BF2266" w:rsidRPr="007B4463">
        <w:rPr>
          <w:rFonts w:eastAsia="Times New Roman" w:cs="Times New Roman"/>
          <w:szCs w:val="24"/>
          <w:lang w:val="ro-RO"/>
        </w:rPr>
        <w:t xml:space="preserve">t </w:t>
      </w:r>
      <w:r w:rsidR="00BF2266" w:rsidRPr="007B4463">
        <w:rPr>
          <w:rFonts w:eastAsia="Times New Roman" w:cs="Times New Roman"/>
          <w:spacing w:val="-57"/>
          <w:szCs w:val="24"/>
          <w:lang w:val="ro-RO"/>
        </w:rPr>
        <w:t xml:space="preserve">     </w:t>
      </w:r>
      <w:r w:rsidR="005378B6" w:rsidRPr="007B4463">
        <w:rPr>
          <w:rFonts w:eastAsia="Times New Roman" w:cs="Times New Roman"/>
          <w:szCs w:val="24"/>
          <w:lang w:val="ro-RO"/>
        </w:rPr>
        <w:t>acordate pentru proiecte</w:t>
      </w:r>
      <w:r w:rsidRPr="007B4463">
        <w:rPr>
          <w:rFonts w:eastAsia="Times New Roman" w:cs="Times New Roman"/>
          <w:szCs w:val="24"/>
          <w:lang w:val="ro-RO"/>
        </w:rPr>
        <w:t xml:space="preserve"> î</w:t>
      </w:r>
      <w:r w:rsidR="005378B6" w:rsidRPr="007B4463">
        <w:rPr>
          <w:rFonts w:eastAsia="Times New Roman" w:cs="Times New Roman"/>
          <w:szCs w:val="24"/>
          <w:lang w:val="ro-RO"/>
        </w:rPr>
        <w:t xml:space="preserve">n prezenta schema vor fi acordate doar în cazul în care acestea au </w:t>
      </w:r>
      <w:r w:rsidR="005378B6" w:rsidRPr="00E24147">
        <w:rPr>
          <w:rFonts w:eastAsia="Times New Roman" w:cs="Times New Roman"/>
          <w:b/>
          <w:szCs w:val="24"/>
          <w:lang w:val="ro-RO"/>
        </w:rPr>
        <w:t xml:space="preserve">efect stimulativ </w:t>
      </w:r>
      <w:r w:rsidR="005378B6" w:rsidRPr="007B4463">
        <w:rPr>
          <w:rFonts w:eastAsia="Times New Roman" w:cs="Times New Roman"/>
          <w:b/>
          <w:szCs w:val="24"/>
          <w:lang w:val="ro-RO"/>
        </w:rPr>
        <w:t>şi respectă</w:t>
      </w:r>
      <w:r w:rsidR="005378B6" w:rsidRPr="007B4463">
        <w:rPr>
          <w:rFonts w:eastAsia="Times New Roman" w:cs="Times New Roman"/>
          <w:b/>
          <w:spacing w:val="1"/>
          <w:szCs w:val="24"/>
          <w:lang w:val="ro-RO"/>
        </w:rPr>
        <w:t xml:space="preserve"> </w:t>
      </w:r>
      <w:r w:rsidR="005378B6" w:rsidRPr="007B4463">
        <w:rPr>
          <w:rFonts w:eastAsia="Times New Roman" w:cs="Times New Roman"/>
          <w:b/>
          <w:szCs w:val="24"/>
          <w:lang w:val="ro-RO"/>
        </w:rPr>
        <w:t xml:space="preserve">principiul </w:t>
      </w:r>
      <w:r w:rsidR="005378B6" w:rsidRPr="00E24147">
        <w:rPr>
          <w:rFonts w:eastAsia="Times New Roman" w:cs="Times New Roman"/>
          <w:b/>
          <w:szCs w:val="24"/>
          <w:lang w:val="ro-RO"/>
        </w:rPr>
        <w:t>demarării lucrărilor</w:t>
      </w:r>
      <w:r w:rsidR="005378B6" w:rsidRPr="00E24147">
        <w:rPr>
          <w:rFonts w:eastAsia="Times New Roman" w:cs="Times New Roman"/>
          <w:szCs w:val="24"/>
          <w:lang w:val="ro-RO"/>
        </w:rPr>
        <w:t>.</w:t>
      </w:r>
    </w:p>
    <w:p w14:paraId="72C7E7F5" w14:textId="5776DC3F" w:rsidR="00E15403" w:rsidRPr="007B4463" w:rsidRDefault="005378B6" w:rsidP="00E24147">
      <w:pPr>
        <w:ind w:firstLine="567"/>
        <w:rPr>
          <w:rFonts w:cs="Times New Roman"/>
          <w:lang w:val="ro-RO"/>
        </w:rPr>
      </w:pPr>
      <w:r w:rsidRPr="007B4463">
        <w:rPr>
          <w:rFonts w:cs="Times New Roman"/>
          <w:b/>
          <w:lang w:val="ro-RO"/>
        </w:rPr>
        <w:t>,,</w:t>
      </w:r>
      <w:r w:rsidRPr="00E24147">
        <w:rPr>
          <w:rFonts w:cs="Times New Roman"/>
          <w:b/>
          <w:lang w:val="ro-RO"/>
        </w:rPr>
        <w:t>Efectul</w:t>
      </w:r>
      <w:r w:rsidRPr="00E24147">
        <w:rPr>
          <w:rFonts w:cs="Times New Roman"/>
          <w:b/>
          <w:spacing w:val="18"/>
          <w:lang w:val="ro-RO"/>
        </w:rPr>
        <w:t xml:space="preserve"> </w:t>
      </w:r>
      <w:r w:rsidRPr="00E24147">
        <w:rPr>
          <w:rFonts w:cs="Times New Roman"/>
          <w:b/>
          <w:lang w:val="ro-RO"/>
        </w:rPr>
        <w:t>stimulativ</w:t>
      </w:r>
      <w:r w:rsidRPr="007B4463">
        <w:rPr>
          <w:rFonts w:cs="Times New Roman"/>
          <w:b/>
          <w:lang w:val="ro-RO"/>
        </w:rPr>
        <w:t>”</w:t>
      </w:r>
      <w:r w:rsidRPr="007B4463">
        <w:rPr>
          <w:rFonts w:cs="Times New Roman"/>
          <w:b/>
          <w:spacing w:val="19"/>
          <w:lang w:val="ro-RO"/>
        </w:rPr>
        <w:t xml:space="preserve"> </w:t>
      </w:r>
      <w:r w:rsidRPr="007B4463">
        <w:rPr>
          <w:rFonts w:cs="Times New Roman"/>
          <w:lang w:val="ro-RO"/>
        </w:rPr>
        <w:t>înseamnă</w:t>
      </w:r>
      <w:r w:rsidRPr="007B4463">
        <w:rPr>
          <w:rFonts w:cs="Times New Roman"/>
          <w:spacing w:val="17"/>
          <w:lang w:val="ro-RO"/>
        </w:rPr>
        <w:t xml:space="preserve"> </w:t>
      </w:r>
      <w:r w:rsidR="00E15403" w:rsidRPr="007B4463">
        <w:rPr>
          <w:rFonts w:cs="Times New Roman"/>
          <w:lang w:val="ro-RO"/>
        </w:rPr>
        <w:t>depunerea</w:t>
      </w:r>
      <w:r w:rsidR="00E15403" w:rsidRPr="007B4463">
        <w:rPr>
          <w:rFonts w:cs="Times New Roman"/>
          <w:spacing w:val="18"/>
          <w:lang w:val="ro-RO"/>
        </w:rPr>
        <w:t xml:space="preserve"> </w:t>
      </w:r>
      <w:r w:rsidRPr="007B4463">
        <w:rPr>
          <w:rFonts w:cs="Times New Roman"/>
          <w:lang w:val="ro-RO"/>
        </w:rPr>
        <w:t>de</w:t>
      </w:r>
      <w:r w:rsidRPr="007B4463">
        <w:rPr>
          <w:rFonts w:cs="Times New Roman"/>
          <w:spacing w:val="18"/>
          <w:lang w:val="ro-RO"/>
        </w:rPr>
        <w:t xml:space="preserve"> </w:t>
      </w:r>
      <w:r w:rsidRPr="007B4463">
        <w:rPr>
          <w:rFonts w:cs="Times New Roman"/>
          <w:lang w:val="ro-RO"/>
        </w:rPr>
        <w:t>către</w:t>
      </w:r>
      <w:r w:rsidRPr="007B4463">
        <w:rPr>
          <w:rFonts w:cs="Times New Roman"/>
          <w:spacing w:val="17"/>
          <w:lang w:val="ro-RO"/>
        </w:rPr>
        <w:t xml:space="preserve"> </w:t>
      </w:r>
      <w:r w:rsidRPr="007B4463">
        <w:rPr>
          <w:rFonts w:cs="Times New Roman"/>
          <w:lang w:val="ro-RO"/>
        </w:rPr>
        <w:t>beneficiar</w:t>
      </w:r>
      <w:r w:rsidRPr="007B4463">
        <w:rPr>
          <w:rFonts w:cs="Times New Roman"/>
          <w:spacing w:val="20"/>
          <w:lang w:val="ro-RO"/>
        </w:rPr>
        <w:t xml:space="preserve"> </w:t>
      </w:r>
      <w:r w:rsidRPr="007B4463">
        <w:rPr>
          <w:rFonts w:cs="Times New Roman"/>
          <w:lang w:val="ro-RO"/>
        </w:rPr>
        <w:t>furnizorului</w:t>
      </w:r>
      <w:r w:rsidRPr="007B4463">
        <w:rPr>
          <w:rFonts w:cs="Times New Roman"/>
          <w:spacing w:val="19"/>
          <w:lang w:val="ro-RO"/>
        </w:rPr>
        <w:t xml:space="preserve"> </w:t>
      </w:r>
      <w:r w:rsidRPr="007B4463">
        <w:rPr>
          <w:rFonts w:cs="Times New Roman"/>
          <w:lang w:val="ro-RO"/>
        </w:rPr>
        <w:t>de</w:t>
      </w:r>
      <w:r w:rsidRPr="007B4463">
        <w:rPr>
          <w:rFonts w:cs="Times New Roman"/>
          <w:spacing w:val="17"/>
          <w:lang w:val="ro-RO"/>
        </w:rPr>
        <w:t xml:space="preserve"> </w:t>
      </w:r>
      <w:r w:rsidRPr="007B4463">
        <w:rPr>
          <w:rFonts w:cs="Times New Roman"/>
          <w:lang w:val="ro-RO"/>
        </w:rPr>
        <w:t>ajutor</w:t>
      </w:r>
      <w:r w:rsidRPr="007B4463">
        <w:rPr>
          <w:rFonts w:cs="Times New Roman"/>
          <w:spacing w:val="18"/>
          <w:lang w:val="ro-RO"/>
        </w:rPr>
        <w:t xml:space="preserve"> </w:t>
      </w:r>
      <w:r w:rsidRPr="007B4463">
        <w:rPr>
          <w:rFonts w:cs="Times New Roman"/>
          <w:lang w:val="ro-RO"/>
        </w:rPr>
        <w:t>de</w:t>
      </w:r>
      <w:r w:rsidRPr="007B4463">
        <w:rPr>
          <w:rFonts w:cs="Times New Roman"/>
          <w:spacing w:val="18"/>
          <w:lang w:val="ro-RO"/>
        </w:rPr>
        <w:t xml:space="preserve"> </w:t>
      </w:r>
      <w:r w:rsidRPr="007B4463">
        <w:rPr>
          <w:rFonts w:cs="Times New Roman"/>
          <w:lang w:val="ro-RO"/>
        </w:rPr>
        <w:t>stat</w:t>
      </w:r>
      <w:r w:rsidRPr="007B4463">
        <w:rPr>
          <w:rFonts w:cs="Times New Roman"/>
          <w:spacing w:val="20"/>
          <w:lang w:val="ro-RO"/>
        </w:rPr>
        <w:t xml:space="preserve"> </w:t>
      </w:r>
      <w:r w:rsidRPr="007B4463">
        <w:rPr>
          <w:rFonts w:cs="Times New Roman"/>
          <w:lang w:val="ro-RO"/>
        </w:rPr>
        <w:t>a</w:t>
      </w:r>
      <w:r w:rsidRPr="007B4463">
        <w:rPr>
          <w:rFonts w:cs="Times New Roman"/>
          <w:spacing w:val="18"/>
          <w:lang w:val="ro-RO"/>
        </w:rPr>
        <w:t xml:space="preserve"> </w:t>
      </w:r>
      <w:r w:rsidRPr="007B4463">
        <w:rPr>
          <w:rFonts w:cs="Times New Roman"/>
          <w:lang w:val="ro-RO"/>
        </w:rPr>
        <w:t>unei</w:t>
      </w:r>
      <w:r w:rsidRPr="007B4463">
        <w:rPr>
          <w:rFonts w:cs="Times New Roman"/>
          <w:spacing w:val="21"/>
          <w:lang w:val="ro-RO"/>
        </w:rPr>
        <w:t xml:space="preserve"> </w:t>
      </w:r>
      <w:r w:rsidR="008660A1" w:rsidRPr="007B4463">
        <w:rPr>
          <w:rFonts w:cs="Times New Roman"/>
          <w:lang w:val="ro-RO"/>
        </w:rPr>
        <w:t>cereri de finanțare</w:t>
      </w:r>
      <w:r w:rsidR="00E15403" w:rsidRPr="007B4463">
        <w:rPr>
          <w:rFonts w:cs="Times New Roman"/>
          <w:lang w:val="ro-RO"/>
        </w:rPr>
        <w:t xml:space="preserve"> </w:t>
      </w:r>
      <w:r w:rsidR="00397F08" w:rsidRPr="007B4463">
        <w:rPr>
          <w:rFonts w:cs="Times New Roman"/>
          <w:lang w:val="ro-RO"/>
        </w:rPr>
        <w:t>î</w:t>
      </w:r>
      <w:r w:rsidR="00E15403" w:rsidRPr="007B4463">
        <w:rPr>
          <w:rFonts w:cs="Times New Roman"/>
          <w:lang w:val="ro-RO"/>
        </w:rPr>
        <w:t xml:space="preserve">n cadrul apelului </w:t>
      </w:r>
      <w:r w:rsidR="00B96B08" w:rsidRPr="007B4463">
        <w:rPr>
          <w:rFonts w:cs="Times New Roman"/>
          <w:lang w:val="ro-RO"/>
        </w:rPr>
        <w:t>și completarea modulelor corespunzătoare din aceasta.</w:t>
      </w:r>
      <w:r w:rsidR="00B84340" w:rsidRPr="007B4463">
        <w:rPr>
          <w:rFonts w:cs="Times New Roman"/>
          <w:lang w:val="ro-RO"/>
        </w:rPr>
        <w:t xml:space="preserve">                                     </w:t>
      </w:r>
    </w:p>
    <w:p w14:paraId="7A1A9850" w14:textId="53F078BD" w:rsidR="005378B6" w:rsidRPr="007B4463" w:rsidRDefault="005378B6" w:rsidP="00E24147">
      <w:pPr>
        <w:ind w:firstLine="567"/>
        <w:rPr>
          <w:lang w:val="ro-RO"/>
        </w:rPr>
      </w:pPr>
      <w:r w:rsidRPr="007B4463">
        <w:rPr>
          <w:rFonts w:cs="Times New Roman"/>
          <w:b/>
          <w:lang w:val="ro-RO"/>
        </w:rPr>
        <w:lastRenderedPageBreak/>
        <w:t>„</w:t>
      </w:r>
      <w:r w:rsidRPr="00E24147">
        <w:rPr>
          <w:rFonts w:cs="Times New Roman"/>
          <w:b/>
          <w:lang w:val="ro-RO"/>
        </w:rPr>
        <w:t>Demararea lucrărilor</w:t>
      </w:r>
      <w:r w:rsidRPr="007B4463">
        <w:rPr>
          <w:rFonts w:cs="Times New Roman"/>
          <w:b/>
          <w:lang w:val="ro-RO"/>
        </w:rPr>
        <w:t xml:space="preserve">” </w:t>
      </w:r>
      <w:r w:rsidR="004A6A67" w:rsidRPr="007B4463">
        <w:rPr>
          <w:rFonts w:cs="Times New Roman"/>
          <w:lang w:val="ro-RO"/>
        </w:rPr>
        <w:t>înseamnă fie demararea lucrărilor de construcții în cadrul investiției, fie primul angajament cu caracter juridic obligatoriu de comandă pentru echipamente sau instalarea unui echipament esențial, oricare alt angajament esențial</w:t>
      </w:r>
      <w:r w:rsidR="00F60522" w:rsidRPr="007B4463">
        <w:rPr>
          <w:rFonts w:cs="Times New Roman"/>
          <w:lang w:val="ro-RO"/>
        </w:rPr>
        <w:t xml:space="preserve"> </w:t>
      </w:r>
      <w:r w:rsidR="004A6A67" w:rsidRPr="007B4463">
        <w:rPr>
          <w:rFonts w:cs="Times New Roman"/>
          <w:lang w:val="ro-RO"/>
        </w:rPr>
        <w:t>prin care investiția devine ireversibilă.</w:t>
      </w:r>
      <w:r w:rsidR="00B84340" w:rsidRPr="007B4463">
        <w:rPr>
          <w:rFonts w:cs="Times New Roman"/>
          <w:lang w:val="ro-RO"/>
        </w:rPr>
        <w:t xml:space="preserve"> </w:t>
      </w:r>
      <w:r w:rsidR="00E15403" w:rsidRPr="007B4463">
        <w:rPr>
          <w:rFonts w:cs="Times New Roman"/>
          <w:lang w:val="ro-RO"/>
        </w:rPr>
        <w:t xml:space="preserve">Achiziția </w:t>
      </w:r>
      <w:r w:rsidRPr="007B4463">
        <w:rPr>
          <w:rFonts w:cs="Times New Roman"/>
          <w:lang w:val="ro-RO"/>
        </w:rPr>
        <w:t>de terenuri și lucrările</w:t>
      </w:r>
      <w:r w:rsidRPr="007B4463">
        <w:rPr>
          <w:rFonts w:cs="Times New Roman"/>
          <w:spacing w:val="1"/>
          <w:lang w:val="ro-RO"/>
        </w:rPr>
        <w:t xml:space="preserve"> </w:t>
      </w:r>
      <w:r w:rsidRPr="007B4463">
        <w:rPr>
          <w:rFonts w:cs="Times New Roman"/>
          <w:lang w:val="ro-RO"/>
        </w:rPr>
        <w:t>pregătitoare,</w:t>
      </w:r>
      <w:r w:rsidRPr="007B4463">
        <w:rPr>
          <w:rFonts w:cs="Times New Roman"/>
          <w:spacing w:val="1"/>
          <w:lang w:val="ro-RO"/>
        </w:rPr>
        <w:t xml:space="preserve"> </w:t>
      </w:r>
      <w:r w:rsidRPr="007B4463">
        <w:rPr>
          <w:rFonts w:cs="Times New Roman"/>
          <w:lang w:val="ro-RO"/>
        </w:rPr>
        <w:t>cum</w:t>
      </w:r>
      <w:r w:rsidRPr="007B4463">
        <w:rPr>
          <w:rFonts w:cs="Times New Roman"/>
          <w:spacing w:val="1"/>
          <w:lang w:val="ro-RO"/>
        </w:rPr>
        <w:t xml:space="preserve"> </w:t>
      </w:r>
      <w:r w:rsidRPr="007B4463">
        <w:rPr>
          <w:rFonts w:cs="Times New Roman"/>
          <w:lang w:val="ro-RO"/>
        </w:rPr>
        <w:t>ar</w:t>
      </w:r>
      <w:r w:rsidRPr="007B4463">
        <w:rPr>
          <w:rFonts w:cs="Times New Roman"/>
          <w:spacing w:val="1"/>
          <w:lang w:val="ro-RO"/>
        </w:rPr>
        <w:t xml:space="preserve"> </w:t>
      </w:r>
      <w:r w:rsidRPr="007B4463">
        <w:rPr>
          <w:rFonts w:cs="Times New Roman"/>
          <w:lang w:val="ro-RO"/>
        </w:rPr>
        <w:t>fi</w:t>
      </w:r>
      <w:r w:rsidRPr="007B4463">
        <w:rPr>
          <w:rFonts w:cs="Times New Roman"/>
          <w:spacing w:val="1"/>
          <w:lang w:val="ro-RO"/>
        </w:rPr>
        <w:t xml:space="preserve"> </w:t>
      </w:r>
      <w:r w:rsidRPr="007B4463">
        <w:rPr>
          <w:rFonts w:cs="Times New Roman"/>
          <w:lang w:val="ro-RO"/>
        </w:rPr>
        <w:t>obținerea</w:t>
      </w:r>
      <w:r w:rsidRPr="007B4463">
        <w:rPr>
          <w:rFonts w:cs="Times New Roman"/>
          <w:spacing w:val="1"/>
          <w:lang w:val="ro-RO"/>
        </w:rPr>
        <w:t xml:space="preserve"> </w:t>
      </w:r>
      <w:r w:rsidRPr="007B4463">
        <w:rPr>
          <w:rFonts w:cs="Times New Roman"/>
          <w:lang w:val="ro-RO"/>
        </w:rPr>
        <w:t>avizelor/autorizatiilor</w:t>
      </w:r>
      <w:r w:rsidRPr="007B4463">
        <w:rPr>
          <w:rFonts w:cs="Times New Roman"/>
          <w:spacing w:val="1"/>
          <w:lang w:val="ro-RO"/>
        </w:rPr>
        <w:t xml:space="preserve"> </w:t>
      </w:r>
      <w:r w:rsidRPr="007B4463">
        <w:rPr>
          <w:rFonts w:cs="Times New Roman"/>
          <w:lang w:val="ro-RO"/>
        </w:rPr>
        <w:t>și</w:t>
      </w:r>
      <w:r w:rsidRPr="007B4463">
        <w:rPr>
          <w:rFonts w:cs="Times New Roman"/>
          <w:spacing w:val="1"/>
          <w:lang w:val="ro-RO"/>
        </w:rPr>
        <w:t xml:space="preserve"> </w:t>
      </w:r>
      <w:r w:rsidRPr="007B4463">
        <w:rPr>
          <w:rFonts w:cs="Times New Roman"/>
          <w:lang w:val="ro-RO"/>
        </w:rPr>
        <w:t>realizarea</w:t>
      </w:r>
      <w:r w:rsidRPr="007B4463">
        <w:rPr>
          <w:rFonts w:cs="Times New Roman"/>
          <w:spacing w:val="1"/>
          <w:lang w:val="ro-RO"/>
        </w:rPr>
        <w:t xml:space="preserve"> </w:t>
      </w:r>
      <w:r w:rsidRPr="007B4463">
        <w:rPr>
          <w:rFonts w:cs="Times New Roman"/>
          <w:lang w:val="ro-RO"/>
        </w:rPr>
        <w:t>studiilor</w:t>
      </w:r>
      <w:r w:rsidRPr="007B4463">
        <w:rPr>
          <w:rFonts w:cs="Times New Roman"/>
          <w:spacing w:val="1"/>
          <w:lang w:val="ro-RO"/>
        </w:rPr>
        <w:t xml:space="preserve"> </w:t>
      </w:r>
      <w:r w:rsidRPr="007B4463">
        <w:rPr>
          <w:rFonts w:cs="Times New Roman"/>
          <w:lang w:val="ro-RO"/>
        </w:rPr>
        <w:t>de</w:t>
      </w:r>
      <w:r w:rsidRPr="007B4463">
        <w:rPr>
          <w:rFonts w:cs="Times New Roman"/>
          <w:spacing w:val="1"/>
          <w:lang w:val="ro-RO"/>
        </w:rPr>
        <w:t xml:space="preserve"> </w:t>
      </w:r>
      <w:r w:rsidRPr="007B4463">
        <w:rPr>
          <w:rFonts w:cs="Times New Roman"/>
          <w:lang w:val="ro-RO"/>
        </w:rPr>
        <w:t>fezabilitate,</w:t>
      </w:r>
      <w:r w:rsidRPr="007B4463">
        <w:rPr>
          <w:rFonts w:cs="Times New Roman"/>
          <w:spacing w:val="1"/>
          <w:lang w:val="ro-RO"/>
        </w:rPr>
        <w:t xml:space="preserve"> </w:t>
      </w:r>
      <w:r w:rsidRPr="007B4463">
        <w:rPr>
          <w:rFonts w:cs="Times New Roman"/>
          <w:lang w:val="ro-RO"/>
        </w:rPr>
        <w:t>nu</w:t>
      </w:r>
      <w:r w:rsidRPr="007B4463">
        <w:rPr>
          <w:rFonts w:cs="Times New Roman"/>
          <w:spacing w:val="1"/>
          <w:lang w:val="ro-RO"/>
        </w:rPr>
        <w:t xml:space="preserve"> </w:t>
      </w:r>
      <w:r w:rsidRPr="007B4463">
        <w:rPr>
          <w:rFonts w:cs="Times New Roman"/>
          <w:lang w:val="ro-RO"/>
        </w:rPr>
        <w:t>sunt</w:t>
      </w:r>
      <w:r w:rsidRPr="007B4463">
        <w:rPr>
          <w:rFonts w:cs="Times New Roman"/>
          <w:spacing w:val="1"/>
          <w:lang w:val="ro-RO"/>
        </w:rPr>
        <w:t xml:space="preserve"> </w:t>
      </w:r>
      <w:r w:rsidRPr="007B4463">
        <w:rPr>
          <w:rFonts w:cs="Times New Roman"/>
          <w:lang w:val="ro-RO"/>
        </w:rPr>
        <w:t>considerate</w:t>
      </w:r>
      <w:r w:rsidRPr="007B4463">
        <w:rPr>
          <w:rFonts w:cs="Times New Roman"/>
          <w:spacing w:val="1"/>
          <w:lang w:val="ro-RO"/>
        </w:rPr>
        <w:t xml:space="preserve"> </w:t>
      </w:r>
      <w:r w:rsidRPr="007B4463">
        <w:rPr>
          <w:rFonts w:cs="Times New Roman"/>
          <w:lang w:val="ro-RO"/>
        </w:rPr>
        <w:t>drept</w:t>
      </w:r>
      <w:r w:rsidRPr="007B4463">
        <w:rPr>
          <w:rFonts w:cs="Times New Roman"/>
          <w:spacing w:val="1"/>
          <w:lang w:val="ro-RO"/>
        </w:rPr>
        <w:t xml:space="preserve"> </w:t>
      </w:r>
      <w:r w:rsidRPr="007B4463">
        <w:rPr>
          <w:rFonts w:cs="Times New Roman"/>
          <w:lang w:val="ro-RO"/>
        </w:rPr>
        <w:t>demarare</w:t>
      </w:r>
      <w:r w:rsidRPr="007B4463">
        <w:rPr>
          <w:rFonts w:cs="Times New Roman"/>
          <w:spacing w:val="1"/>
          <w:lang w:val="ro-RO"/>
        </w:rPr>
        <w:t xml:space="preserve"> </w:t>
      </w:r>
      <w:r w:rsidRPr="007B4463">
        <w:rPr>
          <w:rFonts w:cs="Times New Roman"/>
          <w:lang w:val="ro-RO"/>
        </w:rPr>
        <w:t>a</w:t>
      </w:r>
      <w:r w:rsidRPr="007B4463">
        <w:rPr>
          <w:rFonts w:cs="Times New Roman"/>
          <w:spacing w:val="1"/>
          <w:lang w:val="ro-RO"/>
        </w:rPr>
        <w:t xml:space="preserve"> </w:t>
      </w:r>
      <w:r w:rsidRPr="007B4463">
        <w:rPr>
          <w:rFonts w:cs="Times New Roman"/>
          <w:lang w:val="ro-RO"/>
        </w:rPr>
        <w:t>lucrărilor.</w:t>
      </w:r>
      <w:r w:rsidRPr="007B4463">
        <w:rPr>
          <w:rFonts w:cs="Times New Roman"/>
          <w:spacing w:val="1"/>
          <w:lang w:val="ro-RO"/>
        </w:rPr>
        <w:t xml:space="preserve"> </w:t>
      </w:r>
      <w:r w:rsidRPr="007B4463">
        <w:rPr>
          <w:rFonts w:cs="Times New Roman"/>
          <w:lang w:val="ro-RO"/>
        </w:rPr>
        <w:t>În</w:t>
      </w:r>
      <w:r w:rsidRPr="007B4463">
        <w:rPr>
          <w:rFonts w:cs="Times New Roman"/>
          <w:spacing w:val="1"/>
          <w:lang w:val="ro-RO"/>
        </w:rPr>
        <w:t xml:space="preserve"> </w:t>
      </w:r>
      <w:r w:rsidRPr="007B4463">
        <w:rPr>
          <w:rFonts w:cs="Times New Roman"/>
          <w:lang w:val="ro-RO"/>
        </w:rPr>
        <w:t>cazul</w:t>
      </w:r>
      <w:r w:rsidRPr="007B4463">
        <w:rPr>
          <w:rFonts w:cs="Times New Roman"/>
          <w:spacing w:val="1"/>
          <w:lang w:val="ro-RO"/>
        </w:rPr>
        <w:t xml:space="preserve"> </w:t>
      </w:r>
      <w:r w:rsidRPr="007B4463">
        <w:rPr>
          <w:rFonts w:cs="Times New Roman"/>
          <w:lang w:val="ro-RO"/>
        </w:rPr>
        <w:t>preluărilor</w:t>
      </w:r>
      <w:r w:rsidRPr="007B4463">
        <w:rPr>
          <w:rFonts w:cs="Times New Roman"/>
          <w:spacing w:val="1"/>
          <w:lang w:val="ro-RO"/>
        </w:rPr>
        <w:t xml:space="preserve"> </w:t>
      </w:r>
      <w:r w:rsidRPr="007B4463">
        <w:rPr>
          <w:rFonts w:cs="Times New Roman"/>
          <w:lang w:val="ro-RO"/>
        </w:rPr>
        <w:t>de</w:t>
      </w:r>
      <w:r w:rsidRPr="007B4463">
        <w:rPr>
          <w:rFonts w:cs="Times New Roman"/>
          <w:spacing w:val="1"/>
          <w:lang w:val="ro-RO"/>
        </w:rPr>
        <w:t xml:space="preserve"> </w:t>
      </w:r>
      <w:r w:rsidRPr="007B4463">
        <w:rPr>
          <w:rFonts w:cs="Times New Roman"/>
          <w:lang w:val="ro-RO"/>
        </w:rPr>
        <w:t>întreprinderi,</w:t>
      </w:r>
      <w:r w:rsidRPr="007B4463">
        <w:rPr>
          <w:rFonts w:cs="Times New Roman"/>
          <w:spacing w:val="1"/>
          <w:lang w:val="ro-RO"/>
        </w:rPr>
        <w:t xml:space="preserve"> </w:t>
      </w:r>
      <w:r w:rsidRPr="007B4463">
        <w:rPr>
          <w:rFonts w:cs="Times New Roman"/>
          <w:lang w:val="ro-RO"/>
        </w:rPr>
        <w:t>„demararea</w:t>
      </w:r>
      <w:r w:rsidRPr="007B4463">
        <w:rPr>
          <w:rFonts w:cs="Times New Roman"/>
          <w:spacing w:val="1"/>
          <w:lang w:val="ro-RO"/>
        </w:rPr>
        <w:t xml:space="preserve"> </w:t>
      </w:r>
      <w:r w:rsidRPr="007B4463">
        <w:rPr>
          <w:rFonts w:cs="Times New Roman"/>
          <w:lang w:val="ro-RO"/>
        </w:rPr>
        <w:t>lucrărilor”</w:t>
      </w:r>
      <w:r w:rsidRPr="007B4463">
        <w:rPr>
          <w:rFonts w:cs="Times New Roman"/>
          <w:spacing w:val="1"/>
          <w:lang w:val="ro-RO"/>
        </w:rPr>
        <w:t xml:space="preserve"> </w:t>
      </w:r>
      <w:r w:rsidRPr="007B4463">
        <w:rPr>
          <w:rFonts w:cs="Times New Roman"/>
          <w:lang w:val="ro-RO"/>
        </w:rPr>
        <w:t>corespunde</w:t>
      </w:r>
      <w:r w:rsidRPr="007B4463">
        <w:rPr>
          <w:rFonts w:cs="Times New Roman"/>
          <w:spacing w:val="-2"/>
          <w:lang w:val="ro-RO"/>
        </w:rPr>
        <w:t xml:space="preserve"> </w:t>
      </w:r>
      <w:r w:rsidRPr="007B4463">
        <w:rPr>
          <w:rFonts w:cs="Times New Roman"/>
          <w:lang w:val="ro-RO"/>
        </w:rPr>
        <w:t>datei dobândirii activelor direct legate</w:t>
      </w:r>
      <w:r w:rsidRPr="007B4463">
        <w:rPr>
          <w:rFonts w:cs="Times New Roman"/>
          <w:spacing w:val="1"/>
          <w:lang w:val="ro-RO"/>
        </w:rPr>
        <w:t xml:space="preserve"> </w:t>
      </w:r>
      <w:r w:rsidRPr="007B4463">
        <w:rPr>
          <w:rFonts w:cs="Times New Roman"/>
          <w:lang w:val="ro-RO"/>
        </w:rPr>
        <w:t>de</w:t>
      </w:r>
      <w:r w:rsidRPr="007B4463">
        <w:rPr>
          <w:rFonts w:cs="Times New Roman"/>
          <w:spacing w:val="-1"/>
          <w:lang w:val="ro-RO"/>
        </w:rPr>
        <w:t xml:space="preserve"> </w:t>
      </w:r>
      <w:r w:rsidRPr="007B4463">
        <w:rPr>
          <w:rFonts w:cs="Times New Roman"/>
          <w:lang w:val="ro-RO"/>
        </w:rPr>
        <w:t>unitatea</w:t>
      </w:r>
      <w:r w:rsidRPr="007B4463">
        <w:rPr>
          <w:rFonts w:cs="Times New Roman"/>
          <w:spacing w:val="-3"/>
          <w:lang w:val="ro-RO"/>
        </w:rPr>
        <w:t xml:space="preserve"> </w:t>
      </w:r>
      <w:r w:rsidRPr="007B4463">
        <w:rPr>
          <w:rFonts w:cs="Times New Roman"/>
          <w:lang w:val="ro-RO"/>
        </w:rPr>
        <w:t xml:space="preserve">preluată. </w:t>
      </w:r>
    </w:p>
    <w:p w14:paraId="69522E12" w14:textId="4B54CFE3" w:rsidR="005378B6" w:rsidRPr="007B4463" w:rsidRDefault="005378B6" w:rsidP="00E24147">
      <w:pPr>
        <w:ind w:firstLine="567"/>
        <w:rPr>
          <w:lang w:val="ro-RO"/>
        </w:rPr>
      </w:pPr>
      <w:r w:rsidRPr="007B4463">
        <w:rPr>
          <w:rFonts w:cs="Times New Roman"/>
          <w:lang w:val="ro-RO"/>
        </w:rPr>
        <w:t>Solicitanții</w:t>
      </w:r>
      <w:r w:rsidRPr="007B4463">
        <w:rPr>
          <w:rFonts w:cs="Times New Roman"/>
          <w:spacing w:val="1"/>
          <w:lang w:val="ro-RO"/>
        </w:rPr>
        <w:t xml:space="preserve"> </w:t>
      </w:r>
      <w:r w:rsidRPr="007B4463">
        <w:rPr>
          <w:rFonts w:cs="Times New Roman"/>
          <w:lang w:val="ro-RO"/>
        </w:rPr>
        <w:t>vor</w:t>
      </w:r>
      <w:r w:rsidRPr="007B4463">
        <w:rPr>
          <w:rFonts w:cs="Times New Roman"/>
          <w:spacing w:val="1"/>
          <w:lang w:val="ro-RO"/>
        </w:rPr>
        <w:t xml:space="preserve"> </w:t>
      </w:r>
      <w:r w:rsidRPr="007B4463">
        <w:rPr>
          <w:rFonts w:cs="Times New Roman"/>
          <w:lang w:val="ro-RO"/>
        </w:rPr>
        <w:t>avea</w:t>
      </w:r>
      <w:r w:rsidRPr="007B4463">
        <w:rPr>
          <w:rFonts w:cs="Times New Roman"/>
          <w:spacing w:val="1"/>
          <w:lang w:val="ro-RO"/>
        </w:rPr>
        <w:t xml:space="preserve"> </w:t>
      </w:r>
      <w:r w:rsidRPr="007B4463">
        <w:rPr>
          <w:rFonts w:cs="Times New Roman"/>
          <w:lang w:val="ro-RO"/>
        </w:rPr>
        <w:t>în</w:t>
      </w:r>
      <w:r w:rsidRPr="007B4463">
        <w:rPr>
          <w:rFonts w:cs="Times New Roman"/>
          <w:spacing w:val="1"/>
          <w:lang w:val="ro-RO"/>
        </w:rPr>
        <w:t xml:space="preserve"> </w:t>
      </w:r>
      <w:r w:rsidRPr="007B4463">
        <w:rPr>
          <w:rFonts w:cs="Times New Roman"/>
          <w:lang w:val="ro-RO"/>
        </w:rPr>
        <w:t>vedere</w:t>
      </w:r>
      <w:r w:rsidRPr="007B4463">
        <w:rPr>
          <w:rFonts w:cs="Times New Roman"/>
          <w:spacing w:val="1"/>
          <w:lang w:val="ro-RO"/>
        </w:rPr>
        <w:t xml:space="preserve"> </w:t>
      </w:r>
      <w:r w:rsidRPr="007B4463">
        <w:rPr>
          <w:rFonts w:cs="Times New Roman"/>
          <w:lang w:val="ro-RO"/>
        </w:rPr>
        <w:t>justificarea</w:t>
      </w:r>
      <w:r w:rsidRPr="007B4463">
        <w:rPr>
          <w:rFonts w:cs="Times New Roman"/>
          <w:spacing w:val="1"/>
          <w:lang w:val="ro-RO"/>
        </w:rPr>
        <w:t xml:space="preserve"> </w:t>
      </w:r>
      <w:r w:rsidRPr="007B4463">
        <w:rPr>
          <w:rFonts w:cs="Times New Roman"/>
          <w:lang w:val="ro-RO"/>
        </w:rPr>
        <w:t>efectului</w:t>
      </w:r>
      <w:r w:rsidRPr="007B4463">
        <w:rPr>
          <w:rFonts w:cs="Times New Roman"/>
          <w:spacing w:val="1"/>
          <w:lang w:val="ro-RO"/>
        </w:rPr>
        <w:t xml:space="preserve"> </w:t>
      </w:r>
      <w:r w:rsidRPr="007B4463">
        <w:rPr>
          <w:rFonts w:cs="Times New Roman"/>
          <w:lang w:val="ro-RO"/>
        </w:rPr>
        <w:t>stimulativ</w:t>
      </w:r>
      <w:r w:rsidRPr="007B4463">
        <w:rPr>
          <w:rFonts w:cs="Times New Roman"/>
          <w:spacing w:val="1"/>
          <w:lang w:val="ro-RO"/>
        </w:rPr>
        <w:t xml:space="preserve"> </w:t>
      </w:r>
      <w:r w:rsidRPr="007B4463">
        <w:rPr>
          <w:rFonts w:cs="Times New Roman"/>
          <w:lang w:val="ro-RO"/>
        </w:rPr>
        <w:t>al</w:t>
      </w:r>
      <w:r w:rsidRPr="007B4463">
        <w:rPr>
          <w:rFonts w:cs="Times New Roman"/>
          <w:spacing w:val="1"/>
          <w:lang w:val="ro-RO"/>
        </w:rPr>
        <w:t xml:space="preserve"> </w:t>
      </w:r>
      <w:r w:rsidRPr="007B4463">
        <w:rPr>
          <w:rFonts w:cs="Times New Roman"/>
          <w:lang w:val="ro-RO"/>
        </w:rPr>
        <w:t>finanţării</w:t>
      </w:r>
      <w:r w:rsidRPr="007B4463">
        <w:rPr>
          <w:rFonts w:cs="Times New Roman"/>
          <w:spacing w:val="1"/>
          <w:lang w:val="ro-RO"/>
        </w:rPr>
        <w:t xml:space="preserve"> </w:t>
      </w:r>
      <w:r w:rsidRPr="007B4463">
        <w:rPr>
          <w:rFonts w:cs="Times New Roman"/>
          <w:lang w:val="ro-RO"/>
        </w:rPr>
        <w:t>solicitate</w:t>
      </w:r>
      <w:r w:rsidRPr="007B4463">
        <w:rPr>
          <w:rFonts w:cs="Times New Roman"/>
          <w:spacing w:val="1"/>
          <w:lang w:val="ro-RO"/>
        </w:rPr>
        <w:t xml:space="preserve"> </w:t>
      </w:r>
      <w:r w:rsidRPr="007B4463">
        <w:rPr>
          <w:rFonts w:cs="Times New Roman"/>
          <w:lang w:val="ro-RO"/>
        </w:rPr>
        <w:t>şi</w:t>
      </w:r>
      <w:r w:rsidRPr="007B4463">
        <w:rPr>
          <w:rFonts w:cs="Times New Roman"/>
          <w:spacing w:val="1"/>
          <w:lang w:val="ro-RO"/>
        </w:rPr>
        <w:t xml:space="preserve"> </w:t>
      </w:r>
      <w:r w:rsidRPr="007B4463">
        <w:rPr>
          <w:rFonts w:cs="Times New Roman"/>
          <w:lang w:val="ro-RO"/>
        </w:rPr>
        <w:t>respectarea</w:t>
      </w:r>
      <w:r w:rsidRPr="007B4463">
        <w:rPr>
          <w:rFonts w:cs="Times New Roman"/>
          <w:spacing w:val="1"/>
          <w:lang w:val="ro-RO"/>
        </w:rPr>
        <w:t xml:space="preserve"> </w:t>
      </w:r>
      <w:r w:rsidRPr="007B4463">
        <w:rPr>
          <w:rFonts w:cs="Times New Roman"/>
          <w:lang w:val="ro-RO"/>
        </w:rPr>
        <w:t>principiului</w:t>
      </w:r>
      <w:r w:rsidRPr="007B4463">
        <w:rPr>
          <w:rFonts w:cs="Times New Roman"/>
          <w:spacing w:val="-1"/>
          <w:lang w:val="ro-RO"/>
        </w:rPr>
        <w:t xml:space="preserve"> </w:t>
      </w:r>
      <w:r w:rsidRPr="007B4463">
        <w:rPr>
          <w:rFonts w:cs="Times New Roman"/>
          <w:lang w:val="ro-RO"/>
        </w:rPr>
        <w:t>privind demararea</w:t>
      </w:r>
      <w:r w:rsidRPr="007B4463">
        <w:rPr>
          <w:rFonts w:cs="Times New Roman"/>
          <w:spacing w:val="-1"/>
          <w:lang w:val="ro-RO"/>
        </w:rPr>
        <w:t xml:space="preserve"> </w:t>
      </w:r>
      <w:r w:rsidRPr="007B4463">
        <w:rPr>
          <w:rFonts w:cs="Times New Roman"/>
          <w:lang w:val="ro-RO"/>
        </w:rPr>
        <w:t>lucrărilor</w:t>
      </w:r>
      <w:r w:rsidRPr="007B4463">
        <w:rPr>
          <w:rFonts w:cs="Times New Roman"/>
          <w:spacing w:val="-1"/>
          <w:lang w:val="ro-RO"/>
        </w:rPr>
        <w:t xml:space="preserve"> </w:t>
      </w:r>
      <w:r w:rsidRPr="007B4463">
        <w:rPr>
          <w:rFonts w:cs="Times New Roman"/>
          <w:lang w:val="ro-RO"/>
        </w:rPr>
        <w:t>în cazul proiectului propus</w:t>
      </w:r>
      <w:r w:rsidRPr="007B4463">
        <w:rPr>
          <w:rFonts w:cs="Times New Roman"/>
          <w:spacing w:val="-1"/>
          <w:lang w:val="ro-RO"/>
        </w:rPr>
        <w:t xml:space="preserve"> </w:t>
      </w:r>
      <w:r w:rsidRPr="007B4463">
        <w:rPr>
          <w:rFonts w:cs="Times New Roman"/>
          <w:lang w:val="ro-RO"/>
        </w:rPr>
        <w:t>spre</w:t>
      </w:r>
      <w:r w:rsidRPr="007B4463">
        <w:rPr>
          <w:rFonts w:cs="Times New Roman"/>
          <w:spacing w:val="-1"/>
          <w:lang w:val="ro-RO"/>
        </w:rPr>
        <w:t xml:space="preserve"> </w:t>
      </w:r>
      <w:r w:rsidR="00545958" w:rsidRPr="007B4463">
        <w:rPr>
          <w:rFonts w:cs="Times New Roman"/>
          <w:lang w:val="ro-RO"/>
        </w:rPr>
        <w:t>finanțare.</w:t>
      </w:r>
      <w:r w:rsidR="00EA1D54" w:rsidRPr="007B4463">
        <w:rPr>
          <w:rFonts w:cs="Times New Roman"/>
          <w:lang w:val="ro-RO"/>
        </w:rPr>
        <w:t xml:space="preserve"> Efectul stimulativ se va justifica prin demonstrarea progreselor realizate prin implementarea investiției (economii de energie, caracteristici superioare ale echipamentelor etc.)</w:t>
      </w:r>
    </w:p>
    <w:p w14:paraId="10BE4FDE" w14:textId="77777777" w:rsidR="004A6A67" w:rsidRPr="007B4463" w:rsidRDefault="004A6A67" w:rsidP="00E24147">
      <w:pPr>
        <w:ind w:firstLine="567"/>
        <w:rPr>
          <w:lang w:val="ro-RO"/>
        </w:rPr>
      </w:pPr>
      <w:r w:rsidRPr="007B4463">
        <w:rPr>
          <w:rFonts w:cs="Times New Roman"/>
          <w:lang w:val="ro-RO"/>
        </w:rPr>
        <w:t xml:space="preserve">Activitățile proiectului începute înainte de data depunerii </w:t>
      </w:r>
      <w:r w:rsidR="008660A1" w:rsidRPr="007B4463">
        <w:rPr>
          <w:rFonts w:cs="Times New Roman"/>
          <w:lang w:val="ro-RO"/>
        </w:rPr>
        <w:t xml:space="preserve">cererii de finanțare </w:t>
      </w:r>
      <w:r w:rsidRPr="007B4463">
        <w:rPr>
          <w:rFonts w:cs="Times New Roman"/>
          <w:lang w:val="ro-RO"/>
        </w:rPr>
        <w:t>pentru finanțare la Ministerul Energiei (precum lucrări pregătitoare, obținerea avizelor și autorizațiilor și realizarea studiilor de fezabilitate, precum și a studiilor tehnice stabilite de standarde şi normative pentru pregătirea proiectului), nu sunt considerate drept demarare/începere a lucrărilor</w:t>
      </w:r>
      <w:r w:rsidR="00EA1D54" w:rsidRPr="007B4463">
        <w:rPr>
          <w:rFonts w:cs="Times New Roman"/>
          <w:lang w:val="ro-RO"/>
        </w:rPr>
        <w:t xml:space="preserve"> și</w:t>
      </w:r>
      <w:r w:rsidRPr="007B4463">
        <w:rPr>
          <w:rFonts w:cs="Times New Roman"/>
          <w:lang w:val="ro-RO"/>
        </w:rPr>
        <w:t xml:space="preserve"> nu sunt eligibile pentru finanțare.</w:t>
      </w:r>
    </w:p>
    <w:p w14:paraId="700ABDA1" w14:textId="25C434C2" w:rsidR="005378B6" w:rsidRPr="007B4463" w:rsidRDefault="005378B6" w:rsidP="00E24147">
      <w:pPr>
        <w:ind w:firstLine="567"/>
        <w:rPr>
          <w:lang w:val="ro-RO"/>
        </w:rPr>
      </w:pPr>
      <w:r w:rsidRPr="007B4463">
        <w:rPr>
          <w:rFonts w:cs="Times New Roman"/>
          <w:lang w:val="ro-RO"/>
        </w:rPr>
        <w:t xml:space="preserve">Solicitantul va completa în acest sens </w:t>
      </w:r>
      <w:r w:rsidR="00990614" w:rsidRPr="007B4463">
        <w:rPr>
          <w:rFonts w:cs="Times New Roman"/>
          <w:lang w:val="ro-RO"/>
        </w:rPr>
        <w:t xml:space="preserve">formularul privind Conformitatea cu prevederile Regulamentului (UE) nr. 651/2014 de declarare a anumitor categorii de ajutoare compatibile cu piața internă în aplicarea articolelor 107 și 108 din </w:t>
      </w:r>
      <w:r w:rsidR="00764232" w:rsidRPr="007B4463">
        <w:rPr>
          <w:rFonts w:cs="Times New Roman"/>
          <w:lang w:val="ro-RO"/>
        </w:rPr>
        <w:t>T</w:t>
      </w:r>
      <w:r w:rsidR="00990614" w:rsidRPr="007B4463">
        <w:rPr>
          <w:rFonts w:cs="Times New Roman"/>
          <w:lang w:val="ro-RO"/>
        </w:rPr>
        <w:t>ratat</w:t>
      </w:r>
      <w:r w:rsidR="00341E24" w:rsidRPr="007B4463">
        <w:rPr>
          <w:rFonts w:cs="Times New Roman"/>
          <w:lang w:val="ro-RO"/>
        </w:rPr>
        <w:t>, respectiv anexa nr. 2 la</w:t>
      </w:r>
      <w:r w:rsidR="00B84340" w:rsidRPr="007B4463">
        <w:rPr>
          <w:rFonts w:cs="Times New Roman"/>
          <w:lang w:val="ro-RO"/>
        </w:rPr>
        <w:t xml:space="preserve"> </w:t>
      </w:r>
      <w:r w:rsidR="002427CC" w:rsidRPr="007B4463">
        <w:rPr>
          <w:rFonts w:cs="Times New Roman"/>
          <w:lang w:val="ro-RO"/>
        </w:rPr>
        <w:t>schema de ajutor de stat</w:t>
      </w:r>
      <w:r w:rsidR="00341E24" w:rsidRPr="007B4463">
        <w:rPr>
          <w:rFonts w:cs="Times New Roman"/>
          <w:lang w:val="ro-RO"/>
        </w:rPr>
        <w:t>.</w:t>
      </w:r>
    </w:p>
    <w:p w14:paraId="6719BC5A" w14:textId="7328B0EB" w:rsidR="00325D5A" w:rsidRPr="00E24147" w:rsidRDefault="005201F0" w:rsidP="00E24147">
      <w:pPr>
        <w:ind w:firstLine="567"/>
        <w:rPr>
          <w:b/>
          <w:lang w:val="ro-RO"/>
        </w:rPr>
      </w:pPr>
      <w:r w:rsidRPr="007B4463">
        <w:rPr>
          <w:rFonts w:cs="Times New Roman"/>
          <w:lang w:val="ro-RO"/>
        </w:rPr>
        <w:t>În cazul în care costurile investiţiei în eficienţa energetică nu pot fi identificate ca o investiţie separată în costurile totale de investiţie, s</w:t>
      </w:r>
      <w:r w:rsidR="005378B6" w:rsidRPr="007B4463">
        <w:rPr>
          <w:rFonts w:cs="Times New Roman"/>
          <w:lang w:val="ro-RO"/>
        </w:rPr>
        <w:t xml:space="preserve">olicitanţii de ajutor de stat vor </w:t>
      </w:r>
      <w:r w:rsidRPr="007B4463">
        <w:rPr>
          <w:rFonts w:cs="Times New Roman"/>
          <w:lang w:val="ro-RO"/>
        </w:rPr>
        <w:t>prezenta, al</w:t>
      </w:r>
      <w:r w:rsidR="00764232" w:rsidRPr="007B4463">
        <w:rPr>
          <w:rFonts w:cs="Times New Roman"/>
          <w:lang w:val="ro-RO"/>
        </w:rPr>
        <w:t>ă</w:t>
      </w:r>
      <w:r w:rsidRPr="007B4463">
        <w:rPr>
          <w:rFonts w:cs="Times New Roman"/>
          <w:lang w:val="ro-RO"/>
        </w:rPr>
        <w:t xml:space="preserve">turi de proiectul propus spre finantare, </w:t>
      </w:r>
      <w:r w:rsidR="00EA1D54" w:rsidRPr="007B4463">
        <w:rPr>
          <w:rFonts w:cs="Times New Roman"/>
          <w:lang w:val="ro-RO"/>
        </w:rPr>
        <w:t>ș</w:t>
      </w:r>
      <w:r w:rsidRPr="007B4463">
        <w:rPr>
          <w:rFonts w:cs="Times New Roman"/>
          <w:lang w:val="ro-RO"/>
        </w:rPr>
        <w:t>i o investiţie similară, a cărei eficienţă energetică este mai redusă decat cea a proiectului pentru care solicit</w:t>
      </w:r>
      <w:r w:rsidR="00764232" w:rsidRPr="007B4463">
        <w:rPr>
          <w:rFonts w:cs="Times New Roman"/>
          <w:lang w:val="ro-RO"/>
        </w:rPr>
        <w:t>ă</w:t>
      </w:r>
      <w:r w:rsidRPr="007B4463">
        <w:rPr>
          <w:rFonts w:cs="Times New Roman"/>
          <w:lang w:val="ro-RO"/>
        </w:rPr>
        <w:t xml:space="preserve"> finan</w:t>
      </w:r>
      <w:r w:rsidR="00764232" w:rsidRPr="007B4463">
        <w:rPr>
          <w:rFonts w:cs="Times New Roman"/>
          <w:lang w:val="ro-RO"/>
        </w:rPr>
        <w:t>ț</w:t>
      </w:r>
      <w:r w:rsidRPr="007B4463">
        <w:rPr>
          <w:rFonts w:cs="Times New Roman"/>
          <w:lang w:val="ro-RO"/>
        </w:rPr>
        <w:t>are, și care ar fi fost realizată în mod credibil în absenţa ajutorului</w:t>
      </w:r>
      <w:r w:rsidR="005378B6" w:rsidRPr="007B4463">
        <w:rPr>
          <w:rFonts w:cs="Times New Roman"/>
          <w:lang w:val="ro-RO"/>
        </w:rPr>
        <w:t xml:space="preserve">, </w:t>
      </w:r>
      <w:r w:rsidR="00E15403" w:rsidRPr="007B4463">
        <w:rPr>
          <w:rFonts w:cs="Times New Roman"/>
          <w:lang w:val="ro-RO"/>
        </w:rPr>
        <w:t xml:space="preserve">ceea ce </w:t>
      </w:r>
      <w:r w:rsidR="005378B6" w:rsidRPr="007B4463">
        <w:rPr>
          <w:rFonts w:cs="Times New Roman"/>
          <w:lang w:val="ro-RO"/>
        </w:rPr>
        <w:t>este descris ca</w:t>
      </w:r>
      <w:r w:rsidR="0076643B" w:rsidRPr="007B4463">
        <w:rPr>
          <w:rFonts w:cs="Times New Roman"/>
          <w:lang w:val="ro-RO"/>
        </w:rPr>
        <w:t xml:space="preserve"> fiind </w:t>
      </w:r>
      <w:r w:rsidR="00DD2964" w:rsidRPr="00E24147">
        <w:rPr>
          <w:rFonts w:cs="Times New Roman"/>
          <w:b/>
          <w:bCs/>
          <w:lang w:val="ro-RO"/>
        </w:rPr>
        <w:t>„</w:t>
      </w:r>
      <w:r w:rsidR="0076643B" w:rsidRPr="00E24147">
        <w:rPr>
          <w:rFonts w:cs="Times New Roman"/>
          <w:b/>
          <w:bCs/>
          <w:lang w:val="ro-RO"/>
        </w:rPr>
        <w:t>scenariul</w:t>
      </w:r>
      <w:r w:rsidR="0076643B" w:rsidRPr="00E24147">
        <w:rPr>
          <w:rFonts w:cs="Times New Roman"/>
          <w:b/>
          <w:lang w:val="ro-RO"/>
        </w:rPr>
        <w:t xml:space="preserve"> contrafactual</w:t>
      </w:r>
      <w:r w:rsidR="00397F08" w:rsidRPr="00E24147">
        <w:rPr>
          <w:rFonts w:cs="Times New Roman"/>
          <w:b/>
          <w:lang w:val="ro-RO"/>
        </w:rPr>
        <w:t>”</w:t>
      </w:r>
      <w:r w:rsidR="0076643B" w:rsidRPr="00E24147">
        <w:rPr>
          <w:rFonts w:cs="Times New Roman"/>
          <w:b/>
          <w:lang w:val="ro-RO"/>
        </w:rPr>
        <w:t>.</w:t>
      </w:r>
    </w:p>
    <w:p w14:paraId="615BB411" w14:textId="1197302C" w:rsidR="00FB3252" w:rsidRPr="00E24147" w:rsidRDefault="00325D5A" w:rsidP="00C579AC">
      <w:pPr>
        <w:pStyle w:val="BodyText"/>
        <w:ind w:right="265" w:firstLine="708"/>
        <w:rPr>
          <w:lang w:val="ro-RO"/>
        </w:rPr>
      </w:pPr>
      <w:r w:rsidRPr="007B4463">
        <w:rPr>
          <w:lang w:val="ro-RO"/>
        </w:rPr>
        <w:t>Solicitantul</w:t>
      </w:r>
      <w:r w:rsidR="00EE49EA" w:rsidRPr="007B4463">
        <w:rPr>
          <w:lang w:val="ro-RO"/>
        </w:rPr>
        <w:t xml:space="preserve"> nu</w:t>
      </w:r>
      <w:r w:rsidRPr="007B4463">
        <w:rPr>
          <w:lang w:val="ro-RO"/>
        </w:rPr>
        <w:t xml:space="preserve"> poate începe activităţile proiectului înainte </w:t>
      </w:r>
      <w:r w:rsidR="00EE49EA" w:rsidRPr="007B4463">
        <w:rPr>
          <w:lang w:val="ro-RO"/>
        </w:rPr>
        <w:t>de</w:t>
      </w:r>
      <w:r w:rsidRPr="007B4463">
        <w:rPr>
          <w:lang w:val="ro-RO"/>
        </w:rPr>
        <w:t xml:space="preserve"> depunerea cererii de finanțare, </w:t>
      </w:r>
      <w:r w:rsidR="00764232" w:rsidRPr="007B4463">
        <w:rPr>
          <w:lang w:val="ro-RO"/>
        </w:rPr>
        <w:t>ș</w:t>
      </w:r>
      <w:r w:rsidR="00EE49EA" w:rsidRPr="007B4463">
        <w:rPr>
          <w:lang w:val="ro-RO"/>
        </w:rPr>
        <w:t>i va trebui s</w:t>
      </w:r>
      <w:r w:rsidR="00764232" w:rsidRPr="007B4463">
        <w:rPr>
          <w:lang w:val="ro-RO"/>
        </w:rPr>
        <w:t>ă</w:t>
      </w:r>
      <w:r w:rsidR="00EE49EA" w:rsidRPr="007B4463">
        <w:rPr>
          <w:lang w:val="ro-RO"/>
        </w:rPr>
        <w:t xml:space="preserve"> respecte </w:t>
      </w:r>
      <w:r w:rsidRPr="007B4463">
        <w:rPr>
          <w:lang w:val="ro-RO"/>
        </w:rPr>
        <w:t>condițiile de eligibilitate a cheltuielilor prevăzute</w:t>
      </w:r>
      <w:r w:rsidR="00B84340" w:rsidRPr="007B4463">
        <w:rPr>
          <w:lang w:val="ro-RO"/>
        </w:rPr>
        <w:t xml:space="preserve"> </w:t>
      </w:r>
      <w:r w:rsidR="002545EC" w:rsidRPr="007B4463">
        <w:rPr>
          <w:lang w:val="ro-RO"/>
        </w:rPr>
        <w:t>în</w:t>
      </w:r>
      <w:r w:rsidRPr="007B4463">
        <w:rPr>
          <w:lang w:val="ro-RO"/>
        </w:rPr>
        <w:t xml:space="preserve"> ghid și prevederile conexe ale acestora.</w:t>
      </w:r>
      <w:r w:rsidR="0076643B" w:rsidRPr="007B4463">
        <w:rPr>
          <w:lang w:val="ro-RO"/>
        </w:rPr>
        <w:t xml:space="preserve"> </w:t>
      </w:r>
      <w:r w:rsidR="00FB3252" w:rsidRPr="00E24147">
        <w:rPr>
          <w:lang w:val="ro-RO"/>
        </w:rPr>
        <w:t xml:space="preserve">. În acest sens, </w:t>
      </w:r>
      <w:r w:rsidR="0006121B" w:rsidRPr="00E24147">
        <w:rPr>
          <w:lang w:val="ro-RO"/>
        </w:rPr>
        <w:t xml:space="preserve">activele sau acțiunile </w:t>
      </w:r>
      <w:r w:rsidR="00FB3252" w:rsidRPr="00E24147">
        <w:rPr>
          <w:lang w:val="ro-RO"/>
        </w:rPr>
        <w:t xml:space="preserve">care sunt propuse pentru finanțare sau proiectul integral, după caz, pentru care se solicită finanțare și care sunt eligibile pentru decontare, nu se vor începe decât după depunerea cererii de finanțare, în vederea respectării principiului </w:t>
      </w:r>
      <w:r w:rsidR="00DD2964">
        <w:rPr>
          <w:lang w:val="ro-RO"/>
        </w:rPr>
        <w:t>„</w:t>
      </w:r>
      <w:r w:rsidR="00FB3252" w:rsidRPr="00E24147">
        <w:rPr>
          <w:lang w:val="ro-RO"/>
        </w:rPr>
        <w:t>demarării lucrărilor”.</w:t>
      </w:r>
    </w:p>
    <w:p w14:paraId="1617D52F" w14:textId="701FC1FA" w:rsidR="00EE49EA" w:rsidRPr="00E24147" w:rsidRDefault="00EE49EA" w:rsidP="00C579AC">
      <w:pPr>
        <w:pStyle w:val="BodyText"/>
        <w:ind w:right="265" w:firstLine="708"/>
        <w:rPr>
          <w:lang w:val="ro-RO"/>
        </w:rPr>
      </w:pPr>
      <w:r w:rsidRPr="00E24147">
        <w:rPr>
          <w:lang w:val="ro-RO"/>
        </w:rPr>
        <w:t>În cazul în care activitățile ce reprezint</w:t>
      </w:r>
      <w:r w:rsidR="00A53015" w:rsidRPr="00E24147">
        <w:rPr>
          <w:lang w:val="ro-RO"/>
        </w:rPr>
        <w:t>ă</w:t>
      </w:r>
      <w:r w:rsidRPr="00E24147">
        <w:rPr>
          <w:lang w:val="ro-RO"/>
        </w:rPr>
        <w:t xml:space="preserve"> </w:t>
      </w:r>
      <w:r w:rsidR="00DD2964">
        <w:rPr>
          <w:lang w:val="ro-RO"/>
        </w:rPr>
        <w:t>„</w:t>
      </w:r>
      <w:r w:rsidRPr="00E24147">
        <w:rPr>
          <w:lang w:val="ro-RO"/>
        </w:rPr>
        <w:t>demararea lucr</w:t>
      </w:r>
      <w:r w:rsidR="00A53015" w:rsidRPr="00E24147">
        <w:rPr>
          <w:lang w:val="ro-RO"/>
        </w:rPr>
        <w:t>ă</w:t>
      </w:r>
      <w:r w:rsidRPr="00E24147">
        <w:rPr>
          <w:lang w:val="ro-RO"/>
        </w:rPr>
        <w:t>rilor”, conform defini</w:t>
      </w:r>
      <w:r w:rsidR="00764232" w:rsidRPr="00E24147">
        <w:rPr>
          <w:lang w:val="ro-RO"/>
        </w:rPr>
        <w:t>ț</w:t>
      </w:r>
      <w:r w:rsidRPr="00E24147">
        <w:rPr>
          <w:lang w:val="ro-RO"/>
        </w:rPr>
        <w:t>iei prezentate anterior, sunt demarate înainte ca solicitantul s</w:t>
      </w:r>
      <w:r w:rsidR="00764232" w:rsidRPr="00E24147">
        <w:rPr>
          <w:lang w:val="ro-RO"/>
        </w:rPr>
        <w:t>ă</w:t>
      </w:r>
      <w:r w:rsidRPr="00E24147">
        <w:rPr>
          <w:lang w:val="ro-RO"/>
        </w:rPr>
        <w:t xml:space="preserve"> fi depus cererea de finan</w:t>
      </w:r>
      <w:r w:rsidR="00764232" w:rsidRPr="00E24147">
        <w:rPr>
          <w:lang w:val="ro-RO"/>
        </w:rPr>
        <w:t>ț</w:t>
      </w:r>
      <w:r w:rsidRPr="00E24147">
        <w:rPr>
          <w:lang w:val="ro-RO"/>
        </w:rPr>
        <w:t xml:space="preserve">are în cadrul apelului, </w:t>
      </w:r>
      <w:r w:rsidR="00764232" w:rsidRPr="00E24147">
        <w:rPr>
          <w:lang w:val="ro-RO"/>
        </w:rPr>
        <w:t>î</w:t>
      </w:r>
      <w:r w:rsidRPr="00E24147">
        <w:rPr>
          <w:lang w:val="ro-RO"/>
        </w:rPr>
        <w:t>ntregul proiect nu este eligibil pentru finanțare și va fi respins.</w:t>
      </w:r>
    </w:p>
    <w:p w14:paraId="2B5A19DB" w14:textId="77777777" w:rsidR="00531E0F" w:rsidRPr="00E24147" w:rsidRDefault="00531E0F" w:rsidP="00C579AC">
      <w:pPr>
        <w:pStyle w:val="BodyText"/>
        <w:ind w:right="265" w:firstLine="708"/>
        <w:rPr>
          <w:lang w:val="ro-RO"/>
        </w:rPr>
      </w:pPr>
    </w:p>
    <w:tbl>
      <w:tblPr>
        <w:tblStyle w:val="TableGrid"/>
        <w:tblW w:w="0" w:type="auto"/>
        <w:tblInd w:w="-5" w:type="dxa"/>
        <w:tblCellMar>
          <w:top w:w="510" w:type="dxa"/>
          <w:left w:w="510" w:type="dxa"/>
          <w:bottom w:w="510" w:type="dxa"/>
          <w:right w:w="510" w:type="dxa"/>
        </w:tblCellMar>
        <w:tblLook w:val="04A0" w:firstRow="1" w:lastRow="0" w:firstColumn="1" w:lastColumn="0" w:noHBand="0" w:noVBand="1"/>
      </w:tblPr>
      <w:tblGrid>
        <w:gridCol w:w="9067"/>
      </w:tblGrid>
      <w:tr w:rsidR="00531E0F" w:rsidRPr="007B4463" w14:paraId="0EB02A49" w14:textId="77777777" w:rsidTr="00E24147">
        <w:tc>
          <w:tcPr>
            <w:tcW w:w="9067" w:type="dxa"/>
            <w:tcBorders>
              <w:top w:val="single" w:sz="4" w:space="0" w:color="auto"/>
              <w:left w:val="single" w:sz="4" w:space="0" w:color="auto"/>
              <w:bottom w:val="single" w:sz="4" w:space="0" w:color="auto"/>
              <w:right w:val="single" w:sz="4" w:space="0" w:color="auto"/>
            </w:tcBorders>
          </w:tcPr>
          <w:p w14:paraId="4AE9F0E4" w14:textId="77777777" w:rsidR="00531E0F" w:rsidRPr="00E24147" w:rsidRDefault="00531E0F">
            <w:pPr>
              <w:spacing w:after="240" w:line="240" w:lineRule="auto"/>
              <w:jc w:val="left"/>
              <w:rPr>
                <w:rFonts w:eastAsia="Geneva" w:cs="Times New Roman"/>
                <w:b/>
                <w:color w:val="FF0000"/>
                <w:sz w:val="28"/>
                <w:szCs w:val="28"/>
                <w:lang w:val="ro-RO"/>
              </w:rPr>
            </w:pPr>
            <w:r w:rsidRPr="00E24147">
              <w:rPr>
                <w:rFonts w:eastAsia="Geneva" w:cs="Times New Roman"/>
                <w:b/>
                <w:color w:val="FF0000"/>
                <w:sz w:val="28"/>
                <w:szCs w:val="28"/>
                <w:lang w:val="ro-RO"/>
              </w:rPr>
              <w:lastRenderedPageBreak/>
              <w:t>Atenție!</w:t>
            </w:r>
          </w:p>
          <w:p w14:paraId="0BCB3B57" w14:textId="77777777" w:rsidR="00531E0F" w:rsidRPr="007B4463" w:rsidRDefault="00531E0F">
            <w:pPr>
              <w:widowControl w:val="0"/>
              <w:spacing w:line="256" w:lineRule="auto"/>
              <w:contextualSpacing/>
              <w:jc w:val="left"/>
              <w:rPr>
                <w:rFonts w:eastAsiaTheme="minorEastAsia" w:cs="Times New Roman"/>
                <w:szCs w:val="24"/>
                <w:lang w:val="ro-RO"/>
              </w:rPr>
            </w:pPr>
            <w:r w:rsidRPr="007B4463">
              <w:rPr>
                <w:rFonts w:eastAsiaTheme="minorEastAsia" w:cs="Times New Roman"/>
                <w:szCs w:val="24"/>
                <w:lang w:val="ro-RO"/>
              </w:rPr>
              <w:t>Având în vedere caracterul concurențial al acestui apel, reiterăm faptul că depunerea cererii de finanțare nu implică automat selectarea acesteia spre finanțare.</w:t>
            </w:r>
          </w:p>
        </w:tc>
      </w:tr>
    </w:tbl>
    <w:p w14:paraId="0DF03AE2" w14:textId="0D61844B" w:rsidR="00E20E76" w:rsidRDefault="00333F3B">
      <w:pPr>
        <w:pStyle w:val="Heading4"/>
        <w:rPr>
          <w:rFonts w:ascii="Times New Roman" w:eastAsia="Times New Roman" w:hAnsi="Times New Roman" w:cs="Times New Roman"/>
          <w:b/>
          <w:bCs/>
          <w:i w:val="0"/>
          <w:iCs w:val="0"/>
          <w:szCs w:val="24"/>
          <w:lang w:val="ro-RO"/>
        </w:rPr>
      </w:pPr>
      <w:r w:rsidRPr="00E24147">
        <w:rPr>
          <w:rFonts w:ascii="Times New Roman" w:eastAsia="Times New Roman" w:hAnsi="Times New Roman" w:cs="Times New Roman"/>
          <w:b/>
          <w:bCs/>
          <w:i w:val="0"/>
          <w:iCs w:val="0"/>
          <w:szCs w:val="24"/>
          <w:lang w:val="ro-RO"/>
        </w:rPr>
        <w:t xml:space="preserve"> </w:t>
      </w:r>
    </w:p>
    <w:p w14:paraId="4435FB25" w14:textId="57586F07" w:rsidR="00560384" w:rsidRPr="00E24147" w:rsidRDefault="00333F3B" w:rsidP="00E24147">
      <w:pPr>
        <w:pStyle w:val="Heading4"/>
        <w:rPr>
          <w:rFonts w:eastAsia="Times New Roman" w:cs="Times New Roman"/>
          <w:lang w:val="ro-RO"/>
        </w:rPr>
      </w:pPr>
      <w:r w:rsidRPr="00E24147">
        <w:rPr>
          <w:rFonts w:ascii="Times New Roman" w:eastAsia="Times New Roman" w:hAnsi="Times New Roman" w:cs="Times New Roman"/>
          <w:b/>
          <w:bCs/>
          <w:i w:val="0"/>
          <w:iCs w:val="0"/>
          <w:szCs w:val="24"/>
          <w:lang w:val="ro-RO"/>
        </w:rPr>
        <w:t xml:space="preserve"> </w:t>
      </w:r>
      <w:r w:rsidRPr="00E24147">
        <w:rPr>
          <w:rFonts w:ascii="Times New Roman" w:eastAsia="Times New Roman" w:hAnsi="Times New Roman" w:cs="Times New Roman"/>
          <w:b/>
          <w:bCs/>
          <w:i w:val="0"/>
          <w:iCs w:val="0"/>
          <w:szCs w:val="24"/>
          <w:lang w:val="ro-RO"/>
        </w:rPr>
        <w:sym w:font="Wingdings" w:char="F0E8"/>
      </w:r>
      <w:r w:rsidRPr="00E24147">
        <w:rPr>
          <w:rFonts w:ascii="Times New Roman" w:eastAsia="Times New Roman" w:hAnsi="Times New Roman" w:cs="Times New Roman"/>
          <w:b/>
          <w:bCs/>
          <w:i w:val="0"/>
          <w:iCs w:val="0"/>
          <w:szCs w:val="24"/>
          <w:lang w:val="ro-RO"/>
        </w:rPr>
        <w:t xml:space="preserve"> </w:t>
      </w:r>
      <w:r w:rsidR="00531E0F" w:rsidRPr="00E24147">
        <w:rPr>
          <w:rFonts w:ascii="Times New Roman" w:eastAsia="Times New Roman" w:hAnsi="Times New Roman" w:cs="Times New Roman"/>
          <w:b/>
          <w:bCs/>
          <w:i w:val="0"/>
          <w:iCs w:val="0"/>
          <w:szCs w:val="24"/>
          <w:lang w:val="ro-RO"/>
        </w:rPr>
        <w:t xml:space="preserve"> </w:t>
      </w:r>
      <w:r w:rsidRPr="00E24147">
        <w:rPr>
          <w:rFonts w:ascii="Times New Roman" w:eastAsia="Times New Roman" w:hAnsi="Times New Roman" w:cs="Times New Roman"/>
          <w:i w:val="0"/>
          <w:iCs w:val="0"/>
          <w:lang w:val="ro-RO"/>
        </w:rPr>
        <w:t xml:space="preserve">2. </w:t>
      </w:r>
      <w:r w:rsidR="00EA1D54" w:rsidRPr="00E24147">
        <w:rPr>
          <w:rFonts w:ascii="Times New Roman" w:eastAsia="Times New Roman" w:hAnsi="Times New Roman" w:cs="Times New Roman"/>
          <w:i w:val="0"/>
          <w:iCs w:val="0"/>
          <w:lang w:val="ro-RO"/>
        </w:rPr>
        <w:t>I</w:t>
      </w:r>
      <w:r w:rsidR="002E3040" w:rsidRPr="00E24147">
        <w:rPr>
          <w:rFonts w:ascii="Times New Roman" w:eastAsia="Times New Roman" w:hAnsi="Times New Roman" w:cs="Times New Roman"/>
          <w:i w:val="0"/>
          <w:iCs w:val="0"/>
          <w:lang w:val="ro-RO"/>
        </w:rPr>
        <w:t>ntensitatea ajutorului de stat</w:t>
      </w:r>
      <w:r w:rsidR="005201F0" w:rsidRPr="00E24147">
        <w:rPr>
          <w:rFonts w:ascii="Times New Roman" w:eastAsia="Times New Roman" w:hAnsi="Times New Roman" w:cs="Times New Roman"/>
          <w:i w:val="0"/>
          <w:iCs w:val="0"/>
          <w:lang w:val="ro-RO"/>
        </w:rPr>
        <w:t xml:space="preserve"> în cadrul prezentei măsuri</w:t>
      </w:r>
    </w:p>
    <w:p w14:paraId="65F08DFC" w14:textId="2E3B3B73" w:rsidR="00560384" w:rsidRPr="007B4463" w:rsidRDefault="00A53015" w:rsidP="00E24147">
      <w:pPr>
        <w:pStyle w:val="BodyText"/>
        <w:ind w:right="265" w:firstLine="708"/>
        <w:rPr>
          <w:lang w:val="ro-RO"/>
        </w:rPr>
      </w:pPr>
      <w:r w:rsidRPr="007B4463">
        <w:rPr>
          <w:lang w:val="ro-RO"/>
        </w:rPr>
        <w:t>V</w:t>
      </w:r>
      <w:r w:rsidR="00560384" w:rsidRPr="007B4463">
        <w:rPr>
          <w:lang w:val="ro-RO"/>
        </w:rPr>
        <w:t>aloarea ajutorului de stat nu va</w:t>
      </w:r>
      <w:r w:rsidR="00B84340" w:rsidRPr="007B4463">
        <w:rPr>
          <w:lang w:val="ro-RO"/>
        </w:rPr>
        <w:t xml:space="preserve"> </w:t>
      </w:r>
      <w:r w:rsidR="00560384" w:rsidRPr="007B4463">
        <w:rPr>
          <w:lang w:val="ro-RO"/>
        </w:rPr>
        <w:t>depăşi</w:t>
      </w:r>
      <w:r w:rsidR="00560384" w:rsidRPr="00E24147">
        <w:rPr>
          <w:lang w:val="ro-RO"/>
        </w:rPr>
        <w:t xml:space="preserve"> </w:t>
      </w:r>
      <w:r w:rsidR="00560384" w:rsidRPr="007B4463">
        <w:rPr>
          <w:lang w:val="ro-RO"/>
        </w:rPr>
        <w:t>pragul de</w:t>
      </w:r>
      <w:r w:rsidR="00560384" w:rsidRPr="00E24147">
        <w:rPr>
          <w:lang w:val="ro-RO"/>
        </w:rPr>
        <w:t xml:space="preserve"> </w:t>
      </w:r>
      <w:r w:rsidR="00560384" w:rsidRPr="007B4463">
        <w:rPr>
          <w:lang w:val="ro-RO"/>
        </w:rPr>
        <w:t>1</w:t>
      </w:r>
      <w:r w:rsidR="00B665DF" w:rsidRPr="00E24147">
        <w:rPr>
          <w:lang w:val="ro-RO"/>
        </w:rPr>
        <w:t>.</w:t>
      </w:r>
      <w:r w:rsidR="00410B24" w:rsidRPr="007B4463">
        <w:rPr>
          <w:lang w:val="ro-RO"/>
        </w:rPr>
        <w:t>2</w:t>
      </w:r>
      <w:r w:rsidR="00560384" w:rsidRPr="007B4463">
        <w:rPr>
          <w:lang w:val="ro-RO"/>
        </w:rPr>
        <w:t>00 000 EUR pe</w:t>
      </w:r>
      <w:r w:rsidR="00072E8C" w:rsidRPr="007B4463">
        <w:rPr>
          <w:lang w:val="ro-RO"/>
        </w:rPr>
        <w:t>ntru o</w:t>
      </w:r>
      <w:r w:rsidR="00560384" w:rsidRPr="00E24147">
        <w:rPr>
          <w:lang w:val="ro-RO"/>
        </w:rPr>
        <w:t xml:space="preserve"> </w:t>
      </w:r>
      <w:r w:rsidR="00560384" w:rsidRPr="007B4463">
        <w:rPr>
          <w:lang w:val="ro-RO"/>
        </w:rPr>
        <w:t>întreprindere, pentru</w:t>
      </w:r>
      <w:r w:rsidR="00560384" w:rsidRPr="00E24147">
        <w:rPr>
          <w:lang w:val="ro-RO"/>
        </w:rPr>
        <w:t xml:space="preserve"> </w:t>
      </w:r>
      <w:r w:rsidR="00FB56FF" w:rsidRPr="00E24147">
        <w:rPr>
          <w:lang w:val="ro-RO"/>
        </w:rPr>
        <w:t xml:space="preserve">un </w:t>
      </w:r>
      <w:r w:rsidR="00560384" w:rsidRPr="007B4463">
        <w:rPr>
          <w:lang w:val="ro-RO"/>
        </w:rPr>
        <w:t>proiect de</w:t>
      </w:r>
      <w:r w:rsidR="00560384" w:rsidRPr="00E24147">
        <w:rPr>
          <w:lang w:val="ro-RO"/>
        </w:rPr>
        <w:t xml:space="preserve"> </w:t>
      </w:r>
      <w:r w:rsidR="00560384" w:rsidRPr="007B4463">
        <w:rPr>
          <w:lang w:val="ro-RO"/>
        </w:rPr>
        <w:t>investiții</w:t>
      </w:r>
      <w:r w:rsidR="00E10D2D" w:rsidRPr="007B4463">
        <w:rPr>
          <w:lang w:val="ro-RO"/>
        </w:rPr>
        <w:t>, propus și fundamentat prin raportul de audit energetic</w:t>
      </w:r>
      <w:r w:rsidR="00072E8C" w:rsidRPr="007B4463">
        <w:rPr>
          <w:lang w:val="ro-RO"/>
        </w:rPr>
        <w:t>.</w:t>
      </w:r>
      <w:r w:rsidR="00E10D2D" w:rsidRPr="007B4463">
        <w:rPr>
          <w:lang w:val="ro-RO"/>
        </w:rPr>
        <w:t xml:space="preserve"> </w:t>
      </w:r>
    </w:p>
    <w:p w14:paraId="5883EAB1" w14:textId="77777777" w:rsidR="003E6975" w:rsidRPr="007B4463" w:rsidRDefault="00A65B0A" w:rsidP="00E24147">
      <w:pPr>
        <w:pStyle w:val="BodyText"/>
        <w:ind w:right="265" w:firstLine="708"/>
        <w:rPr>
          <w:lang w:val="ro-RO"/>
        </w:rPr>
      </w:pPr>
      <w:r w:rsidRPr="007B4463">
        <w:rPr>
          <w:lang w:val="ro-RO"/>
        </w:rPr>
        <w:t xml:space="preserve">Această valoare reprezintă costurile eligibile ale proiectului și nu va depăși 30% din valoarea </w:t>
      </w:r>
      <w:r w:rsidR="00EE49EA" w:rsidRPr="007B4463">
        <w:rPr>
          <w:lang w:val="ro-RO"/>
        </w:rPr>
        <w:t>cheltuielilor eligibile rezultate urmare a aplicării scenariului contracfactual</w:t>
      </w:r>
      <w:r w:rsidR="006E6B50" w:rsidRPr="007B4463">
        <w:rPr>
          <w:lang w:val="ro-RO"/>
        </w:rPr>
        <w:t xml:space="preserve">, la care se adaugă bonusurile </w:t>
      </w:r>
      <w:r w:rsidR="0004406C" w:rsidRPr="007B4463">
        <w:rPr>
          <w:lang w:val="ro-RO"/>
        </w:rPr>
        <w:t>conform punctului 1.7 din prezentul ghid</w:t>
      </w:r>
      <w:r w:rsidR="00EE49EA" w:rsidRPr="007B4463">
        <w:rPr>
          <w:lang w:val="ro-RO"/>
        </w:rPr>
        <w:t>.</w:t>
      </w:r>
    </w:p>
    <w:p w14:paraId="57CF6297" w14:textId="77777777" w:rsidR="00A65B0A" w:rsidRPr="007B4463" w:rsidRDefault="00A65B0A" w:rsidP="002E3040">
      <w:pPr>
        <w:pStyle w:val="ListParagraph"/>
        <w:widowControl w:val="0"/>
        <w:numPr>
          <w:ilvl w:val="0"/>
          <w:numId w:val="47"/>
        </w:numPr>
        <w:autoSpaceDE w:val="0"/>
        <w:autoSpaceDN w:val="0"/>
        <w:spacing w:before="120"/>
        <w:ind w:right="264"/>
        <w:rPr>
          <w:rFonts w:eastAsia="Times New Roman" w:cs="Times New Roman"/>
          <w:szCs w:val="24"/>
          <w:lang w:val="ro-RO"/>
        </w:rPr>
      </w:pPr>
      <w:r w:rsidRPr="007B4463">
        <w:rPr>
          <w:rFonts w:eastAsia="Times New Roman" w:cs="Times New Roman"/>
          <w:szCs w:val="24"/>
          <w:lang w:val="ro-RO"/>
        </w:rPr>
        <w:t>Se vor identifica în mod clar în fișa privind cheltuielile eligibile din Cererea de finanțare și în Bugetul de cheltuieli aferent proiectului</w:t>
      </w:r>
    </w:p>
    <w:p w14:paraId="4A060FF9" w14:textId="77777777" w:rsidR="005378B6" w:rsidRPr="007B4463" w:rsidRDefault="005378B6" w:rsidP="00C579AC">
      <w:pPr>
        <w:spacing w:after="0" w:line="240" w:lineRule="auto"/>
        <w:rPr>
          <w:rFonts w:eastAsia="Calibri" w:cs="Times New Roman"/>
          <w:szCs w:val="20"/>
          <w:lang w:val="ro-RO"/>
        </w:rPr>
      </w:pPr>
    </w:p>
    <w:p w14:paraId="659FAA7B" w14:textId="77777777" w:rsidR="00560384" w:rsidRPr="007B4463" w:rsidRDefault="00333F3B" w:rsidP="00E24147">
      <w:pPr>
        <w:pStyle w:val="Heading4"/>
        <w:rPr>
          <w:rFonts w:eastAsia="Times New Roman" w:cs="Times New Roman"/>
          <w:lang w:val="ro-RO"/>
        </w:rPr>
      </w:pPr>
      <w:r w:rsidRPr="00E24147">
        <w:rPr>
          <w:rFonts w:ascii="Times New Roman" w:eastAsia="Times New Roman" w:hAnsi="Times New Roman" w:cs="Times New Roman"/>
          <w:i w:val="0"/>
          <w:iCs w:val="0"/>
          <w:lang w:val="ro-RO"/>
        </w:rPr>
        <w:t xml:space="preserve">  </w:t>
      </w:r>
      <w:r w:rsidRPr="00E24147">
        <w:rPr>
          <w:rFonts w:ascii="Times New Roman" w:eastAsia="Times New Roman" w:hAnsi="Times New Roman" w:cs="Times New Roman"/>
          <w:i w:val="0"/>
          <w:iCs w:val="0"/>
          <w:lang w:val="ro-RO"/>
        </w:rPr>
        <w:sym w:font="Wingdings" w:char="F0E8"/>
      </w:r>
      <w:r w:rsidRPr="00E24147">
        <w:rPr>
          <w:rFonts w:ascii="Times New Roman" w:eastAsia="Times New Roman" w:hAnsi="Times New Roman" w:cs="Times New Roman"/>
          <w:i w:val="0"/>
          <w:iCs w:val="0"/>
          <w:lang w:val="ro-RO"/>
        </w:rPr>
        <w:t xml:space="preserve"> </w:t>
      </w:r>
      <w:r w:rsidR="00531E0F" w:rsidRPr="00E24147">
        <w:rPr>
          <w:rFonts w:ascii="Times New Roman" w:eastAsia="Times New Roman" w:hAnsi="Times New Roman" w:cs="Times New Roman"/>
          <w:i w:val="0"/>
          <w:iCs w:val="0"/>
          <w:lang w:val="ro-RO"/>
        </w:rPr>
        <w:t xml:space="preserve"> </w:t>
      </w:r>
      <w:r w:rsidR="009D7613" w:rsidRPr="00E24147">
        <w:rPr>
          <w:rFonts w:ascii="Times New Roman" w:eastAsia="Times New Roman" w:hAnsi="Times New Roman" w:cs="Times New Roman"/>
          <w:i w:val="0"/>
          <w:iCs w:val="0"/>
          <w:lang w:val="ro-RO"/>
        </w:rPr>
        <w:t>3.</w:t>
      </w:r>
      <w:r w:rsidRPr="00E24147">
        <w:rPr>
          <w:rFonts w:ascii="Times New Roman" w:eastAsia="Times New Roman" w:hAnsi="Times New Roman" w:cs="Times New Roman"/>
          <w:i w:val="0"/>
          <w:iCs w:val="0"/>
          <w:lang w:val="ro-RO"/>
        </w:rPr>
        <w:t xml:space="preserve"> </w:t>
      </w:r>
      <w:r w:rsidR="00560384" w:rsidRPr="00E24147">
        <w:rPr>
          <w:rFonts w:ascii="Times New Roman" w:eastAsia="Times New Roman" w:hAnsi="Times New Roman" w:cs="Times New Roman"/>
          <w:i w:val="0"/>
          <w:iCs w:val="0"/>
          <w:lang w:val="ro-RO"/>
        </w:rPr>
        <w:t>Cumulul ajutorului</w:t>
      </w:r>
      <w:r w:rsidR="00560384" w:rsidRPr="00E24147">
        <w:rPr>
          <w:rFonts w:ascii="Times New Roman" w:eastAsia="Times New Roman" w:hAnsi="Times New Roman" w:cs="Times New Roman"/>
          <w:i w:val="0"/>
          <w:iCs w:val="0"/>
          <w:spacing w:val="-1"/>
          <w:lang w:val="ro-RO"/>
        </w:rPr>
        <w:t xml:space="preserve"> </w:t>
      </w:r>
      <w:r w:rsidR="00560384" w:rsidRPr="00E24147">
        <w:rPr>
          <w:rFonts w:ascii="Times New Roman" w:eastAsia="Times New Roman" w:hAnsi="Times New Roman" w:cs="Times New Roman"/>
          <w:i w:val="0"/>
          <w:iCs w:val="0"/>
          <w:lang w:val="ro-RO"/>
        </w:rPr>
        <w:t>de</w:t>
      </w:r>
      <w:r w:rsidR="00560384" w:rsidRPr="00E24147">
        <w:rPr>
          <w:rFonts w:ascii="Times New Roman" w:eastAsia="Times New Roman" w:hAnsi="Times New Roman" w:cs="Times New Roman"/>
          <w:i w:val="0"/>
          <w:iCs w:val="0"/>
          <w:spacing w:val="-4"/>
          <w:lang w:val="ro-RO"/>
        </w:rPr>
        <w:t xml:space="preserve"> </w:t>
      </w:r>
      <w:r w:rsidR="00560384" w:rsidRPr="00E24147">
        <w:rPr>
          <w:rFonts w:ascii="Times New Roman" w:eastAsia="Times New Roman" w:hAnsi="Times New Roman" w:cs="Times New Roman"/>
          <w:i w:val="0"/>
          <w:iCs w:val="0"/>
          <w:lang w:val="ro-RO"/>
        </w:rPr>
        <w:t>stat</w:t>
      </w:r>
    </w:p>
    <w:p w14:paraId="395C2785" w14:textId="77777777" w:rsidR="009D7613" w:rsidRPr="007B4463" w:rsidRDefault="00560384" w:rsidP="00E24147">
      <w:pPr>
        <w:pStyle w:val="BodyText"/>
        <w:ind w:right="265" w:firstLine="708"/>
        <w:rPr>
          <w:lang w:val="ro-RO"/>
        </w:rPr>
      </w:pPr>
      <w:r w:rsidRPr="007B4463">
        <w:rPr>
          <w:lang w:val="ro-RO"/>
        </w:rPr>
        <w:t>Pentru acelaşi beneficiar şi aceleaşi</w:t>
      </w:r>
      <w:r w:rsidRPr="007B4463">
        <w:rPr>
          <w:spacing w:val="1"/>
          <w:lang w:val="ro-RO"/>
        </w:rPr>
        <w:t xml:space="preserve"> </w:t>
      </w:r>
      <w:r w:rsidRPr="007B4463">
        <w:rPr>
          <w:lang w:val="ro-RO"/>
        </w:rPr>
        <w:t>cheltuieli eligibile</w:t>
      </w:r>
      <w:r w:rsidR="002545EC" w:rsidRPr="007B4463">
        <w:rPr>
          <w:lang w:val="ro-RO"/>
        </w:rPr>
        <w:t xml:space="preserve"> în program</w:t>
      </w:r>
      <w:r w:rsidRPr="007B4463">
        <w:rPr>
          <w:lang w:val="ro-RO"/>
        </w:rPr>
        <w:t>,</w:t>
      </w:r>
      <w:r w:rsidR="00723B05" w:rsidRPr="007B4463">
        <w:rPr>
          <w:lang w:val="ro-RO"/>
        </w:rPr>
        <w:t xml:space="preserve"> în domeniul eficienței energetice,</w:t>
      </w:r>
      <w:r w:rsidRPr="007B4463">
        <w:rPr>
          <w:lang w:val="ro-RO"/>
        </w:rPr>
        <w:t xml:space="preserve"> ajutorul de stat acordat </w:t>
      </w:r>
      <w:r w:rsidR="002545EC" w:rsidRPr="007B4463">
        <w:rPr>
          <w:lang w:val="ro-RO"/>
        </w:rPr>
        <w:t>prin prezenta schemă</w:t>
      </w:r>
      <w:r w:rsidRPr="007B4463">
        <w:rPr>
          <w:lang w:val="ro-RO"/>
        </w:rPr>
        <w:t xml:space="preserve"> </w:t>
      </w:r>
      <w:r w:rsidR="00723B05" w:rsidRPr="007B4463">
        <w:rPr>
          <w:lang w:val="ro-RO"/>
        </w:rPr>
        <w:t xml:space="preserve">nu </w:t>
      </w:r>
      <w:r w:rsidRPr="007B4463">
        <w:rPr>
          <w:lang w:val="ro-RO"/>
        </w:rPr>
        <w:t>se poate</w:t>
      </w:r>
      <w:r w:rsidRPr="007B4463">
        <w:rPr>
          <w:spacing w:val="60"/>
          <w:lang w:val="ro-RO"/>
        </w:rPr>
        <w:t xml:space="preserve"> </w:t>
      </w:r>
      <w:r w:rsidRPr="007B4463">
        <w:rPr>
          <w:lang w:val="ro-RO"/>
        </w:rPr>
        <w:t>cumula cu</w:t>
      </w:r>
      <w:r w:rsidR="00E47F6F" w:rsidRPr="007B4463">
        <w:rPr>
          <w:lang w:val="ro-RO"/>
        </w:rPr>
        <w:t xml:space="preserve"> </w:t>
      </w:r>
      <w:r w:rsidRPr="007B4463">
        <w:rPr>
          <w:lang w:val="ro-RO"/>
        </w:rPr>
        <w:t>alt</w:t>
      </w:r>
      <w:r w:rsidRPr="007B4463">
        <w:rPr>
          <w:spacing w:val="1"/>
          <w:lang w:val="ro-RO"/>
        </w:rPr>
        <w:t xml:space="preserve"> </w:t>
      </w:r>
      <w:r w:rsidRPr="007B4463">
        <w:rPr>
          <w:lang w:val="ro-RO"/>
        </w:rPr>
        <w:t>ajutor de</w:t>
      </w:r>
      <w:r w:rsidRPr="007B4463">
        <w:rPr>
          <w:spacing w:val="-2"/>
          <w:lang w:val="ro-RO"/>
        </w:rPr>
        <w:t xml:space="preserve"> </w:t>
      </w:r>
      <w:r w:rsidRPr="007B4463">
        <w:rPr>
          <w:lang w:val="ro-RO"/>
        </w:rPr>
        <w:t>stat acordat, inclusiv</w:t>
      </w:r>
      <w:r w:rsidRPr="007B4463">
        <w:rPr>
          <w:spacing w:val="1"/>
          <w:lang w:val="ro-RO"/>
        </w:rPr>
        <w:t xml:space="preserve"> </w:t>
      </w:r>
      <w:r w:rsidRPr="007B4463">
        <w:rPr>
          <w:lang w:val="ro-RO"/>
        </w:rPr>
        <w:t>de</w:t>
      </w:r>
      <w:r w:rsidRPr="007B4463">
        <w:rPr>
          <w:spacing w:val="-1"/>
          <w:lang w:val="ro-RO"/>
        </w:rPr>
        <w:t xml:space="preserve"> </w:t>
      </w:r>
      <w:r w:rsidRPr="007B4463">
        <w:rPr>
          <w:lang w:val="ro-RO"/>
        </w:rPr>
        <w:t>minimi</w:t>
      </w:r>
      <w:r w:rsidR="00555028" w:rsidRPr="007B4463">
        <w:rPr>
          <w:lang w:val="ro-RO"/>
        </w:rPr>
        <w:t>s</w:t>
      </w:r>
      <w:r w:rsidRPr="007B4463">
        <w:rPr>
          <w:lang w:val="ro-RO"/>
        </w:rPr>
        <w:t>.</w:t>
      </w:r>
    </w:p>
    <w:p w14:paraId="1F64F64E" w14:textId="77777777" w:rsidR="00750E77" w:rsidRPr="007B4463" w:rsidRDefault="00750E77" w:rsidP="00C579AC">
      <w:pPr>
        <w:spacing w:after="0" w:line="240" w:lineRule="auto"/>
        <w:rPr>
          <w:rFonts w:eastAsia="Times New Roman" w:cs="Times New Roman"/>
          <w:szCs w:val="24"/>
          <w:lang w:val="ro-RO"/>
        </w:rPr>
      </w:pPr>
    </w:p>
    <w:p w14:paraId="7F49D1C5" w14:textId="77777777" w:rsidR="00531E0F" w:rsidRPr="00E24147" w:rsidRDefault="00531E0F" w:rsidP="00531E0F">
      <w:pPr>
        <w:pStyle w:val="Heading4"/>
        <w:rPr>
          <w:rFonts w:ascii="Times New Roman" w:hAnsi="Times New Roman" w:cs="Times New Roman"/>
          <w:i w:val="0"/>
          <w:iCs w:val="0"/>
          <w:lang w:val="ro-RO"/>
        </w:rPr>
      </w:pPr>
      <w:r w:rsidRPr="00E24147">
        <w:rPr>
          <w:rFonts w:ascii="Times New Roman" w:eastAsia="Times New Roman" w:hAnsi="Times New Roman" w:cs="Times New Roman"/>
          <w:i w:val="0"/>
          <w:iCs w:val="0"/>
          <w:lang w:val="ro-RO"/>
        </w:rPr>
        <w:t xml:space="preserve">  </w:t>
      </w:r>
      <w:r w:rsidRPr="00E24147">
        <w:rPr>
          <w:rFonts w:ascii="Times New Roman" w:eastAsia="Times New Roman" w:hAnsi="Times New Roman" w:cs="Times New Roman"/>
          <w:i w:val="0"/>
          <w:iCs w:val="0"/>
          <w:lang w:val="ro-RO"/>
        </w:rPr>
        <w:sym w:font="Wingdings" w:char="F0E8"/>
      </w:r>
      <w:r w:rsidRPr="00E24147">
        <w:rPr>
          <w:rFonts w:ascii="Times New Roman" w:eastAsia="Times New Roman" w:hAnsi="Times New Roman" w:cs="Times New Roman"/>
          <w:i w:val="0"/>
          <w:iCs w:val="0"/>
          <w:lang w:val="ro-RO"/>
        </w:rPr>
        <w:t xml:space="preserve">  </w:t>
      </w:r>
      <w:r w:rsidR="00750E77" w:rsidRPr="00E24147">
        <w:rPr>
          <w:rFonts w:ascii="Times New Roman" w:eastAsia="Times New Roman" w:hAnsi="Times New Roman" w:cs="Times New Roman"/>
          <w:i w:val="0"/>
          <w:iCs w:val="0"/>
          <w:szCs w:val="24"/>
          <w:lang w:val="ro-RO"/>
        </w:rPr>
        <w:t>4.</w:t>
      </w:r>
      <w:r w:rsidR="00750E77" w:rsidRPr="00E24147">
        <w:rPr>
          <w:rFonts w:ascii="Times New Roman" w:hAnsi="Times New Roman" w:cs="Times New Roman"/>
          <w:i w:val="0"/>
          <w:iCs w:val="0"/>
          <w:lang w:val="ro-RO"/>
        </w:rPr>
        <w:t xml:space="preserve"> </w:t>
      </w:r>
      <w:r w:rsidRPr="00E24147">
        <w:rPr>
          <w:rFonts w:ascii="Times New Roman" w:hAnsi="Times New Roman" w:cs="Times New Roman"/>
          <w:i w:val="0"/>
          <w:iCs w:val="0"/>
          <w:lang w:val="ro-RO"/>
        </w:rPr>
        <w:t>Neeligibile</w:t>
      </w:r>
    </w:p>
    <w:p w14:paraId="4E015EB0" w14:textId="77777777" w:rsidR="00750E77" w:rsidRPr="007B4463" w:rsidRDefault="00750E77" w:rsidP="00531E0F">
      <w:pPr>
        <w:pStyle w:val="BodyText"/>
        <w:ind w:right="265" w:firstLine="708"/>
        <w:rPr>
          <w:lang w:val="ro-RO"/>
        </w:rPr>
      </w:pPr>
      <w:r w:rsidRPr="007B4463">
        <w:rPr>
          <w:lang w:val="ro-RO"/>
        </w:rPr>
        <w:t>Nu sunt eligibile întreprinderile care își desfășoară activitatea în sectorul pescuitului și acvaculturii, astfel cum sunt reglementate de Regulamentul (UE) nr. 1379/2013 al Parlamentului European și al Consiliului.</w:t>
      </w:r>
    </w:p>
    <w:p w14:paraId="259A63F9" w14:textId="77777777" w:rsidR="00531E0F" w:rsidRPr="007B4463" w:rsidRDefault="00531E0F" w:rsidP="00E24147">
      <w:pPr>
        <w:pStyle w:val="BodyText"/>
        <w:ind w:right="265" w:firstLine="708"/>
        <w:rPr>
          <w:lang w:val="ro-RO"/>
        </w:rPr>
      </w:pPr>
    </w:p>
    <w:p w14:paraId="2EFA1FB9" w14:textId="31646958" w:rsidR="00072E8C" w:rsidRPr="007B4463" w:rsidRDefault="00072E8C" w:rsidP="00AA6A06">
      <w:pPr>
        <w:pStyle w:val="ListParagraph"/>
        <w:numPr>
          <w:ilvl w:val="0"/>
          <w:numId w:val="47"/>
        </w:numPr>
        <w:rPr>
          <w:rFonts w:eastAsia="Times New Roman" w:cs="Times New Roman"/>
          <w:szCs w:val="24"/>
          <w:lang w:val="ro-RO"/>
        </w:rPr>
      </w:pPr>
      <w:r w:rsidRPr="007B4463">
        <w:rPr>
          <w:rFonts w:eastAsia="Times New Roman" w:cs="Times New Roman"/>
          <w:szCs w:val="24"/>
          <w:lang w:val="ro-RO"/>
        </w:rPr>
        <w:t>Se va demonstra prin completarea în cererea de finanțare a codului CAEN pentru care se solicită finanțare</w:t>
      </w:r>
      <w:r w:rsidR="00531E0F" w:rsidRPr="007B4463">
        <w:rPr>
          <w:rFonts w:eastAsia="Times New Roman" w:cs="Times New Roman"/>
          <w:szCs w:val="24"/>
          <w:lang w:val="ro-RO"/>
        </w:rPr>
        <w:t>.</w:t>
      </w:r>
    </w:p>
    <w:p w14:paraId="4C9FD4FF" w14:textId="77777777" w:rsidR="009D7613" w:rsidRPr="007B4463" w:rsidRDefault="009D7613" w:rsidP="00C579AC">
      <w:pPr>
        <w:spacing w:after="0" w:line="240" w:lineRule="auto"/>
        <w:rPr>
          <w:rFonts w:eastAsia="Calibri" w:cs="Times New Roman"/>
          <w:szCs w:val="20"/>
          <w:lang w:val="ro-RO"/>
        </w:rPr>
      </w:pPr>
    </w:p>
    <w:p w14:paraId="2ABB1DD8" w14:textId="77777777" w:rsidR="00531E0F" w:rsidRPr="007B4463" w:rsidRDefault="00531E0F" w:rsidP="00A904AF">
      <w:pPr>
        <w:pStyle w:val="1"/>
      </w:pPr>
      <w:bookmarkStart w:id="132" w:name="_Toc116995946"/>
      <w:bookmarkStart w:id="133" w:name="_Hlk89767747"/>
      <w:r w:rsidRPr="007B4463">
        <w:t>Capitolul 2. Reguli pentru acordarea finanţării</w:t>
      </w:r>
      <w:bookmarkEnd w:id="132"/>
    </w:p>
    <w:p w14:paraId="4116456D" w14:textId="77777777" w:rsidR="00BC472C" w:rsidRPr="007B4463" w:rsidRDefault="00BC472C" w:rsidP="00531E0F">
      <w:pPr>
        <w:pStyle w:val="BodyText"/>
        <w:ind w:right="265" w:firstLine="708"/>
        <w:rPr>
          <w:rFonts w:eastAsia="Calibri"/>
          <w:b/>
          <w:lang w:val="ro-RO"/>
        </w:rPr>
      </w:pPr>
      <w:r w:rsidRPr="00E24147">
        <w:rPr>
          <w:b/>
          <w:lang w:val="ro-RO"/>
        </w:rPr>
        <w:t>Verificarea</w:t>
      </w:r>
      <w:r w:rsidRPr="007B4463">
        <w:rPr>
          <w:rFonts w:eastAsia="Calibri"/>
          <w:b/>
          <w:lang w:val="ro-RO"/>
        </w:rPr>
        <w:t xml:space="preserve"> administrativă și a eligibilității </w:t>
      </w:r>
      <w:r w:rsidR="0006121B" w:rsidRPr="007B4463">
        <w:rPr>
          <w:rFonts w:eastAsia="Calibri"/>
          <w:b/>
          <w:lang w:val="ro-RO"/>
        </w:rPr>
        <w:t xml:space="preserve">cererilor de finanțare </w:t>
      </w:r>
      <w:r w:rsidR="00560384" w:rsidRPr="007B4463">
        <w:rPr>
          <w:rFonts w:eastAsia="Calibri"/>
          <w:b/>
          <w:lang w:val="ro-RO"/>
        </w:rPr>
        <w:t xml:space="preserve">depuse în cadrul </w:t>
      </w:r>
      <w:r w:rsidR="003E6975" w:rsidRPr="007B4463">
        <w:rPr>
          <w:rFonts w:eastAsia="Calibri"/>
          <w:b/>
          <w:lang w:val="ro-RO"/>
        </w:rPr>
        <w:t>apelului competitiv</w:t>
      </w:r>
      <w:r w:rsidR="00560384" w:rsidRPr="007B4463">
        <w:rPr>
          <w:rFonts w:eastAsia="Calibri"/>
          <w:b/>
          <w:lang w:val="ro-RO"/>
        </w:rPr>
        <w:t xml:space="preserve"> va presupune următoarele aspecte</w:t>
      </w:r>
      <w:r w:rsidRPr="007B4463">
        <w:rPr>
          <w:rFonts w:eastAsia="Calibri"/>
          <w:b/>
          <w:lang w:val="ro-RO"/>
        </w:rPr>
        <w:t xml:space="preserve">: </w:t>
      </w:r>
    </w:p>
    <w:p w14:paraId="0E724441" w14:textId="77777777" w:rsidR="00531E0F" w:rsidRPr="007B4463" w:rsidRDefault="00531E0F" w:rsidP="00E24147">
      <w:pPr>
        <w:pStyle w:val="BodyText"/>
        <w:ind w:right="265" w:firstLine="708"/>
        <w:rPr>
          <w:rFonts w:eastAsia="Calibri"/>
          <w:b/>
          <w:lang w:val="ro-RO"/>
        </w:rPr>
      </w:pPr>
    </w:p>
    <w:p w14:paraId="50B117C0" w14:textId="77777777" w:rsidR="00BC472C" w:rsidRPr="007B4463" w:rsidRDefault="00BC472C" w:rsidP="00E24147">
      <w:pPr>
        <w:numPr>
          <w:ilvl w:val="1"/>
          <w:numId w:val="3"/>
        </w:numPr>
        <w:spacing w:after="160" w:line="259" w:lineRule="auto"/>
        <w:ind w:left="709" w:hanging="709"/>
        <w:rPr>
          <w:rFonts w:eastAsia="Calibri" w:cs="Times New Roman"/>
          <w:szCs w:val="24"/>
          <w:lang w:val="ro-RO"/>
        </w:rPr>
      </w:pPr>
      <w:r w:rsidRPr="007B4463">
        <w:rPr>
          <w:rFonts w:eastAsia="Calibri" w:cs="Times New Roman"/>
          <w:szCs w:val="24"/>
          <w:lang w:val="ro-RO"/>
        </w:rPr>
        <w:t>se verifică dacă proiect</w:t>
      </w:r>
      <w:r w:rsidR="00C033F5" w:rsidRPr="007B4463">
        <w:rPr>
          <w:rFonts w:eastAsia="Calibri" w:cs="Times New Roman"/>
          <w:szCs w:val="24"/>
          <w:lang w:val="ro-RO"/>
        </w:rPr>
        <w:t>ul</w:t>
      </w:r>
      <w:r w:rsidRPr="007B4463">
        <w:rPr>
          <w:rFonts w:eastAsia="Calibri" w:cs="Times New Roman"/>
          <w:szCs w:val="24"/>
          <w:lang w:val="ro-RO"/>
        </w:rPr>
        <w:t xml:space="preserve"> a fost depus în condițiile specificate în prezentul ghid; </w:t>
      </w:r>
    </w:p>
    <w:p w14:paraId="34E90C0C" w14:textId="77777777" w:rsidR="00560384" w:rsidRPr="007B4463" w:rsidRDefault="00BC472C" w:rsidP="00E24147">
      <w:pPr>
        <w:numPr>
          <w:ilvl w:val="1"/>
          <w:numId w:val="3"/>
        </w:numPr>
        <w:spacing w:after="160" w:line="259" w:lineRule="auto"/>
        <w:ind w:left="709" w:hanging="709"/>
        <w:rPr>
          <w:rFonts w:eastAsia="Calibri" w:cs="Times New Roman"/>
          <w:szCs w:val="24"/>
          <w:lang w:val="ro-RO"/>
        </w:rPr>
      </w:pPr>
      <w:r w:rsidRPr="007B4463">
        <w:rPr>
          <w:rFonts w:eastAsia="Calibri" w:cs="Times New Roman"/>
          <w:szCs w:val="24"/>
          <w:lang w:val="ro-RO"/>
        </w:rPr>
        <w:t xml:space="preserve">se are în vedere completarea cererii de finanțare și a anexelor, valabilitatea documentelor, precum și respectarea criteriilor de eligibilitate menționate în prezentul ghid; </w:t>
      </w:r>
    </w:p>
    <w:p w14:paraId="6B800664" w14:textId="2AD0CB3F" w:rsidR="006238A0" w:rsidRPr="007B4463" w:rsidRDefault="00325D5A" w:rsidP="00E24147">
      <w:pPr>
        <w:numPr>
          <w:ilvl w:val="1"/>
          <w:numId w:val="3"/>
        </w:numPr>
        <w:spacing w:after="160" w:line="259" w:lineRule="auto"/>
        <w:ind w:left="709" w:hanging="709"/>
        <w:rPr>
          <w:rFonts w:eastAsia="Calibri" w:cs="Times New Roman"/>
          <w:szCs w:val="24"/>
          <w:lang w:val="ro-RO"/>
        </w:rPr>
      </w:pPr>
      <w:r w:rsidRPr="007B4463">
        <w:rPr>
          <w:rFonts w:eastAsia="Calibri" w:cs="Times New Roman"/>
          <w:szCs w:val="24"/>
          <w:lang w:val="ro-RO"/>
        </w:rPr>
        <w:lastRenderedPageBreak/>
        <w:t>p</w:t>
      </w:r>
      <w:r w:rsidR="006238A0" w:rsidRPr="007B4463">
        <w:rPr>
          <w:rFonts w:eastAsia="Calibri" w:cs="Times New Roman"/>
          <w:szCs w:val="24"/>
          <w:lang w:val="ro-RO"/>
        </w:rPr>
        <w:t xml:space="preserve">entru a fi declarat </w:t>
      </w:r>
      <w:r w:rsidR="00791E21" w:rsidRPr="007B4463">
        <w:rPr>
          <w:rFonts w:eastAsia="Calibri" w:cs="Times New Roman"/>
          <w:szCs w:val="24"/>
          <w:lang w:val="ro-RO"/>
        </w:rPr>
        <w:t>eligibil solicitantul trebuie să îndeplinească</w:t>
      </w:r>
      <w:r w:rsidR="006238A0" w:rsidRPr="007B4463">
        <w:rPr>
          <w:rFonts w:eastAsia="Calibri" w:cs="Times New Roman"/>
          <w:szCs w:val="24"/>
          <w:lang w:val="ro-RO"/>
        </w:rPr>
        <w:t xml:space="preserve"> cumulativ criteriile de</w:t>
      </w:r>
      <w:r w:rsidR="00B84340" w:rsidRPr="007B4463">
        <w:rPr>
          <w:rFonts w:eastAsia="Calibri" w:cs="Times New Roman"/>
          <w:szCs w:val="24"/>
          <w:lang w:val="ro-RO"/>
        </w:rPr>
        <w:t xml:space="preserve">  </w:t>
      </w:r>
      <w:r w:rsidRPr="007B4463">
        <w:rPr>
          <w:rFonts w:eastAsia="Calibri" w:cs="Times New Roman"/>
          <w:szCs w:val="24"/>
          <w:lang w:val="ro-RO"/>
        </w:rPr>
        <w:t>eligibilitate a solicitantului,</w:t>
      </w:r>
      <w:r w:rsidR="006238A0" w:rsidRPr="007B4463">
        <w:rPr>
          <w:rFonts w:eastAsia="Calibri" w:cs="Times New Roman"/>
          <w:szCs w:val="24"/>
          <w:lang w:val="ro-RO"/>
        </w:rPr>
        <w:t xml:space="preserve"> a proiectului</w:t>
      </w:r>
      <w:r w:rsidRPr="007B4463">
        <w:rPr>
          <w:rFonts w:eastAsia="Calibri" w:cs="Times New Roman"/>
          <w:szCs w:val="24"/>
          <w:lang w:val="ro-RO"/>
        </w:rPr>
        <w:t xml:space="preserve"> și a cheltuielilor,</w:t>
      </w:r>
      <w:r w:rsidR="00A02E52" w:rsidRPr="007B4463">
        <w:rPr>
          <w:rFonts w:eastAsia="Calibri" w:cs="Times New Roman"/>
          <w:szCs w:val="24"/>
          <w:lang w:val="ro-RO"/>
        </w:rPr>
        <w:t xml:space="preserve"> prin respectarea</w:t>
      </w:r>
      <w:r w:rsidR="00D22567" w:rsidRPr="007B4463">
        <w:rPr>
          <w:rFonts w:eastAsia="Calibri" w:cs="Times New Roman"/>
          <w:szCs w:val="24"/>
          <w:lang w:val="ro-RO"/>
        </w:rPr>
        <w:t xml:space="preserve"> criteriilor din prezentul ghid </w:t>
      </w:r>
      <w:r w:rsidR="00764232" w:rsidRPr="007B4463">
        <w:rPr>
          <w:rFonts w:eastAsia="Calibri" w:cs="Times New Roman"/>
          <w:szCs w:val="24"/>
          <w:lang w:val="ro-RO"/>
        </w:rPr>
        <w:t>ș</w:t>
      </w:r>
      <w:r w:rsidR="00D22567" w:rsidRPr="007B4463">
        <w:rPr>
          <w:rFonts w:eastAsia="Calibri" w:cs="Times New Roman"/>
          <w:szCs w:val="24"/>
          <w:lang w:val="ro-RO"/>
        </w:rPr>
        <w:t>i</w:t>
      </w:r>
      <w:r w:rsidR="00635B8C" w:rsidRPr="007B4463">
        <w:rPr>
          <w:rFonts w:eastAsia="Calibri" w:cs="Times New Roman"/>
          <w:szCs w:val="24"/>
          <w:lang w:val="ro-RO"/>
        </w:rPr>
        <w:t xml:space="preserve"> depunerii corespunză</w:t>
      </w:r>
      <w:r w:rsidR="00A02E52" w:rsidRPr="007B4463">
        <w:rPr>
          <w:rFonts w:eastAsia="Calibri" w:cs="Times New Roman"/>
          <w:szCs w:val="24"/>
          <w:lang w:val="ro-RO"/>
        </w:rPr>
        <w:t xml:space="preserve">toare a tuturor </w:t>
      </w:r>
      <w:r w:rsidR="002545EC" w:rsidRPr="007B4463">
        <w:rPr>
          <w:rFonts w:eastAsia="Calibri" w:cs="Times New Roman"/>
          <w:szCs w:val="24"/>
          <w:lang w:val="ro-RO"/>
        </w:rPr>
        <w:t xml:space="preserve">documentelor </w:t>
      </w:r>
      <w:r w:rsidR="00A02E52" w:rsidRPr="007B4463">
        <w:rPr>
          <w:rFonts w:eastAsia="Calibri" w:cs="Times New Roman"/>
          <w:szCs w:val="24"/>
          <w:lang w:val="ro-RO"/>
        </w:rPr>
        <w:t>prev</w:t>
      </w:r>
      <w:r w:rsidR="00764232" w:rsidRPr="007B4463">
        <w:rPr>
          <w:rFonts w:eastAsia="Calibri" w:cs="Times New Roman"/>
          <w:szCs w:val="24"/>
          <w:lang w:val="ro-RO"/>
        </w:rPr>
        <w:t>ă</w:t>
      </w:r>
      <w:r w:rsidR="00A02E52" w:rsidRPr="007B4463">
        <w:rPr>
          <w:rFonts w:eastAsia="Calibri" w:cs="Times New Roman"/>
          <w:szCs w:val="24"/>
          <w:lang w:val="ro-RO"/>
        </w:rPr>
        <w:t>zute la Capitolul 3</w:t>
      </w:r>
      <w:r w:rsidRPr="007B4463">
        <w:rPr>
          <w:rFonts w:eastAsia="Calibri" w:cs="Times New Roman"/>
          <w:szCs w:val="24"/>
          <w:lang w:val="ro-RO"/>
        </w:rPr>
        <w:t>;</w:t>
      </w:r>
    </w:p>
    <w:p w14:paraId="298228F5" w14:textId="77777777" w:rsidR="00560384" w:rsidRPr="007B4463" w:rsidRDefault="00325D5A" w:rsidP="00E24147">
      <w:pPr>
        <w:numPr>
          <w:ilvl w:val="1"/>
          <w:numId w:val="3"/>
        </w:numPr>
        <w:spacing w:after="160" w:line="259" w:lineRule="auto"/>
        <w:ind w:left="709" w:hanging="709"/>
        <w:rPr>
          <w:rFonts w:eastAsia="Calibri" w:cs="Times New Roman"/>
          <w:szCs w:val="24"/>
          <w:lang w:val="ro-RO"/>
        </w:rPr>
      </w:pPr>
      <w:r w:rsidRPr="007B4463">
        <w:rPr>
          <w:rFonts w:eastAsia="Calibri" w:cs="Times New Roman"/>
          <w:szCs w:val="24"/>
          <w:lang w:val="ro-RO"/>
        </w:rPr>
        <w:t>în procedura de verificare a eligibilității proiectului se va avea în vedere, printre altele,</w:t>
      </w:r>
      <w:r w:rsidR="00560384" w:rsidRPr="007B4463">
        <w:rPr>
          <w:rFonts w:eastAsia="Calibri" w:cs="Times New Roman"/>
          <w:szCs w:val="24"/>
          <w:lang w:val="ro-RO"/>
        </w:rPr>
        <w:t xml:space="preserve"> și respect</w:t>
      </w:r>
      <w:r w:rsidRPr="007B4463">
        <w:rPr>
          <w:rFonts w:eastAsia="Calibri" w:cs="Times New Roman"/>
          <w:szCs w:val="24"/>
          <w:lang w:val="ro-RO"/>
        </w:rPr>
        <w:t>area</w:t>
      </w:r>
      <w:r w:rsidR="00560384" w:rsidRPr="007B4463">
        <w:rPr>
          <w:rFonts w:eastAsia="Calibri" w:cs="Times New Roman"/>
          <w:szCs w:val="24"/>
          <w:lang w:val="ro-RO"/>
        </w:rPr>
        <w:t xml:space="preserve"> </w:t>
      </w:r>
      <w:r w:rsidR="00560384" w:rsidRPr="00E24147">
        <w:rPr>
          <w:rFonts w:eastAsia="Calibri" w:cs="Times New Roman"/>
          <w:b/>
          <w:szCs w:val="24"/>
          <w:lang w:val="ro-RO"/>
        </w:rPr>
        <w:t>principiul DNSH (,,Do No Significant Harm”)</w:t>
      </w:r>
      <w:r w:rsidR="00560384" w:rsidRPr="007B4463">
        <w:rPr>
          <w:rFonts w:eastAsia="Calibri" w:cs="Times New Roman"/>
          <w:szCs w:val="24"/>
          <w:lang w:val="ro-RO"/>
        </w:rPr>
        <w:t xml:space="preserve"> luând în considerare analiza DNSH anexată la componenta C.6 Energie din PNRR (https://mfe.gov.ro/pnrr/) la mă</w:t>
      </w:r>
      <w:r w:rsidR="00F85A76" w:rsidRPr="007B4463">
        <w:rPr>
          <w:rFonts w:eastAsia="Calibri" w:cs="Times New Roman"/>
          <w:szCs w:val="24"/>
          <w:lang w:val="ro-RO"/>
        </w:rPr>
        <w:t>sura de investiții I.5</w:t>
      </w:r>
      <w:r w:rsidR="00560384" w:rsidRPr="007B4463">
        <w:rPr>
          <w:rFonts w:eastAsia="Calibri" w:cs="Times New Roman"/>
          <w:szCs w:val="24"/>
          <w:lang w:val="ro-RO"/>
        </w:rPr>
        <w:t xml:space="preserve"> și Orientările tehnice privind aplicarea principiului de „a nu prejudicia în mod semnificativ” în temeiul Regulamentului privind Mecanismul de redresare și reziliență (2021/C 58/01), ce pot fi accesate la adresa:</w:t>
      </w:r>
    </w:p>
    <w:p w14:paraId="016A17F3" w14:textId="07C50ACD" w:rsidR="00560384" w:rsidRPr="00E24147" w:rsidRDefault="00E20E76" w:rsidP="00E24147">
      <w:pPr>
        <w:pStyle w:val="BodyText"/>
        <w:rPr>
          <w:color w:val="0000FF"/>
          <w:u w:color="0000FF"/>
          <w:lang w:val="ro-RO"/>
        </w:rPr>
      </w:pPr>
      <w:hyperlink r:id="rId21" w:history="1">
        <w:r w:rsidRPr="00E24147">
          <w:rPr>
            <w:rStyle w:val="Hyperlink"/>
          </w:rPr>
          <w:t>https://eur-lex.europa.eu/legal-content/RO/TXT/PDF/?uri=CELEX:52021XC0218(01)&amp;from=EN</w:t>
        </w:r>
      </w:hyperlink>
    </w:p>
    <w:p w14:paraId="5E2569B1" w14:textId="7A4573A7" w:rsidR="00072E8C" w:rsidRPr="007B4463" w:rsidRDefault="00072E8C" w:rsidP="00AA6A06">
      <w:pPr>
        <w:pStyle w:val="BodyText"/>
        <w:numPr>
          <w:ilvl w:val="0"/>
          <w:numId w:val="47"/>
        </w:numPr>
        <w:rPr>
          <w:lang w:val="ro-RO"/>
        </w:rPr>
      </w:pPr>
      <w:r w:rsidRPr="007B4463">
        <w:rPr>
          <w:lang w:val="ro-RO"/>
        </w:rPr>
        <w:t xml:space="preserve">Se va complete </w:t>
      </w:r>
      <w:r w:rsidR="00531E0F" w:rsidRPr="007B4463">
        <w:rPr>
          <w:lang w:val="ro-RO"/>
        </w:rPr>
        <w:t xml:space="preserve">Anexa </w:t>
      </w:r>
      <w:r w:rsidRPr="007B4463">
        <w:rPr>
          <w:lang w:val="ro-RO"/>
        </w:rPr>
        <w:t>5, Grila de evaluare administrativ</w:t>
      </w:r>
      <w:r w:rsidR="00764232" w:rsidRPr="007B4463">
        <w:rPr>
          <w:lang w:val="ro-RO"/>
        </w:rPr>
        <w:t>ă</w:t>
      </w:r>
      <w:r w:rsidRPr="007B4463">
        <w:rPr>
          <w:lang w:val="ro-RO"/>
        </w:rPr>
        <w:t xml:space="preserve"> a proiectului</w:t>
      </w:r>
      <w:r w:rsidR="00531E0F" w:rsidRPr="007B4463">
        <w:rPr>
          <w:lang w:val="ro-RO"/>
        </w:rPr>
        <w:t>.</w:t>
      </w:r>
    </w:p>
    <w:p w14:paraId="5C548FC8" w14:textId="77777777" w:rsidR="00560384" w:rsidRPr="007B4463" w:rsidRDefault="00560384" w:rsidP="00E24147">
      <w:pPr>
        <w:pStyle w:val="BodyText"/>
        <w:ind w:right="265" w:firstLine="708"/>
        <w:rPr>
          <w:rFonts w:eastAsia="Calibri"/>
          <w:lang w:val="ro-RO"/>
        </w:rPr>
      </w:pPr>
      <w:r w:rsidRPr="007B4463">
        <w:rPr>
          <w:rFonts w:eastAsia="Calibri"/>
          <w:lang w:val="ro-RO"/>
        </w:rPr>
        <w:t xml:space="preserve">După finalizarea procesului de verificare administrativă și a eligibilității tuturor </w:t>
      </w:r>
      <w:r w:rsidR="0006121B" w:rsidRPr="007B4463">
        <w:rPr>
          <w:rFonts w:eastAsia="Calibri"/>
          <w:lang w:val="ro-RO"/>
        </w:rPr>
        <w:t xml:space="preserve">cererilor de </w:t>
      </w:r>
      <w:r w:rsidR="0006121B" w:rsidRPr="00E24147">
        <w:rPr>
          <w:bCs/>
          <w:lang w:val="ro-RO"/>
        </w:rPr>
        <w:t>finanțare</w:t>
      </w:r>
      <w:r w:rsidR="0006121B" w:rsidRPr="007B4463">
        <w:rPr>
          <w:rFonts w:eastAsia="Calibri"/>
          <w:lang w:val="ro-RO"/>
        </w:rPr>
        <w:t xml:space="preserve"> </w:t>
      </w:r>
      <w:r w:rsidRPr="007B4463">
        <w:rPr>
          <w:rFonts w:eastAsia="Calibri"/>
          <w:lang w:val="ro-RO"/>
        </w:rPr>
        <w:t xml:space="preserve">depuse în cadrul </w:t>
      </w:r>
      <w:r w:rsidR="0006121B" w:rsidRPr="007B4463">
        <w:rPr>
          <w:rFonts w:eastAsia="Calibri"/>
          <w:lang w:val="ro-RO"/>
        </w:rPr>
        <w:t xml:space="preserve">apelului </w:t>
      </w:r>
      <w:r w:rsidR="009E2109" w:rsidRPr="007B4463">
        <w:rPr>
          <w:rFonts w:eastAsia="Calibri"/>
          <w:lang w:val="ro-RO"/>
        </w:rPr>
        <w:t>competitiv</w:t>
      </w:r>
      <w:r w:rsidR="00341E24" w:rsidRPr="007B4463">
        <w:rPr>
          <w:rFonts w:eastAsia="Calibri"/>
          <w:lang w:val="ro-RO"/>
        </w:rPr>
        <w:t>,</w:t>
      </w:r>
      <w:r w:rsidRPr="007B4463">
        <w:rPr>
          <w:rFonts w:eastAsia="Calibri"/>
          <w:lang w:val="ro-RO"/>
        </w:rPr>
        <w:t xml:space="preserve"> ME va publica lista cu </w:t>
      </w:r>
      <w:r w:rsidR="0006121B" w:rsidRPr="007B4463">
        <w:rPr>
          <w:rFonts w:eastAsia="Calibri"/>
          <w:lang w:val="ro-RO"/>
        </w:rPr>
        <w:t xml:space="preserve">solicitanții </w:t>
      </w:r>
      <w:r w:rsidRPr="007B4463">
        <w:rPr>
          <w:rFonts w:eastAsia="Calibri"/>
          <w:lang w:val="ro-RO"/>
        </w:rPr>
        <w:t>acceptați</w:t>
      </w:r>
      <w:r w:rsidR="00341E24" w:rsidRPr="007B4463">
        <w:rPr>
          <w:rFonts w:eastAsia="Calibri"/>
          <w:lang w:val="ro-RO"/>
        </w:rPr>
        <w:t xml:space="preserve"> pentru finanțare</w:t>
      </w:r>
      <w:r w:rsidRPr="007B4463">
        <w:rPr>
          <w:rFonts w:eastAsia="Calibri"/>
          <w:lang w:val="ro-RO"/>
        </w:rPr>
        <w:t xml:space="preserve">, respectiv cu </w:t>
      </w:r>
      <w:r w:rsidR="0006121B" w:rsidRPr="007B4463">
        <w:rPr>
          <w:rFonts w:eastAsia="Calibri"/>
          <w:lang w:val="ro-RO"/>
        </w:rPr>
        <w:t xml:space="preserve">solicitanții </w:t>
      </w:r>
      <w:r w:rsidRPr="007B4463">
        <w:rPr>
          <w:rFonts w:eastAsia="Calibri"/>
          <w:lang w:val="ro-RO"/>
        </w:rPr>
        <w:t>respinși.</w:t>
      </w:r>
    </w:p>
    <w:p w14:paraId="331CC0DA" w14:textId="77777777" w:rsidR="00560384" w:rsidRPr="007B4463" w:rsidRDefault="00560384" w:rsidP="00C579AC">
      <w:pPr>
        <w:spacing w:after="160" w:line="259" w:lineRule="auto"/>
        <w:ind w:left="426"/>
        <w:rPr>
          <w:rFonts w:eastAsia="Calibri" w:cs="Times New Roman"/>
          <w:szCs w:val="24"/>
          <w:lang w:val="ro-RO"/>
        </w:rPr>
      </w:pPr>
    </w:p>
    <w:p w14:paraId="711F32D3" w14:textId="77777777" w:rsidR="00BE59CB" w:rsidRPr="007B4463" w:rsidRDefault="00BE59CB" w:rsidP="00E24147">
      <w:pPr>
        <w:pStyle w:val="11"/>
        <w:rPr>
          <w:rFonts w:eastAsia="Calibri"/>
          <w:szCs w:val="24"/>
        </w:rPr>
      </w:pPr>
      <w:bookmarkStart w:id="134" w:name="_Toc88551393"/>
      <w:bookmarkStart w:id="135" w:name="_Toc116995947"/>
      <w:r w:rsidRPr="007B4463">
        <w:rPr>
          <w:iCs w:val="0"/>
        </w:rPr>
        <w:t>2.1. Eligibilitatea solicitantului</w:t>
      </w:r>
      <w:bookmarkEnd w:id="134"/>
      <w:bookmarkEnd w:id="135"/>
    </w:p>
    <w:p w14:paraId="54EDBB5E" w14:textId="77777777" w:rsidR="000C20D3" w:rsidRPr="007B4463" w:rsidRDefault="000C20D3" w:rsidP="00C579AC">
      <w:pPr>
        <w:widowControl w:val="0"/>
        <w:spacing w:after="0" w:line="240" w:lineRule="auto"/>
        <w:rPr>
          <w:rFonts w:cs="Times New Roman"/>
          <w:b/>
          <w:szCs w:val="24"/>
          <w:lang w:val="ro-RO"/>
        </w:rPr>
      </w:pPr>
    </w:p>
    <w:p w14:paraId="2AB65B60" w14:textId="77777777" w:rsidR="00BB6A8A" w:rsidRPr="007B4463" w:rsidRDefault="009F1888" w:rsidP="00C579AC">
      <w:pPr>
        <w:pStyle w:val="ListParagraph"/>
        <w:rPr>
          <w:rFonts w:cs="Times New Roman"/>
          <w:lang w:val="ro-RO"/>
        </w:rPr>
      </w:pPr>
      <w:r w:rsidRPr="007B4463">
        <w:rPr>
          <w:rFonts w:cs="Times New Roman"/>
          <w:b/>
          <w:lang w:val="ro-RO"/>
        </w:rPr>
        <w:t>A.</w:t>
      </w:r>
      <w:r w:rsidRPr="007B4463">
        <w:rPr>
          <w:rFonts w:cs="Times New Roman"/>
          <w:lang w:val="ro-RO"/>
        </w:rPr>
        <w:t xml:space="preserve"> </w:t>
      </w:r>
      <w:r w:rsidR="00BB6A8A" w:rsidRPr="007B4463">
        <w:rPr>
          <w:rFonts w:cs="Times New Roman"/>
          <w:lang w:val="ro-RO"/>
        </w:rPr>
        <w:t xml:space="preserve">Solicitanţii trebuie să îndeplinească următoarele condiţii de natură </w:t>
      </w:r>
      <w:r w:rsidR="00224A92" w:rsidRPr="007B4463">
        <w:rPr>
          <w:rFonts w:cs="Times New Roman"/>
          <w:lang w:val="ro-RO"/>
        </w:rPr>
        <w:t>juridică</w:t>
      </w:r>
      <w:r w:rsidR="00BB6A8A" w:rsidRPr="007B4463">
        <w:rPr>
          <w:rFonts w:cs="Times New Roman"/>
          <w:lang w:val="ro-RO"/>
        </w:rPr>
        <w:t>:</w:t>
      </w:r>
    </w:p>
    <w:p w14:paraId="30DC4545" w14:textId="77777777" w:rsidR="00440349" w:rsidRPr="007B4463" w:rsidRDefault="00440349" w:rsidP="00C579AC">
      <w:pPr>
        <w:widowControl w:val="0"/>
        <w:spacing w:after="0" w:line="240" w:lineRule="auto"/>
        <w:contextualSpacing/>
        <w:rPr>
          <w:rFonts w:cs="Times New Roman"/>
          <w:b/>
          <w:szCs w:val="24"/>
          <w:lang w:val="ro-RO"/>
        </w:rPr>
      </w:pPr>
    </w:p>
    <w:p w14:paraId="0D5A4847" w14:textId="2F65005D" w:rsidR="00440349" w:rsidRPr="007B4463" w:rsidRDefault="00D22567" w:rsidP="005A3A56">
      <w:pPr>
        <w:pStyle w:val="ListParagraph"/>
        <w:numPr>
          <w:ilvl w:val="0"/>
          <w:numId w:val="30"/>
        </w:numPr>
        <w:rPr>
          <w:rFonts w:cs="Times New Roman"/>
          <w:lang w:val="ro-RO"/>
        </w:rPr>
      </w:pPr>
      <w:r w:rsidRPr="007B4463">
        <w:rPr>
          <w:rFonts w:cs="Times New Roman"/>
          <w:lang w:val="ro-RO"/>
        </w:rPr>
        <w:t>Solicitantul se încadrează într-una dintre categoriile: microîntreprindere / întreprindere</w:t>
      </w:r>
      <w:r w:rsidR="00B84340" w:rsidRPr="007B4463">
        <w:rPr>
          <w:rFonts w:cs="Times New Roman"/>
          <w:lang w:val="ro-RO"/>
        </w:rPr>
        <w:t xml:space="preserve">  </w:t>
      </w:r>
      <w:r w:rsidRPr="007B4463">
        <w:rPr>
          <w:rFonts w:cs="Times New Roman"/>
          <w:lang w:val="ro-RO"/>
        </w:rPr>
        <w:t>mică/întreprindere mijlocie/ întreprindere mare</w:t>
      </w:r>
      <w:r w:rsidR="002427CC" w:rsidRPr="007B4463">
        <w:rPr>
          <w:rFonts w:cs="Times New Roman"/>
          <w:lang w:val="ro-RO"/>
        </w:rPr>
        <w:t>/</w:t>
      </w:r>
      <w:r w:rsidRPr="007B4463">
        <w:rPr>
          <w:rFonts w:cs="Times New Roman"/>
          <w:lang w:val="ro-RO"/>
        </w:rPr>
        <w:t>, anume o</w:t>
      </w:r>
      <w:r w:rsidR="00D92D9E" w:rsidRPr="007B4463">
        <w:rPr>
          <w:rFonts w:cs="Times New Roman"/>
          <w:lang w:val="ro-RO"/>
        </w:rPr>
        <w:t xml:space="preserve">peratori economici </w:t>
      </w:r>
      <w:r w:rsidR="00956CD5" w:rsidRPr="007B4463">
        <w:rPr>
          <w:rFonts w:cs="Times New Roman"/>
          <w:lang w:val="ro-RO"/>
        </w:rPr>
        <w:t>care își desfășoară activitatea în România și sunt înregistrați la ONRC.</w:t>
      </w:r>
      <w:r w:rsidR="00FB56FF" w:rsidRPr="007B4463">
        <w:rPr>
          <w:rFonts w:cs="Times New Roman"/>
          <w:lang w:val="ro-RO"/>
        </w:rPr>
        <w:t xml:space="preserve"> </w:t>
      </w:r>
    </w:p>
    <w:p w14:paraId="5B9387F6" w14:textId="77777777" w:rsidR="00D22567" w:rsidRPr="007B4463" w:rsidRDefault="00D22567" w:rsidP="00C579AC">
      <w:pPr>
        <w:pStyle w:val="ListParagraph"/>
        <w:ind w:left="1440"/>
        <w:rPr>
          <w:rFonts w:cs="Times New Roman"/>
          <w:lang w:val="ro-RO"/>
        </w:rPr>
      </w:pPr>
      <w:r w:rsidRPr="007B4463">
        <w:rPr>
          <w:rFonts w:cs="Times New Roman"/>
          <w:lang w:val="ro-RO"/>
        </w:rPr>
        <w:t>Se probează</w:t>
      </w:r>
      <w:r w:rsidR="006A1662" w:rsidRPr="007B4463">
        <w:rPr>
          <w:rFonts w:cs="Times New Roman"/>
          <w:lang w:val="ro-RO"/>
        </w:rPr>
        <w:t xml:space="preserve"> prin:</w:t>
      </w:r>
    </w:p>
    <w:p w14:paraId="45D3BCBD" w14:textId="77777777" w:rsidR="00D22567" w:rsidRPr="007B4463" w:rsidRDefault="00D22567" w:rsidP="005A3A56">
      <w:pPr>
        <w:pStyle w:val="ListParagraph"/>
        <w:numPr>
          <w:ilvl w:val="0"/>
          <w:numId w:val="39"/>
        </w:numPr>
        <w:rPr>
          <w:rFonts w:cs="Times New Roman"/>
          <w:lang w:val="ro-RO"/>
        </w:rPr>
      </w:pPr>
      <w:r w:rsidRPr="007B4463">
        <w:rPr>
          <w:rFonts w:cs="Times New Roman"/>
          <w:lang w:val="ro-RO"/>
        </w:rPr>
        <w:t xml:space="preserve">Solicitantul va completa </w:t>
      </w:r>
      <w:r w:rsidR="00341E24" w:rsidRPr="007B4463">
        <w:rPr>
          <w:rFonts w:cs="Times New Roman"/>
          <w:lang w:val="ro-RO"/>
        </w:rPr>
        <w:t>a</w:t>
      </w:r>
      <w:r w:rsidR="00716D56" w:rsidRPr="007B4463">
        <w:rPr>
          <w:rFonts w:cs="Times New Roman"/>
          <w:lang w:val="ro-RO"/>
        </w:rPr>
        <w:t>nexa</w:t>
      </w:r>
      <w:r w:rsidR="00341E24" w:rsidRPr="007B4463">
        <w:rPr>
          <w:rFonts w:cs="Times New Roman"/>
          <w:lang w:val="ro-RO"/>
        </w:rPr>
        <w:t xml:space="preserve"> nr.</w:t>
      </w:r>
      <w:r w:rsidR="00716D56" w:rsidRPr="007B4463">
        <w:rPr>
          <w:rFonts w:cs="Times New Roman"/>
          <w:lang w:val="ro-RO"/>
        </w:rPr>
        <w:t xml:space="preserve"> </w:t>
      </w:r>
      <w:r w:rsidR="006A1662" w:rsidRPr="007B4463">
        <w:rPr>
          <w:rFonts w:cs="Times New Roman"/>
          <w:lang w:val="ro-RO"/>
        </w:rPr>
        <w:t>1</w:t>
      </w:r>
      <w:r w:rsidRPr="007B4463">
        <w:rPr>
          <w:rFonts w:cs="Times New Roman"/>
          <w:lang w:val="ro-RO"/>
        </w:rPr>
        <w:t xml:space="preserve"> </w:t>
      </w:r>
      <w:r w:rsidR="00341E24" w:rsidRPr="007B4463">
        <w:rPr>
          <w:rFonts w:cs="Times New Roman"/>
          <w:lang w:val="ro-RO"/>
        </w:rPr>
        <w:t xml:space="preserve">- </w:t>
      </w:r>
      <w:r w:rsidR="004831C6" w:rsidRPr="007B4463">
        <w:rPr>
          <w:rFonts w:cs="Times New Roman"/>
          <w:lang w:val="ro-RO"/>
        </w:rPr>
        <w:t>cererea de finanț</w:t>
      </w:r>
      <w:r w:rsidR="006A1662" w:rsidRPr="007B4463">
        <w:rPr>
          <w:rFonts w:cs="Times New Roman"/>
          <w:lang w:val="ro-RO"/>
        </w:rPr>
        <w:t>are</w:t>
      </w:r>
      <w:r w:rsidRPr="007B4463">
        <w:rPr>
          <w:rFonts w:cs="Times New Roman"/>
          <w:lang w:val="ro-RO"/>
        </w:rPr>
        <w:t xml:space="preserve"> </w:t>
      </w:r>
      <w:r w:rsidR="006A1662" w:rsidRPr="007B4463">
        <w:rPr>
          <w:rFonts w:cs="Times New Roman"/>
          <w:lang w:val="ro-RO"/>
        </w:rPr>
        <w:t>–</w:t>
      </w:r>
      <w:r w:rsidRPr="007B4463">
        <w:rPr>
          <w:rFonts w:cs="Times New Roman"/>
          <w:lang w:val="ro-RO"/>
        </w:rPr>
        <w:t xml:space="preserve"> </w:t>
      </w:r>
      <w:r w:rsidR="0047127C" w:rsidRPr="007B4463">
        <w:rPr>
          <w:rFonts w:cs="Times New Roman"/>
          <w:lang w:val="ro-RO"/>
        </w:rPr>
        <w:t>secț</w:t>
      </w:r>
      <w:r w:rsidR="006A1662" w:rsidRPr="007B4463">
        <w:rPr>
          <w:rFonts w:cs="Times New Roman"/>
          <w:lang w:val="ro-RO"/>
        </w:rPr>
        <w:t xml:space="preserve">iunea </w:t>
      </w:r>
      <w:r w:rsidRPr="007B4463">
        <w:rPr>
          <w:rFonts w:cs="Times New Roman"/>
          <w:lang w:val="ro-RO"/>
        </w:rPr>
        <w:t>Declaraţia privind tipul întreprinderii</w:t>
      </w:r>
    </w:p>
    <w:p w14:paraId="66FC665D" w14:textId="77777777" w:rsidR="00531E0F" w:rsidRPr="007B4463" w:rsidRDefault="00531E0F" w:rsidP="00E24147">
      <w:pPr>
        <w:pStyle w:val="ListParagraph"/>
        <w:ind w:left="1440"/>
        <w:rPr>
          <w:rFonts w:eastAsia="SimSun" w:cs="Times New Roman"/>
          <w:b/>
          <w:bCs/>
          <w:szCs w:val="24"/>
          <w:lang w:val="ro-RO"/>
        </w:rPr>
      </w:pPr>
    </w:p>
    <w:tbl>
      <w:tblPr>
        <w:tblStyle w:val="TableGrid"/>
        <w:tblW w:w="0" w:type="auto"/>
        <w:tblInd w:w="-5" w:type="dxa"/>
        <w:tblCellMar>
          <w:top w:w="510" w:type="dxa"/>
          <w:left w:w="510" w:type="dxa"/>
          <w:bottom w:w="510" w:type="dxa"/>
          <w:right w:w="510" w:type="dxa"/>
        </w:tblCellMar>
        <w:tblLook w:val="04A0" w:firstRow="1" w:lastRow="0" w:firstColumn="1" w:lastColumn="0" w:noHBand="0" w:noVBand="1"/>
      </w:tblPr>
      <w:tblGrid>
        <w:gridCol w:w="9067"/>
      </w:tblGrid>
      <w:tr w:rsidR="00531E0F" w:rsidRPr="007B4463" w14:paraId="07A4EFE4" w14:textId="77777777" w:rsidTr="00E24147">
        <w:tc>
          <w:tcPr>
            <w:tcW w:w="9067" w:type="dxa"/>
            <w:tcBorders>
              <w:top w:val="single" w:sz="4" w:space="0" w:color="auto"/>
              <w:left w:val="single" w:sz="4" w:space="0" w:color="auto"/>
              <w:bottom w:val="single" w:sz="4" w:space="0" w:color="auto"/>
              <w:right w:val="single" w:sz="4" w:space="0" w:color="auto"/>
            </w:tcBorders>
          </w:tcPr>
          <w:p w14:paraId="7BEFF777" w14:textId="77777777" w:rsidR="00531E0F" w:rsidRPr="00E24147" w:rsidRDefault="00531E0F">
            <w:pPr>
              <w:spacing w:after="240" w:line="240" w:lineRule="auto"/>
              <w:jc w:val="left"/>
              <w:rPr>
                <w:rFonts w:eastAsia="Geneva" w:cs="Times New Roman"/>
                <w:b/>
                <w:color w:val="FF0000"/>
                <w:sz w:val="28"/>
                <w:szCs w:val="28"/>
                <w:lang w:val="ro-RO"/>
              </w:rPr>
            </w:pPr>
            <w:r w:rsidRPr="00E24147">
              <w:rPr>
                <w:rFonts w:eastAsia="Geneva" w:cs="Times New Roman"/>
                <w:b/>
                <w:color w:val="FF0000"/>
                <w:sz w:val="28"/>
                <w:szCs w:val="28"/>
                <w:lang w:val="ro-RO"/>
              </w:rPr>
              <w:t>Atenție!</w:t>
            </w:r>
          </w:p>
          <w:p w14:paraId="3FF58FD5" w14:textId="77777777" w:rsidR="00531E0F" w:rsidRPr="007B4463" w:rsidRDefault="00531E0F" w:rsidP="00531E0F">
            <w:pPr>
              <w:widowControl w:val="0"/>
              <w:spacing w:line="256" w:lineRule="auto"/>
              <w:contextualSpacing/>
              <w:jc w:val="left"/>
              <w:rPr>
                <w:rFonts w:eastAsiaTheme="minorEastAsia" w:cs="Times New Roman"/>
                <w:szCs w:val="24"/>
                <w:lang w:val="ro-RO"/>
              </w:rPr>
            </w:pPr>
            <w:r w:rsidRPr="007B4463">
              <w:rPr>
                <w:rFonts w:eastAsiaTheme="minorEastAsia" w:cs="Times New Roman"/>
                <w:szCs w:val="24"/>
                <w:lang w:val="ro-RO"/>
              </w:rPr>
              <w:t>Societatea legal constituită în România, cu personalitate juridică conform legislației naționale în domeniu, precum și filialele legal constituite, pot depune cererea de finanțare în cadrul prezentei scheme, în vederea finanțării.</w:t>
            </w:r>
          </w:p>
          <w:p w14:paraId="4A9BC51B" w14:textId="77777777" w:rsidR="00531E0F" w:rsidRPr="007B4463" w:rsidRDefault="00531E0F" w:rsidP="00531E0F">
            <w:pPr>
              <w:widowControl w:val="0"/>
              <w:spacing w:line="256" w:lineRule="auto"/>
              <w:contextualSpacing/>
              <w:jc w:val="left"/>
              <w:rPr>
                <w:rFonts w:eastAsiaTheme="minorEastAsia" w:cs="Times New Roman"/>
                <w:szCs w:val="24"/>
                <w:lang w:val="ro-RO"/>
              </w:rPr>
            </w:pPr>
          </w:p>
          <w:p w14:paraId="20917792" w14:textId="583D8161" w:rsidR="00531E0F" w:rsidRPr="007B4463" w:rsidRDefault="00531E0F" w:rsidP="00531E0F">
            <w:pPr>
              <w:widowControl w:val="0"/>
              <w:spacing w:line="256" w:lineRule="auto"/>
              <w:contextualSpacing/>
              <w:jc w:val="left"/>
              <w:rPr>
                <w:rFonts w:eastAsiaTheme="minorEastAsia" w:cs="Times New Roman"/>
                <w:szCs w:val="24"/>
                <w:lang w:val="ro-RO"/>
              </w:rPr>
            </w:pPr>
            <w:r w:rsidRPr="007B4463">
              <w:rPr>
                <w:rFonts w:eastAsiaTheme="minorEastAsia" w:cs="Times New Roman"/>
                <w:szCs w:val="24"/>
                <w:lang w:val="ro-RO"/>
              </w:rPr>
              <w:t>Sucursalele, agențiile, punctele de lucru și alte asemnea sedii, fără personalitate juridică, nu vor fi eligibile, decât prin depunerea cereri de finanțare de către societatea în cadrul căreia au fost înființate, cu respectarea prevederilor paragrafului anterior.</w:t>
            </w:r>
          </w:p>
        </w:tc>
      </w:tr>
    </w:tbl>
    <w:p w14:paraId="64514A4C" w14:textId="474A9A8D" w:rsidR="00BB6A8A" w:rsidRDefault="00BB6A8A" w:rsidP="00DC198B">
      <w:pPr>
        <w:pStyle w:val="ListParagraph"/>
        <w:numPr>
          <w:ilvl w:val="0"/>
          <w:numId w:val="30"/>
        </w:numPr>
        <w:rPr>
          <w:rFonts w:eastAsia="Calibri" w:cs="Times New Roman"/>
          <w:szCs w:val="20"/>
          <w:lang w:val="ro-RO"/>
        </w:rPr>
      </w:pPr>
      <w:r w:rsidRPr="007B4463">
        <w:rPr>
          <w:rFonts w:eastAsia="Calibri" w:cs="Times New Roman"/>
          <w:szCs w:val="20"/>
          <w:lang w:val="ro-RO"/>
        </w:rPr>
        <w:lastRenderedPageBreak/>
        <w:t xml:space="preserve">Solicitantul este </w:t>
      </w:r>
      <w:r w:rsidRPr="007B4463">
        <w:rPr>
          <w:rFonts w:eastAsia="Calibri" w:cs="Times New Roman"/>
          <w:szCs w:val="24"/>
          <w:lang w:val="ro-RO"/>
        </w:rPr>
        <w:t xml:space="preserve">societate </w:t>
      </w:r>
      <w:r w:rsidR="00956CD5" w:rsidRPr="007B4463">
        <w:rPr>
          <w:rFonts w:eastAsia="Calibri" w:cs="Times New Roman"/>
          <w:szCs w:val="24"/>
          <w:lang w:val="ro-RO"/>
        </w:rPr>
        <w:t xml:space="preserve">legal constituită, </w:t>
      </w:r>
      <w:r w:rsidR="00DC198B" w:rsidRPr="007B4463">
        <w:rPr>
          <w:rFonts w:eastAsia="Calibri" w:cs="Times New Roman"/>
          <w:szCs w:val="20"/>
          <w:lang w:val="ro-RO"/>
        </w:rPr>
        <w:t>înregistrată la ONRC în România</w:t>
      </w:r>
      <w:r w:rsidR="00956CD5" w:rsidRPr="007B4463">
        <w:rPr>
          <w:rFonts w:eastAsia="Calibri" w:cs="Times New Roman"/>
          <w:szCs w:val="20"/>
          <w:lang w:val="ro-RO"/>
        </w:rPr>
        <w:t xml:space="preserve"> </w:t>
      </w:r>
      <w:r w:rsidRPr="007B4463">
        <w:rPr>
          <w:rFonts w:eastAsia="Calibri" w:cs="Times New Roman"/>
          <w:szCs w:val="20"/>
          <w:lang w:val="ro-RO"/>
        </w:rPr>
        <w:t>şi îşi desfăşoară activitatea în România la momentul depunerii cererii de finanţare.</w:t>
      </w:r>
    </w:p>
    <w:p w14:paraId="1417DE3B" w14:textId="77777777" w:rsidR="00DD2964" w:rsidRPr="007B4463" w:rsidRDefault="00DD2964" w:rsidP="00E24147">
      <w:pPr>
        <w:pStyle w:val="ListParagraph"/>
        <w:ind w:left="720"/>
        <w:rPr>
          <w:rFonts w:eastAsia="Calibri" w:cs="Times New Roman"/>
          <w:szCs w:val="20"/>
          <w:lang w:val="ro-RO"/>
        </w:rPr>
      </w:pPr>
    </w:p>
    <w:p w14:paraId="1D9C2E49" w14:textId="0B0A6EB5" w:rsidR="008E1A90" w:rsidRPr="00E24147" w:rsidRDefault="00F01E3A" w:rsidP="00E24147">
      <w:pPr>
        <w:widowControl w:val="0"/>
        <w:ind w:firstLine="708"/>
        <w:rPr>
          <w:rFonts w:cs="Times New Roman"/>
          <w:szCs w:val="24"/>
          <w:lang w:val="ro-RO"/>
        </w:rPr>
      </w:pPr>
      <w:bookmarkStart w:id="136" w:name="REF9"/>
      <w:bookmarkEnd w:id="136"/>
      <w:r w:rsidRPr="00E24147">
        <w:rPr>
          <w:rFonts w:cs="Times New Roman"/>
          <w:szCs w:val="24"/>
          <w:lang w:val="ro-RO"/>
        </w:rPr>
        <w:t>Î</w:t>
      </w:r>
      <w:r w:rsidR="00341E24" w:rsidRPr="00E24147">
        <w:rPr>
          <w:rFonts w:cs="Times New Roman"/>
          <w:szCs w:val="24"/>
          <w:lang w:val="ro-RO"/>
        </w:rPr>
        <w:t xml:space="preserve">n acest sens se va completa </w:t>
      </w:r>
      <w:r w:rsidR="00531E0F" w:rsidRPr="00E24147">
        <w:rPr>
          <w:rFonts w:cs="Times New Roman"/>
          <w:szCs w:val="24"/>
          <w:lang w:val="ro-RO"/>
        </w:rPr>
        <w:t xml:space="preserve">Anexa </w:t>
      </w:r>
      <w:r w:rsidR="00341E24" w:rsidRPr="00E24147">
        <w:rPr>
          <w:rFonts w:cs="Times New Roman"/>
          <w:szCs w:val="24"/>
          <w:lang w:val="ro-RO"/>
        </w:rPr>
        <w:t>nr.</w:t>
      </w:r>
      <w:r w:rsidR="00923D95" w:rsidRPr="00E24147">
        <w:rPr>
          <w:rFonts w:cs="Times New Roman"/>
          <w:szCs w:val="24"/>
          <w:lang w:val="ro-RO"/>
        </w:rPr>
        <w:t xml:space="preserve"> 1.</w:t>
      </w:r>
    </w:p>
    <w:p w14:paraId="0BA876D9" w14:textId="77777777" w:rsidR="00224A92" w:rsidRPr="00E24147" w:rsidRDefault="00224A92" w:rsidP="00C579AC">
      <w:pPr>
        <w:pStyle w:val="ListParagraph"/>
        <w:widowControl w:val="0"/>
        <w:spacing w:line="276" w:lineRule="auto"/>
        <w:ind w:left="993"/>
        <w:rPr>
          <w:rFonts w:cs="Times New Roman"/>
          <w:szCs w:val="24"/>
          <w:lang w:val="ro-RO"/>
        </w:rPr>
      </w:pPr>
    </w:p>
    <w:p w14:paraId="58E40B84" w14:textId="4FEA0943" w:rsidR="00764232" w:rsidRPr="007B4463" w:rsidRDefault="00341E24" w:rsidP="00C579AC">
      <w:pPr>
        <w:widowControl w:val="0"/>
        <w:rPr>
          <w:rFonts w:cs="Times New Roman"/>
          <w:szCs w:val="24"/>
          <w:lang w:val="ro-RO"/>
        </w:rPr>
      </w:pPr>
      <w:r w:rsidRPr="007B4463">
        <w:rPr>
          <w:rFonts w:cs="Times New Roman"/>
          <w:szCs w:val="24"/>
          <w:lang w:val="ro-RO"/>
        </w:rPr>
        <w:t>Încadrarea conform</w:t>
      </w:r>
      <w:r w:rsidR="008E1A90" w:rsidRPr="007B4463">
        <w:rPr>
          <w:rFonts w:cs="Times New Roman"/>
          <w:szCs w:val="24"/>
          <w:lang w:val="ro-RO"/>
        </w:rPr>
        <w:t xml:space="preserve"> datelor unei întreprinderi</w:t>
      </w:r>
      <w:r w:rsidRPr="007B4463">
        <w:rPr>
          <w:rFonts w:cs="Times New Roman"/>
          <w:szCs w:val="24"/>
          <w:lang w:val="ro-RO"/>
        </w:rPr>
        <w:t>,</w:t>
      </w:r>
      <w:r w:rsidR="008E1A90" w:rsidRPr="007B4463">
        <w:rPr>
          <w:rFonts w:cs="Times New Roman"/>
          <w:szCs w:val="24"/>
          <w:lang w:val="ro-RO"/>
        </w:rPr>
        <w:t xml:space="preserve"> în cazurile în care aceasta este parteneră şi/sau legată cu o altă întreprindere, </w:t>
      </w:r>
      <w:r w:rsidR="00224A92" w:rsidRPr="007B4463">
        <w:rPr>
          <w:rFonts w:cs="Times New Roman"/>
          <w:szCs w:val="24"/>
          <w:lang w:val="ro-RO"/>
        </w:rPr>
        <w:t>conform prevederilor leg</w:t>
      </w:r>
      <w:r w:rsidR="0006121B" w:rsidRPr="007B4463">
        <w:rPr>
          <w:rFonts w:cs="Times New Roman"/>
          <w:szCs w:val="24"/>
          <w:lang w:val="ro-RO"/>
        </w:rPr>
        <w:t>a</w:t>
      </w:r>
      <w:r w:rsidR="00224A92" w:rsidRPr="007B4463">
        <w:rPr>
          <w:rFonts w:cs="Times New Roman"/>
          <w:szCs w:val="24"/>
          <w:lang w:val="ro-RO"/>
        </w:rPr>
        <w:t>le</w:t>
      </w:r>
      <w:r w:rsidR="008E1A90" w:rsidRPr="007B4463">
        <w:rPr>
          <w:rFonts w:cs="Times New Roman"/>
          <w:szCs w:val="24"/>
          <w:lang w:val="ro-RO"/>
        </w:rPr>
        <w:t>,</w:t>
      </w:r>
      <w:r w:rsidR="00B84340" w:rsidRPr="007B4463">
        <w:rPr>
          <w:rFonts w:cs="Times New Roman"/>
          <w:szCs w:val="24"/>
          <w:lang w:val="ro-RO"/>
        </w:rPr>
        <w:t xml:space="preserve"> </w:t>
      </w:r>
      <w:r w:rsidR="008E1A90" w:rsidRPr="007B4463">
        <w:rPr>
          <w:rFonts w:cs="Times New Roman"/>
          <w:szCs w:val="24"/>
          <w:lang w:val="ro-RO"/>
        </w:rPr>
        <w:t xml:space="preserve">se va realiza în conformitate cu prevederile </w:t>
      </w:r>
      <w:r w:rsidR="008E1A90" w:rsidRPr="00E24147">
        <w:rPr>
          <w:rFonts w:cs="Times New Roman"/>
          <w:szCs w:val="24"/>
          <w:lang w:val="ro-RO"/>
        </w:rPr>
        <w:t>Legii nr. 346/2004 privind stimul</w:t>
      </w:r>
      <w:r w:rsidR="003224BA" w:rsidRPr="00E24147">
        <w:rPr>
          <w:rFonts w:cs="Times New Roman"/>
          <w:szCs w:val="24"/>
          <w:lang w:val="ro-RO"/>
        </w:rPr>
        <w:t>area înființării și dezvoltă</w:t>
      </w:r>
      <w:r w:rsidR="00EE0AB0" w:rsidRPr="00E24147">
        <w:rPr>
          <w:rFonts w:cs="Times New Roman"/>
          <w:szCs w:val="24"/>
          <w:lang w:val="ro-RO"/>
        </w:rPr>
        <w:t xml:space="preserve">rii </w:t>
      </w:r>
      <w:r w:rsidR="003224BA" w:rsidRPr="00E24147">
        <w:rPr>
          <w:rFonts w:cs="Times New Roman"/>
          <w:szCs w:val="24"/>
          <w:lang w:val="ro-RO"/>
        </w:rPr>
        <w:t>î</w:t>
      </w:r>
      <w:r w:rsidR="008E1A90" w:rsidRPr="00E24147">
        <w:rPr>
          <w:rFonts w:cs="Times New Roman"/>
          <w:szCs w:val="24"/>
          <w:lang w:val="ro-RO"/>
        </w:rPr>
        <w:t>ntreprinderilor mici și mijlocii</w:t>
      </w:r>
      <w:r w:rsidR="00224A92" w:rsidRPr="00E24147">
        <w:rPr>
          <w:rFonts w:cs="Times New Roman"/>
          <w:szCs w:val="24"/>
          <w:lang w:val="ro-RO"/>
        </w:rPr>
        <w:t>, cu modificările şi completările ulterioare</w:t>
      </w:r>
      <w:r w:rsidR="008E1A90" w:rsidRPr="007B4463">
        <w:rPr>
          <w:rFonts w:cs="Times New Roman"/>
          <w:szCs w:val="24"/>
          <w:lang w:val="ro-RO"/>
        </w:rPr>
        <w:t xml:space="preserve"> și </w:t>
      </w:r>
      <w:r w:rsidR="00224A92" w:rsidRPr="007B4463">
        <w:rPr>
          <w:rFonts w:cs="Times New Roman"/>
          <w:szCs w:val="24"/>
          <w:lang w:val="ro-RO"/>
        </w:rPr>
        <w:t xml:space="preserve">ale Legii nr. 31/1990 privind societățile, republicată, cu modificările şi completările ulterioare, având în vedere specificațiile </w:t>
      </w:r>
      <w:r w:rsidR="008E1A90" w:rsidRPr="007B4463">
        <w:rPr>
          <w:rFonts w:cs="Times New Roman"/>
          <w:szCs w:val="24"/>
          <w:lang w:val="ro-RO"/>
        </w:rPr>
        <w:t>Ghidului privind definirea IMM-urilor</w:t>
      </w:r>
      <w:r w:rsidR="00224A92" w:rsidRPr="007B4463">
        <w:rPr>
          <w:rFonts w:cs="Times New Roman"/>
          <w:szCs w:val="24"/>
          <w:lang w:val="ro-RO"/>
        </w:rPr>
        <w:t xml:space="preserve">, elaborat de Comisia Europeană, </w:t>
      </w:r>
      <w:r w:rsidR="008E1A90" w:rsidRPr="007B4463">
        <w:rPr>
          <w:rFonts w:cs="Times New Roman"/>
          <w:szCs w:val="24"/>
          <w:lang w:val="ro-RO"/>
        </w:rPr>
        <w:t>disponibil la adresa:</w:t>
      </w:r>
      <w:r w:rsidR="00764232" w:rsidRPr="007B4463">
        <w:rPr>
          <w:rFonts w:cs="Times New Roman"/>
          <w:szCs w:val="24"/>
          <w:lang w:val="ro-RO"/>
        </w:rPr>
        <w:t xml:space="preserve"> </w:t>
      </w:r>
    </w:p>
    <w:p w14:paraId="3F9AB8FF" w14:textId="77777777" w:rsidR="00C748CB" w:rsidRPr="00E24147" w:rsidRDefault="00460E76" w:rsidP="00C579AC">
      <w:pPr>
        <w:widowControl w:val="0"/>
        <w:rPr>
          <w:rStyle w:val="Hyperlink"/>
          <w:rFonts w:cs="Times New Roman"/>
          <w:szCs w:val="24"/>
          <w:u w:val="none"/>
          <w:lang w:val="ro-RO"/>
        </w:rPr>
      </w:pPr>
      <w:hyperlink r:id="rId22" w:history="1">
        <w:r w:rsidR="00764232" w:rsidRPr="00E24147">
          <w:rPr>
            <w:rStyle w:val="Hyperlink"/>
            <w:rFonts w:cs="Times New Roman"/>
            <w:szCs w:val="24"/>
            <w:u w:val="none"/>
            <w:lang w:val="ro-RO"/>
          </w:rPr>
          <w:t>https://eur-lex.europa.eu/legal-content/RO/TXT/?uri=celex%3A32003H0361</w:t>
        </w:r>
      </w:hyperlink>
    </w:p>
    <w:p w14:paraId="2DB7D3A6" w14:textId="60723E28" w:rsidR="000E26DD" w:rsidRPr="007B4463" w:rsidRDefault="000E26DD" w:rsidP="00C579AC">
      <w:pPr>
        <w:widowControl w:val="0"/>
        <w:rPr>
          <w:rFonts w:cs="Times New Roman"/>
          <w:szCs w:val="24"/>
          <w:lang w:val="ro-RO"/>
        </w:rPr>
      </w:pPr>
      <w:r w:rsidRPr="007B4463">
        <w:rPr>
          <w:rFonts w:cs="Times New Roman"/>
          <w:szCs w:val="24"/>
          <w:lang w:val="ro-RO"/>
        </w:rPr>
        <w:t>Pentru întreprinderile care au cel puţin un exerciţiu financiar încheiat, categoria întreprinderii se va stabili luând în considerare datele întreprinderilor</w:t>
      </w:r>
      <w:r w:rsidR="00B84340" w:rsidRPr="007B4463">
        <w:rPr>
          <w:rFonts w:cs="Times New Roman"/>
          <w:szCs w:val="24"/>
          <w:lang w:val="ro-RO"/>
        </w:rPr>
        <w:t xml:space="preserve"> </w:t>
      </w:r>
      <w:r w:rsidRPr="007B4463">
        <w:rPr>
          <w:rFonts w:cs="Times New Roman"/>
          <w:szCs w:val="24"/>
          <w:lang w:val="ro-RO"/>
        </w:rPr>
        <w:t>din ultimul exerciţiu financiar pentru care s-au depus şi s-au înregistrat situaţiile financiare la organul fiscal competent.</w:t>
      </w:r>
    </w:p>
    <w:p w14:paraId="003F45F3" w14:textId="77777777" w:rsidR="00C748CB" w:rsidRPr="007B4463" w:rsidRDefault="007B219F" w:rsidP="00C579AC">
      <w:pPr>
        <w:ind w:left="360"/>
        <w:rPr>
          <w:rStyle w:val="ListParagraphChar"/>
          <w:rFonts w:cs="Times New Roman"/>
          <w:lang w:val="ro-RO"/>
        </w:rPr>
      </w:pPr>
      <w:r w:rsidRPr="007B4463">
        <w:rPr>
          <w:rFonts w:cs="Times New Roman"/>
          <w:b/>
          <w:lang w:val="ro-RO"/>
        </w:rPr>
        <w:t>B.</w:t>
      </w:r>
      <w:r w:rsidRPr="007B4463">
        <w:rPr>
          <w:rFonts w:cs="Times New Roman"/>
          <w:lang w:val="ro-RO"/>
        </w:rPr>
        <w:t xml:space="preserve"> </w:t>
      </w:r>
      <w:r w:rsidR="00C748CB" w:rsidRPr="007B4463">
        <w:rPr>
          <w:rStyle w:val="ListParagraphChar"/>
          <w:rFonts w:cs="Times New Roman"/>
          <w:lang w:val="ro-RO"/>
        </w:rPr>
        <w:t xml:space="preserve">Solicitantul </w:t>
      </w:r>
      <w:r w:rsidR="00C748CB" w:rsidRPr="007B4463">
        <w:rPr>
          <w:rStyle w:val="ListParagraphChar"/>
          <w:rFonts w:cs="Times New Roman"/>
          <w:b/>
          <w:lang w:val="ro-RO"/>
        </w:rPr>
        <w:t>nu</w:t>
      </w:r>
      <w:r w:rsidR="00224A92" w:rsidRPr="007B4463">
        <w:rPr>
          <w:rStyle w:val="ListParagraphChar"/>
          <w:rFonts w:cs="Times New Roman"/>
          <w:lang w:val="ro-RO"/>
        </w:rPr>
        <w:t xml:space="preserve"> este eligibil dacă</w:t>
      </w:r>
      <w:r w:rsidR="00C748CB" w:rsidRPr="007B4463">
        <w:rPr>
          <w:rStyle w:val="ListParagraphChar"/>
          <w:rFonts w:cs="Times New Roman"/>
          <w:lang w:val="ro-RO"/>
        </w:rPr>
        <w:t xml:space="preserve"> se încadrează într-una din situaţiile de mai jos:</w:t>
      </w:r>
    </w:p>
    <w:p w14:paraId="166B2910" w14:textId="77777777" w:rsidR="00DC043C" w:rsidRPr="007B4463" w:rsidRDefault="00DC043C" w:rsidP="005A3A56">
      <w:pPr>
        <w:widowControl w:val="0"/>
        <w:numPr>
          <w:ilvl w:val="0"/>
          <w:numId w:val="40"/>
        </w:numPr>
        <w:tabs>
          <w:tab w:val="left" w:pos="686"/>
        </w:tabs>
        <w:autoSpaceDE w:val="0"/>
        <w:autoSpaceDN w:val="0"/>
        <w:spacing w:before="120" w:after="0" w:line="240" w:lineRule="auto"/>
        <w:ind w:right="264"/>
        <w:rPr>
          <w:rFonts w:eastAsia="Times New Roman" w:cs="Times New Roman"/>
          <w:lang w:val="ro-RO"/>
        </w:rPr>
      </w:pPr>
      <w:r w:rsidRPr="007B4463">
        <w:rPr>
          <w:rFonts w:eastAsia="Times New Roman" w:cs="Times New Roman"/>
          <w:lang w:val="ro-RO"/>
        </w:rPr>
        <w:t>este în incapacitate de plată/în stare de insolvenţă conform prevederilor Legii nr. 85/2014 privind</w:t>
      </w:r>
      <w:r w:rsidRPr="007B4463">
        <w:rPr>
          <w:rFonts w:eastAsia="Times New Roman" w:cs="Times New Roman"/>
          <w:spacing w:val="1"/>
          <w:lang w:val="ro-RO"/>
        </w:rPr>
        <w:t xml:space="preserve"> </w:t>
      </w:r>
      <w:r w:rsidRPr="007B4463">
        <w:rPr>
          <w:rFonts w:eastAsia="Times New Roman" w:cs="Times New Roman"/>
          <w:lang w:val="ro-RO"/>
        </w:rPr>
        <w:t>procedurile de prevenire a insolvenței și de insolvență, cu modificările şi completările ulterioare, după</w:t>
      </w:r>
      <w:r w:rsidRPr="007B4463">
        <w:rPr>
          <w:rFonts w:eastAsia="Times New Roman" w:cs="Times New Roman"/>
          <w:spacing w:val="1"/>
          <w:lang w:val="ro-RO"/>
        </w:rPr>
        <w:t xml:space="preserve"> </w:t>
      </w:r>
      <w:r w:rsidRPr="007B4463">
        <w:rPr>
          <w:rFonts w:eastAsia="Times New Roman" w:cs="Times New Roman"/>
          <w:lang w:val="ro-RO"/>
        </w:rPr>
        <w:t>caz;</w:t>
      </w:r>
    </w:p>
    <w:p w14:paraId="2812FD9E" w14:textId="77777777" w:rsidR="00DC043C" w:rsidRPr="007B4463" w:rsidRDefault="00DC043C" w:rsidP="005A3A56">
      <w:pPr>
        <w:widowControl w:val="0"/>
        <w:numPr>
          <w:ilvl w:val="0"/>
          <w:numId w:val="40"/>
        </w:numPr>
        <w:tabs>
          <w:tab w:val="left" w:pos="686"/>
        </w:tabs>
        <w:autoSpaceDE w:val="0"/>
        <w:autoSpaceDN w:val="0"/>
        <w:spacing w:before="120" w:after="0" w:line="240" w:lineRule="auto"/>
        <w:ind w:right="264"/>
        <w:rPr>
          <w:rFonts w:eastAsia="Times New Roman" w:cs="Times New Roman"/>
          <w:lang w:val="ro-RO"/>
        </w:rPr>
      </w:pPr>
      <w:r w:rsidRPr="007B4463">
        <w:rPr>
          <w:rFonts w:eastAsia="Times New Roman" w:cs="Times New Roman"/>
          <w:lang w:val="ro-RO"/>
        </w:rPr>
        <w:t>este în stare de faliment,</w:t>
      </w:r>
      <w:r w:rsidRPr="007B4463">
        <w:rPr>
          <w:rFonts w:eastAsia="Times New Roman" w:cs="Times New Roman"/>
          <w:spacing w:val="1"/>
          <w:lang w:val="ro-RO"/>
        </w:rPr>
        <w:t xml:space="preserve"> </w:t>
      </w:r>
      <w:r w:rsidRPr="007B4463">
        <w:rPr>
          <w:rFonts w:eastAsia="Times New Roman" w:cs="Times New Roman"/>
          <w:lang w:val="ro-RO"/>
        </w:rPr>
        <w:t>lichidare, are afacerile conduse de un</w:t>
      </w:r>
      <w:r w:rsidRPr="007B4463">
        <w:rPr>
          <w:rFonts w:eastAsia="Times New Roman" w:cs="Times New Roman"/>
          <w:spacing w:val="1"/>
          <w:lang w:val="ro-RO"/>
        </w:rPr>
        <w:t xml:space="preserve"> </w:t>
      </w:r>
      <w:r w:rsidRPr="007B4463">
        <w:rPr>
          <w:rFonts w:eastAsia="Times New Roman" w:cs="Times New Roman"/>
          <w:lang w:val="ro-RO"/>
        </w:rPr>
        <w:t>administrator judiciar sau</w:t>
      </w:r>
      <w:r w:rsidRPr="007B4463">
        <w:rPr>
          <w:rFonts w:eastAsia="Times New Roman" w:cs="Times New Roman"/>
          <w:spacing w:val="60"/>
          <w:lang w:val="ro-RO"/>
        </w:rPr>
        <w:t xml:space="preserve"> </w:t>
      </w:r>
      <w:r w:rsidRPr="007B4463">
        <w:rPr>
          <w:rFonts w:eastAsia="Times New Roman" w:cs="Times New Roman"/>
          <w:lang w:val="ro-RO"/>
        </w:rPr>
        <w:t>activităţile</w:t>
      </w:r>
      <w:r w:rsidRPr="007B4463">
        <w:rPr>
          <w:rFonts w:eastAsia="Times New Roman" w:cs="Times New Roman"/>
          <w:spacing w:val="1"/>
          <w:lang w:val="ro-RO"/>
        </w:rPr>
        <w:t xml:space="preserve"> </w:t>
      </w:r>
      <w:r w:rsidRPr="007B4463">
        <w:rPr>
          <w:rFonts w:eastAsia="Times New Roman" w:cs="Times New Roman"/>
          <w:lang w:val="ro-RO"/>
        </w:rPr>
        <w:t>sale comerciale sunt suspendate ori fac obiectul unui aranjament cu creditorii sau este într-o situaţie</w:t>
      </w:r>
      <w:r w:rsidRPr="007B4463">
        <w:rPr>
          <w:rFonts w:eastAsia="Times New Roman" w:cs="Times New Roman"/>
          <w:spacing w:val="1"/>
          <w:lang w:val="ro-RO"/>
        </w:rPr>
        <w:t xml:space="preserve"> </w:t>
      </w:r>
      <w:r w:rsidRPr="007B4463">
        <w:rPr>
          <w:rFonts w:eastAsia="Times New Roman" w:cs="Times New Roman"/>
          <w:lang w:val="ro-RO"/>
        </w:rPr>
        <w:t>similară cu cele anterioare, reglementată prin lege, ori face obiectul unei proceduri legale pentru</w:t>
      </w:r>
      <w:r w:rsidRPr="007B4463">
        <w:rPr>
          <w:rFonts w:eastAsia="Times New Roman" w:cs="Times New Roman"/>
          <w:spacing w:val="1"/>
          <w:lang w:val="ro-RO"/>
        </w:rPr>
        <w:t xml:space="preserve"> </w:t>
      </w:r>
      <w:r w:rsidRPr="007B4463">
        <w:rPr>
          <w:rFonts w:eastAsia="Times New Roman" w:cs="Times New Roman"/>
          <w:lang w:val="ro-RO"/>
        </w:rPr>
        <w:t>declararea</w:t>
      </w:r>
      <w:r w:rsidRPr="007B4463">
        <w:rPr>
          <w:rFonts w:eastAsia="Times New Roman" w:cs="Times New Roman"/>
          <w:spacing w:val="-2"/>
          <w:lang w:val="ro-RO"/>
        </w:rPr>
        <w:t xml:space="preserve"> </w:t>
      </w:r>
      <w:r w:rsidRPr="007B4463">
        <w:rPr>
          <w:rFonts w:eastAsia="Times New Roman" w:cs="Times New Roman"/>
          <w:lang w:val="ro-RO"/>
        </w:rPr>
        <w:t>sa</w:t>
      </w:r>
      <w:r w:rsidRPr="007B4463">
        <w:rPr>
          <w:rFonts w:eastAsia="Times New Roman" w:cs="Times New Roman"/>
          <w:spacing w:val="-1"/>
          <w:lang w:val="ro-RO"/>
        </w:rPr>
        <w:t xml:space="preserve"> </w:t>
      </w:r>
      <w:r w:rsidRPr="007B4463">
        <w:rPr>
          <w:rFonts w:eastAsia="Times New Roman" w:cs="Times New Roman"/>
          <w:lang w:val="ro-RO"/>
        </w:rPr>
        <w:t>în stare</w:t>
      </w:r>
      <w:r w:rsidRPr="007B4463">
        <w:rPr>
          <w:rFonts w:eastAsia="Times New Roman" w:cs="Times New Roman"/>
          <w:spacing w:val="-2"/>
          <w:lang w:val="ro-RO"/>
        </w:rPr>
        <w:t xml:space="preserve"> </w:t>
      </w:r>
      <w:r w:rsidRPr="007B4463">
        <w:rPr>
          <w:rFonts w:eastAsia="Times New Roman" w:cs="Times New Roman"/>
          <w:lang w:val="ro-RO"/>
        </w:rPr>
        <w:t>de</w:t>
      </w:r>
      <w:r w:rsidRPr="007B4463">
        <w:rPr>
          <w:rFonts w:eastAsia="Times New Roman" w:cs="Times New Roman"/>
          <w:spacing w:val="-1"/>
          <w:lang w:val="ro-RO"/>
        </w:rPr>
        <w:t xml:space="preserve"> </w:t>
      </w:r>
      <w:r w:rsidRPr="007B4463">
        <w:rPr>
          <w:rFonts w:eastAsia="Times New Roman" w:cs="Times New Roman"/>
          <w:lang w:val="ro-RO"/>
        </w:rPr>
        <w:t>faliment, lichidare,</w:t>
      </w:r>
      <w:r w:rsidRPr="007B4463">
        <w:rPr>
          <w:rFonts w:eastAsia="Times New Roman" w:cs="Times New Roman"/>
          <w:spacing w:val="-1"/>
          <w:lang w:val="ro-RO"/>
        </w:rPr>
        <w:t xml:space="preserve"> </w:t>
      </w:r>
      <w:r w:rsidRPr="007B4463">
        <w:rPr>
          <w:rFonts w:eastAsia="Times New Roman" w:cs="Times New Roman"/>
          <w:lang w:val="ro-RO"/>
        </w:rPr>
        <w:t>conducerea</w:t>
      </w:r>
      <w:r w:rsidRPr="007B4463">
        <w:rPr>
          <w:rFonts w:eastAsia="Times New Roman" w:cs="Times New Roman"/>
          <w:spacing w:val="-1"/>
          <w:lang w:val="ro-RO"/>
        </w:rPr>
        <w:t xml:space="preserve"> </w:t>
      </w:r>
      <w:r w:rsidRPr="007B4463">
        <w:rPr>
          <w:rFonts w:eastAsia="Times New Roman" w:cs="Times New Roman"/>
          <w:lang w:val="ro-RO"/>
        </w:rPr>
        <w:t>afacerilor</w:t>
      </w:r>
      <w:r w:rsidRPr="007B4463">
        <w:rPr>
          <w:rFonts w:eastAsia="Times New Roman" w:cs="Times New Roman"/>
          <w:spacing w:val="-1"/>
          <w:lang w:val="ro-RO"/>
        </w:rPr>
        <w:t xml:space="preserve"> </w:t>
      </w:r>
      <w:r w:rsidRPr="007B4463">
        <w:rPr>
          <w:rFonts w:eastAsia="Times New Roman" w:cs="Times New Roman"/>
          <w:lang w:val="ro-RO"/>
        </w:rPr>
        <w:t>de</w:t>
      </w:r>
      <w:r w:rsidRPr="007B4463">
        <w:rPr>
          <w:rFonts w:eastAsia="Times New Roman" w:cs="Times New Roman"/>
          <w:spacing w:val="-2"/>
          <w:lang w:val="ro-RO"/>
        </w:rPr>
        <w:t xml:space="preserve"> </w:t>
      </w:r>
      <w:r w:rsidRPr="007B4463">
        <w:rPr>
          <w:rFonts w:eastAsia="Times New Roman" w:cs="Times New Roman"/>
          <w:lang w:val="ro-RO"/>
        </w:rPr>
        <w:t>un</w:t>
      </w:r>
      <w:r w:rsidRPr="007B4463">
        <w:rPr>
          <w:rFonts w:eastAsia="Times New Roman" w:cs="Times New Roman"/>
          <w:spacing w:val="2"/>
          <w:lang w:val="ro-RO"/>
        </w:rPr>
        <w:t xml:space="preserve"> </w:t>
      </w:r>
      <w:r w:rsidRPr="007B4463">
        <w:rPr>
          <w:rFonts w:eastAsia="Times New Roman" w:cs="Times New Roman"/>
          <w:lang w:val="ro-RO"/>
        </w:rPr>
        <w:t>administrator judiciar;</w:t>
      </w:r>
    </w:p>
    <w:p w14:paraId="7B985E15" w14:textId="77777777" w:rsidR="00DC043C" w:rsidRPr="007B4463" w:rsidRDefault="00DC043C" w:rsidP="005A3A56">
      <w:pPr>
        <w:widowControl w:val="0"/>
        <w:numPr>
          <w:ilvl w:val="0"/>
          <w:numId w:val="40"/>
        </w:numPr>
        <w:tabs>
          <w:tab w:val="left" w:pos="686"/>
        </w:tabs>
        <w:autoSpaceDE w:val="0"/>
        <w:autoSpaceDN w:val="0"/>
        <w:spacing w:before="120" w:after="0" w:line="240" w:lineRule="auto"/>
        <w:ind w:right="263"/>
        <w:rPr>
          <w:rFonts w:eastAsia="Times New Roman" w:cs="Times New Roman"/>
          <w:lang w:val="ro-RO"/>
        </w:rPr>
      </w:pPr>
      <w:r w:rsidRPr="007B4463">
        <w:rPr>
          <w:rFonts w:eastAsia="Times New Roman" w:cs="Times New Roman"/>
          <w:lang w:val="ro-RO"/>
        </w:rPr>
        <w:t>nu şi-a îndeplinit obligaţiile de plată a impozitelor, taxelor şi contribuţiilor de asigurări sociale către</w:t>
      </w:r>
      <w:r w:rsidRPr="007B4463">
        <w:rPr>
          <w:rFonts w:eastAsia="Times New Roman" w:cs="Times New Roman"/>
          <w:spacing w:val="1"/>
          <w:lang w:val="ro-RO"/>
        </w:rPr>
        <w:t xml:space="preserve"> </w:t>
      </w:r>
      <w:r w:rsidRPr="007B4463">
        <w:rPr>
          <w:rFonts w:eastAsia="Times New Roman" w:cs="Times New Roman"/>
          <w:lang w:val="ro-RO"/>
        </w:rPr>
        <w:t>bugetele componente ale bugetului general consolidat, în conformitate cu prevederile legale în vigoare</w:t>
      </w:r>
      <w:r w:rsidRPr="007B4463">
        <w:rPr>
          <w:rFonts w:eastAsia="Times New Roman" w:cs="Times New Roman"/>
          <w:spacing w:val="1"/>
          <w:lang w:val="ro-RO"/>
        </w:rPr>
        <w:t xml:space="preserve"> </w:t>
      </w:r>
      <w:r w:rsidRPr="007B4463">
        <w:rPr>
          <w:rFonts w:eastAsia="Times New Roman" w:cs="Times New Roman"/>
          <w:lang w:val="ro-RO"/>
        </w:rPr>
        <w:t>în România;</w:t>
      </w:r>
    </w:p>
    <w:p w14:paraId="1F5E4D2F" w14:textId="77777777" w:rsidR="00DC043C" w:rsidRPr="007B4463" w:rsidRDefault="00DC043C" w:rsidP="005A3A56">
      <w:pPr>
        <w:widowControl w:val="0"/>
        <w:numPr>
          <w:ilvl w:val="0"/>
          <w:numId w:val="40"/>
        </w:numPr>
        <w:tabs>
          <w:tab w:val="left" w:pos="686"/>
        </w:tabs>
        <w:autoSpaceDE w:val="0"/>
        <w:autoSpaceDN w:val="0"/>
        <w:spacing w:before="123" w:after="0" w:line="237" w:lineRule="auto"/>
        <w:ind w:right="265"/>
        <w:rPr>
          <w:rFonts w:eastAsia="Times New Roman" w:cs="Times New Roman"/>
          <w:lang w:val="ro-RO"/>
        </w:rPr>
      </w:pPr>
      <w:r w:rsidRPr="007B4463">
        <w:rPr>
          <w:rFonts w:eastAsia="Times New Roman" w:cs="Times New Roman"/>
          <w:lang w:val="ro-RO"/>
        </w:rPr>
        <w:t>este declarat într-o situaţie gravă de încălcare a prevederilor legislaţiei privind achiziţiile publice şi/sau</w:t>
      </w:r>
      <w:r w:rsidRPr="007B4463">
        <w:rPr>
          <w:rFonts w:eastAsia="Times New Roman" w:cs="Times New Roman"/>
          <w:spacing w:val="1"/>
          <w:lang w:val="ro-RO"/>
        </w:rPr>
        <w:t xml:space="preserve"> </w:t>
      </w:r>
      <w:r w:rsidRPr="007B4463">
        <w:rPr>
          <w:rFonts w:eastAsia="Times New Roman" w:cs="Times New Roman"/>
          <w:lang w:val="ro-RO"/>
        </w:rPr>
        <w:t>a</w:t>
      </w:r>
      <w:r w:rsidRPr="007B4463">
        <w:rPr>
          <w:rFonts w:eastAsia="Times New Roman" w:cs="Times New Roman"/>
          <w:spacing w:val="-2"/>
          <w:lang w:val="ro-RO"/>
        </w:rPr>
        <w:t xml:space="preserve"> </w:t>
      </w:r>
      <w:r w:rsidRPr="007B4463">
        <w:rPr>
          <w:rFonts w:eastAsia="Times New Roman" w:cs="Times New Roman"/>
          <w:lang w:val="ro-RO"/>
        </w:rPr>
        <w:t>obligaţiilor asumate</w:t>
      </w:r>
      <w:r w:rsidRPr="007B4463">
        <w:rPr>
          <w:rFonts w:eastAsia="Times New Roman" w:cs="Times New Roman"/>
          <w:spacing w:val="-1"/>
          <w:lang w:val="ro-RO"/>
        </w:rPr>
        <w:t xml:space="preserve"> </w:t>
      </w:r>
      <w:r w:rsidRPr="007B4463">
        <w:rPr>
          <w:rFonts w:eastAsia="Times New Roman" w:cs="Times New Roman"/>
          <w:lang w:val="ro-RO"/>
        </w:rPr>
        <w:t>printr-un contract/acord de</w:t>
      </w:r>
      <w:r w:rsidRPr="007B4463">
        <w:rPr>
          <w:rFonts w:eastAsia="Times New Roman" w:cs="Times New Roman"/>
          <w:spacing w:val="-1"/>
          <w:lang w:val="ro-RO"/>
        </w:rPr>
        <w:t xml:space="preserve"> </w:t>
      </w:r>
      <w:r w:rsidRPr="007B4463">
        <w:rPr>
          <w:rFonts w:eastAsia="Times New Roman" w:cs="Times New Roman"/>
          <w:lang w:val="ro-RO"/>
        </w:rPr>
        <w:t>finanţare</w:t>
      </w:r>
      <w:r w:rsidRPr="007B4463">
        <w:rPr>
          <w:rFonts w:eastAsia="Times New Roman" w:cs="Times New Roman"/>
          <w:spacing w:val="-3"/>
          <w:lang w:val="ro-RO"/>
        </w:rPr>
        <w:t xml:space="preserve"> </w:t>
      </w:r>
      <w:r w:rsidRPr="007B4463">
        <w:rPr>
          <w:rFonts w:eastAsia="Times New Roman" w:cs="Times New Roman"/>
          <w:lang w:val="ro-RO"/>
        </w:rPr>
        <w:t>din fonduri publice;</w:t>
      </w:r>
    </w:p>
    <w:p w14:paraId="7FC3B9CB" w14:textId="77777777" w:rsidR="00DC043C" w:rsidRPr="007B4463" w:rsidRDefault="00DC043C" w:rsidP="005A3A56">
      <w:pPr>
        <w:widowControl w:val="0"/>
        <w:numPr>
          <w:ilvl w:val="0"/>
          <w:numId w:val="40"/>
        </w:numPr>
        <w:tabs>
          <w:tab w:val="left" w:pos="746"/>
        </w:tabs>
        <w:autoSpaceDE w:val="0"/>
        <w:autoSpaceDN w:val="0"/>
        <w:spacing w:before="121" w:after="0" w:line="240" w:lineRule="auto"/>
        <w:ind w:right="263"/>
        <w:rPr>
          <w:rFonts w:eastAsia="Times New Roman" w:cs="Times New Roman"/>
          <w:lang w:val="ro-RO"/>
        </w:rPr>
      </w:pPr>
      <w:r w:rsidRPr="00E24147">
        <w:rPr>
          <w:rFonts w:eastAsia="Times New Roman" w:cs="Times New Roman"/>
          <w:lang w:val="ro-RO"/>
        </w:rPr>
        <w:t>Solicitantul/reprezentantul</w:t>
      </w:r>
      <w:r w:rsidRPr="00E24147">
        <w:rPr>
          <w:rFonts w:eastAsia="Times New Roman" w:cs="Times New Roman"/>
          <w:spacing w:val="1"/>
          <w:lang w:val="ro-RO"/>
        </w:rPr>
        <w:t xml:space="preserve"> </w:t>
      </w:r>
      <w:r w:rsidRPr="00E24147">
        <w:rPr>
          <w:rFonts w:eastAsia="Times New Roman" w:cs="Times New Roman"/>
          <w:lang w:val="ro-RO"/>
        </w:rPr>
        <w:t>legal</w:t>
      </w:r>
      <w:r w:rsidRPr="00E24147">
        <w:rPr>
          <w:rFonts w:eastAsia="Times New Roman" w:cs="Times New Roman"/>
          <w:spacing w:val="1"/>
          <w:lang w:val="ro-RO"/>
        </w:rPr>
        <w:t xml:space="preserve"> </w:t>
      </w:r>
      <w:r w:rsidRPr="00E24147">
        <w:rPr>
          <w:rFonts w:eastAsia="Times New Roman" w:cs="Times New Roman"/>
          <w:lang w:val="ro-RO"/>
        </w:rPr>
        <w:t>al</w:t>
      </w:r>
      <w:r w:rsidRPr="00E24147">
        <w:rPr>
          <w:rFonts w:eastAsia="Times New Roman" w:cs="Times New Roman"/>
          <w:spacing w:val="1"/>
          <w:lang w:val="ro-RO"/>
        </w:rPr>
        <w:t xml:space="preserve"> </w:t>
      </w:r>
      <w:r w:rsidRPr="00E24147">
        <w:rPr>
          <w:rFonts w:eastAsia="Times New Roman" w:cs="Times New Roman"/>
          <w:lang w:val="ro-RO"/>
        </w:rPr>
        <w:t>Solicitantului</w:t>
      </w:r>
      <w:r w:rsidRPr="00E24147">
        <w:rPr>
          <w:rFonts w:eastAsia="Times New Roman" w:cs="Times New Roman"/>
          <w:spacing w:val="1"/>
          <w:lang w:val="ro-RO"/>
        </w:rPr>
        <w:t xml:space="preserve"> </w:t>
      </w:r>
      <w:r w:rsidRPr="007B4463">
        <w:rPr>
          <w:rFonts w:eastAsia="Times New Roman" w:cs="Times New Roman"/>
          <w:lang w:val="ro-RO"/>
        </w:rPr>
        <w:t>a</w:t>
      </w:r>
      <w:r w:rsidRPr="007B4463">
        <w:rPr>
          <w:rFonts w:eastAsia="Times New Roman" w:cs="Times New Roman"/>
          <w:spacing w:val="1"/>
          <w:lang w:val="ro-RO"/>
        </w:rPr>
        <w:t xml:space="preserve"> </w:t>
      </w:r>
      <w:r w:rsidRPr="007B4463">
        <w:rPr>
          <w:rFonts w:eastAsia="Times New Roman" w:cs="Times New Roman"/>
          <w:lang w:val="ro-RO"/>
        </w:rPr>
        <w:t>suferit</w:t>
      </w:r>
      <w:r w:rsidRPr="007B4463">
        <w:rPr>
          <w:rFonts w:eastAsia="Times New Roman" w:cs="Times New Roman"/>
          <w:spacing w:val="1"/>
          <w:lang w:val="ro-RO"/>
        </w:rPr>
        <w:t xml:space="preserve"> </w:t>
      </w:r>
      <w:r w:rsidRPr="007B4463">
        <w:rPr>
          <w:rFonts w:eastAsia="Times New Roman" w:cs="Times New Roman"/>
          <w:lang w:val="ro-RO"/>
        </w:rPr>
        <w:t>condamnări</w:t>
      </w:r>
      <w:r w:rsidRPr="007B4463">
        <w:rPr>
          <w:rFonts w:eastAsia="Times New Roman" w:cs="Times New Roman"/>
          <w:spacing w:val="1"/>
          <w:lang w:val="ro-RO"/>
        </w:rPr>
        <w:t xml:space="preserve"> </w:t>
      </w:r>
      <w:r w:rsidRPr="007B4463">
        <w:rPr>
          <w:rFonts w:eastAsia="Times New Roman" w:cs="Times New Roman"/>
          <w:lang w:val="ro-RO"/>
        </w:rPr>
        <w:t>definitive</w:t>
      </w:r>
      <w:r w:rsidRPr="007B4463">
        <w:rPr>
          <w:rFonts w:eastAsia="Times New Roman" w:cs="Times New Roman"/>
          <w:spacing w:val="1"/>
          <w:lang w:val="ro-RO"/>
        </w:rPr>
        <w:t xml:space="preserve"> </w:t>
      </w:r>
      <w:r w:rsidRPr="007B4463">
        <w:rPr>
          <w:rFonts w:eastAsia="Times New Roman" w:cs="Times New Roman"/>
          <w:lang w:val="ro-RO"/>
        </w:rPr>
        <w:t>datorate</w:t>
      </w:r>
      <w:r w:rsidRPr="007B4463">
        <w:rPr>
          <w:rFonts w:eastAsia="Times New Roman" w:cs="Times New Roman"/>
          <w:spacing w:val="60"/>
          <w:lang w:val="ro-RO"/>
        </w:rPr>
        <w:t xml:space="preserve"> </w:t>
      </w:r>
      <w:r w:rsidRPr="007B4463">
        <w:rPr>
          <w:rFonts w:eastAsia="Times New Roman" w:cs="Times New Roman"/>
          <w:lang w:val="ro-RO"/>
        </w:rPr>
        <w:t>unei</w:t>
      </w:r>
      <w:r w:rsidRPr="007B4463">
        <w:rPr>
          <w:rFonts w:eastAsia="Times New Roman" w:cs="Times New Roman"/>
          <w:spacing w:val="1"/>
          <w:lang w:val="ro-RO"/>
        </w:rPr>
        <w:t xml:space="preserve"> </w:t>
      </w:r>
      <w:r w:rsidRPr="007B4463">
        <w:rPr>
          <w:rFonts w:eastAsia="Times New Roman" w:cs="Times New Roman"/>
          <w:lang w:val="ro-RO"/>
        </w:rPr>
        <w:t>conduite prefesionale îndreptată împotriva legii, decizie formulată de o autoritate de judecată ce are</w:t>
      </w:r>
      <w:r w:rsidRPr="007B4463">
        <w:rPr>
          <w:rFonts w:eastAsia="Times New Roman" w:cs="Times New Roman"/>
          <w:spacing w:val="1"/>
          <w:lang w:val="ro-RO"/>
        </w:rPr>
        <w:t xml:space="preserve"> </w:t>
      </w:r>
      <w:r w:rsidRPr="007B4463">
        <w:rPr>
          <w:rFonts w:eastAsia="Times New Roman" w:cs="Times New Roman"/>
          <w:lang w:val="ro-RO"/>
        </w:rPr>
        <w:t>forţă</w:t>
      </w:r>
      <w:r w:rsidRPr="007B4463">
        <w:rPr>
          <w:rFonts w:eastAsia="Times New Roman" w:cs="Times New Roman"/>
          <w:spacing w:val="-3"/>
          <w:lang w:val="ro-RO"/>
        </w:rPr>
        <w:t xml:space="preserve"> </w:t>
      </w:r>
      <w:r w:rsidRPr="007B4463">
        <w:rPr>
          <w:rFonts w:eastAsia="Times New Roman" w:cs="Times New Roman"/>
          <w:lang w:val="ro-RO"/>
        </w:rPr>
        <w:t>de</w:t>
      </w:r>
      <w:r w:rsidRPr="007B4463">
        <w:rPr>
          <w:rFonts w:eastAsia="Times New Roman" w:cs="Times New Roman"/>
          <w:spacing w:val="-1"/>
          <w:lang w:val="ro-RO"/>
        </w:rPr>
        <w:t xml:space="preserve"> </w:t>
      </w:r>
      <w:r w:rsidRPr="007B4463">
        <w:rPr>
          <w:rFonts w:eastAsia="Times New Roman" w:cs="Times New Roman"/>
          <w:lang w:val="ro-RO"/>
        </w:rPr>
        <w:t>res judicata;</w:t>
      </w:r>
    </w:p>
    <w:p w14:paraId="12BBAA05" w14:textId="77777777" w:rsidR="00DC043C" w:rsidRPr="007B4463" w:rsidRDefault="00DC043C" w:rsidP="005A3A56">
      <w:pPr>
        <w:widowControl w:val="0"/>
        <w:numPr>
          <w:ilvl w:val="0"/>
          <w:numId w:val="40"/>
        </w:numPr>
        <w:tabs>
          <w:tab w:val="left" w:pos="686"/>
        </w:tabs>
        <w:autoSpaceDE w:val="0"/>
        <w:autoSpaceDN w:val="0"/>
        <w:spacing w:after="0" w:line="240" w:lineRule="auto"/>
        <w:ind w:right="265"/>
        <w:rPr>
          <w:rFonts w:eastAsia="Times New Roman" w:cs="Times New Roman"/>
          <w:lang w:val="ro-RO"/>
        </w:rPr>
      </w:pPr>
      <w:r w:rsidRPr="00E24147">
        <w:rPr>
          <w:rFonts w:eastAsia="Times New Roman" w:cs="Times New Roman"/>
          <w:lang w:val="ro-RO"/>
        </w:rPr>
        <w:t>Solicitantul/reprezentantul</w:t>
      </w:r>
      <w:r w:rsidRPr="00E24147">
        <w:rPr>
          <w:rFonts w:eastAsia="Times New Roman" w:cs="Times New Roman"/>
          <w:spacing w:val="1"/>
          <w:lang w:val="ro-RO"/>
        </w:rPr>
        <w:t xml:space="preserve"> </w:t>
      </w:r>
      <w:r w:rsidRPr="00E24147">
        <w:rPr>
          <w:rFonts w:eastAsia="Times New Roman" w:cs="Times New Roman"/>
          <w:lang w:val="ro-RO"/>
        </w:rPr>
        <w:t>legal al</w:t>
      </w:r>
      <w:r w:rsidRPr="00E24147">
        <w:rPr>
          <w:rFonts w:eastAsia="Times New Roman" w:cs="Times New Roman"/>
          <w:spacing w:val="1"/>
          <w:lang w:val="ro-RO"/>
        </w:rPr>
        <w:t xml:space="preserve"> </w:t>
      </w:r>
      <w:r w:rsidRPr="00E24147">
        <w:rPr>
          <w:rFonts w:eastAsia="Times New Roman" w:cs="Times New Roman"/>
          <w:lang w:val="ro-RO"/>
        </w:rPr>
        <w:t>Solicitantului</w:t>
      </w:r>
      <w:r w:rsidRPr="00E24147">
        <w:rPr>
          <w:rFonts w:eastAsia="Times New Roman" w:cs="Times New Roman"/>
          <w:spacing w:val="1"/>
          <w:lang w:val="ro-RO"/>
        </w:rPr>
        <w:t xml:space="preserve"> </w:t>
      </w:r>
      <w:r w:rsidRPr="007B4463">
        <w:rPr>
          <w:rFonts w:eastAsia="Times New Roman" w:cs="Times New Roman"/>
          <w:lang w:val="ro-RO"/>
        </w:rPr>
        <w:t>a fost</w:t>
      </w:r>
      <w:r w:rsidRPr="007B4463">
        <w:rPr>
          <w:rFonts w:eastAsia="Times New Roman" w:cs="Times New Roman"/>
          <w:spacing w:val="1"/>
          <w:lang w:val="ro-RO"/>
        </w:rPr>
        <w:t xml:space="preserve"> </w:t>
      </w:r>
      <w:r w:rsidRPr="007B4463">
        <w:rPr>
          <w:rFonts w:eastAsia="Times New Roman" w:cs="Times New Roman"/>
          <w:lang w:val="ro-RO"/>
        </w:rPr>
        <w:t>subiectul</w:t>
      </w:r>
      <w:r w:rsidRPr="007B4463">
        <w:rPr>
          <w:rFonts w:eastAsia="Times New Roman" w:cs="Times New Roman"/>
          <w:spacing w:val="1"/>
          <w:lang w:val="ro-RO"/>
        </w:rPr>
        <w:t xml:space="preserve"> </w:t>
      </w:r>
      <w:r w:rsidRPr="007B4463">
        <w:rPr>
          <w:rFonts w:eastAsia="Times New Roman" w:cs="Times New Roman"/>
          <w:lang w:val="ro-RO"/>
        </w:rPr>
        <w:t>unei</w:t>
      </w:r>
      <w:r w:rsidRPr="007B4463">
        <w:rPr>
          <w:rFonts w:eastAsia="Times New Roman" w:cs="Times New Roman"/>
          <w:spacing w:val="1"/>
          <w:lang w:val="ro-RO"/>
        </w:rPr>
        <w:t xml:space="preserve"> </w:t>
      </w:r>
      <w:r w:rsidRPr="007B4463">
        <w:rPr>
          <w:rFonts w:eastAsia="Times New Roman" w:cs="Times New Roman"/>
          <w:lang w:val="ro-RO"/>
        </w:rPr>
        <w:t>judecăţi</w:t>
      </w:r>
      <w:r w:rsidRPr="007B4463">
        <w:rPr>
          <w:rFonts w:eastAsia="Times New Roman" w:cs="Times New Roman"/>
          <w:spacing w:val="1"/>
          <w:lang w:val="ro-RO"/>
        </w:rPr>
        <w:t xml:space="preserve"> </w:t>
      </w:r>
      <w:r w:rsidRPr="007B4463">
        <w:rPr>
          <w:rFonts w:eastAsia="Times New Roman" w:cs="Times New Roman"/>
          <w:lang w:val="ro-RO"/>
        </w:rPr>
        <w:t>de tip</w:t>
      </w:r>
      <w:r w:rsidR="00403631" w:rsidRPr="007B4463">
        <w:rPr>
          <w:rFonts w:eastAsia="Times New Roman" w:cs="Times New Roman"/>
          <w:spacing w:val="60"/>
          <w:lang w:val="ro-RO"/>
        </w:rPr>
        <w:t xml:space="preserve"> </w:t>
      </w:r>
      <w:r w:rsidRPr="007B4463">
        <w:rPr>
          <w:rFonts w:eastAsia="Times New Roman" w:cs="Times New Roman"/>
          <w:lang w:val="ro-RO"/>
        </w:rPr>
        <w:t>res judicata</w:t>
      </w:r>
      <w:r w:rsidRPr="007B4463">
        <w:rPr>
          <w:rFonts w:eastAsia="Times New Roman" w:cs="Times New Roman"/>
          <w:spacing w:val="1"/>
          <w:lang w:val="ro-RO"/>
        </w:rPr>
        <w:t xml:space="preserve"> </w:t>
      </w:r>
      <w:r w:rsidRPr="007B4463">
        <w:rPr>
          <w:rFonts w:eastAsia="Times New Roman" w:cs="Times New Roman"/>
          <w:lang w:val="ro-RO"/>
        </w:rPr>
        <w:t>pentru fraudă, corupţie, implicarea în organizaţii criminale sau în alte activităţi ilegale, în detrimentul</w:t>
      </w:r>
      <w:r w:rsidRPr="007B4463">
        <w:rPr>
          <w:rFonts w:eastAsia="Times New Roman" w:cs="Times New Roman"/>
          <w:spacing w:val="1"/>
          <w:lang w:val="ro-RO"/>
        </w:rPr>
        <w:t xml:space="preserve"> </w:t>
      </w:r>
      <w:r w:rsidRPr="007B4463">
        <w:rPr>
          <w:rFonts w:eastAsia="Times New Roman" w:cs="Times New Roman"/>
          <w:lang w:val="ro-RO"/>
        </w:rPr>
        <w:t>intereselor</w:t>
      </w:r>
      <w:r w:rsidRPr="007B4463">
        <w:rPr>
          <w:rFonts w:eastAsia="Times New Roman" w:cs="Times New Roman"/>
          <w:spacing w:val="-2"/>
          <w:lang w:val="ro-RO"/>
        </w:rPr>
        <w:t xml:space="preserve"> </w:t>
      </w:r>
      <w:r w:rsidRPr="007B4463">
        <w:rPr>
          <w:rFonts w:eastAsia="Times New Roman" w:cs="Times New Roman"/>
          <w:lang w:val="ro-RO"/>
        </w:rPr>
        <w:t>financiare</w:t>
      </w:r>
      <w:r w:rsidRPr="007B4463">
        <w:rPr>
          <w:rFonts w:eastAsia="Times New Roman" w:cs="Times New Roman"/>
          <w:spacing w:val="-1"/>
          <w:lang w:val="ro-RO"/>
        </w:rPr>
        <w:t xml:space="preserve"> </w:t>
      </w:r>
      <w:r w:rsidRPr="007B4463">
        <w:rPr>
          <w:rFonts w:eastAsia="Times New Roman" w:cs="Times New Roman"/>
          <w:lang w:val="ro-RO"/>
        </w:rPr>
        <w:t>ale</w:t>
      </w:r>
      <w:r w:rsidRPr="007B4463">
        <w:rPr>
          <w:rFonts w:eastAsia="Times New Roman" w:cs="Times New Roman"/>
          <w:spacing w:val="1"/>
          <w:lang w:val="ro-RO"/>
        </w:rPr>
        <w:t xml:space="preserve"> </w:t>
      </w:r>
      <w:r w:rsidRPr="007B4463">
        <w:rPr>
          <w:rFonts w:eastAsia="Times New Roman" w:cs="Times New Roman"/>
          <w:lang w:val="ro-RO"/>
        </w:rPr>
        <w:t>Comunităţii Europene;</w:t>
      </w:r>
    </w:p>
    <w:p w14:paraId="44762C4D" w14:textId="77777777" w:rsidR="00DC043C" w:rsidRPr="007B4463" w:rsidRDefault="00DC043C" w:rsidP="005A3A56">
      <w:pPr>
        <w:widowControl w:val="0"/>
        <w:numPr>
          <w:ilvl w:val="0"/>
          <w:numId w:val="40"/>
        </w:numPr>
        <w:tabs>
          <w:tab w:val="left" w:pos="686"/>
        </w:tabs>
        <w:autoSpaceDE w:val="0"/>
        <w:autoSpaceDN w:val="0"/>
        <w:spacing w:before="120" w:after="0" w:line="240" w:lineRule="auto"/>
        <w:ind w:right="265"/>
        <w:rPr>
          <w:rFonts w:eastAsia="Times New Roman" w:cs="Times New Roman"/>
          <w:lang w:val="ro-RO"/>
        </w:rPr>
      </w:pPr>
      <w:r w:rsidRPr="007B4463">
        <w:rPr>
          <w:rFonts w:eastAsia="Times New Roman" w:cs="Times New Roman"/>
          <w:lang w:val="ro-RO"/>
        </w:rPr>
        <w:t>face obiectul unei decizii de recuperare neexecutate a Consiliului Concurenţei, a Comisiei Europene, a</w:t>
      </w:r>
      <w:r w:rsidRPr="007B4463">
        <w:rPr>
          <w:rFonts w:eastAsia="Times New Roman" w:cs="Times New Roman"/>
          <w:spacing w:val="1"/>
          <w:lang w:val="ro-RO"/>
        </w:rPr>
        <w:t xml:space="preserve"> </w:t>
      </w:r>
      <w:r w:rsidRPr="007B4463">
        <w:rPr>
          <w:rFonts w:eastAsia="Times New Roman" w:cs="Times New Roman"/>
          <w:lang w:val="ro-RO"/>
        </w:rPr>
        <w:t>unui furnizor/administrator de ajutor de stat sau a instanței, prin care un ajutor de stat a fost declarat</w:t>
      </w:r>
      <w:r w:rsidRPr="007B4463">
        <w:rPr>
          <w:rFonts w:eastAsia="Times New Roman" w:cs="Times New Roman"/>
          <w:spacing w:val="1"/>
          <w:lang w:val="ro-RO"/>
        </w:rPr>
        <w:t xml:space="preserve"> </w:t>
      </w:r>
      <w:r w:rsidRPr="007B4463">
        <w:rPr>
          <w:rFonts w:eastAsia="Times New Roman" w:cs="Times New Roman"/>
          <w:lang w:val="ro-RO"/>
        </w:rPr>
        <w:t>ilegal</w:t>
      </w:r>
      <w:r w:rsidRPr="007B4463">
        <w:rPr>
          <w:rFonts w:eastAsia="Times New Roman" w:cs="Times New Roman"/>
          <w:spacing w:val="-1"/>
          <w:lang w:val="ro-RO"/>
        </w:rPr>
        <w:t xml:space="preserve"> </w:t>
      </w:r>
      <w:r w:rsidRPr="007B4463">
        <w:rPr>
          <w:rFonts w:eastAsia="Times New Roman" w:cs="Times New Roman"/>
          <w:lang w:val="ro-RO"/>
        </w:rPr>
        <w:t>şi incompatibil cu piaţa</w:t>
      </w:r>
      <w:r w:rsidRPr="007B4463">
        <w:rPr>
          <w:rFonts w:eastAsia="Times New Roman" w:cs="Times New Roman"/>
          <w:spacing w:val="-1"/>
          <w:lang w:val="ro-RO"/>
        </w:rPr>
        <w:t xml:space="preserve"> </w:t>
      </w:r>
      <w:r w:rsidRPr="007B4463">
        <w:rPr>
          <w:rFonts w:eastAsia="Times New Roman" w:cs="Times New Roman"/>
          <w:lang w:val="ro-RO"/>
        </w:rPr>
        <w:t>internă;</w:t>
      </w:r>
    </w:p>
    <w:p w14:paraId="048E5F71" w14:textId="1CF5B247" w:rsidR="00DC043C" w:rsidRPr="007B4463" w:rsidRDefault="00DC043C" w:rsidP="005A3A56">
      <w:pPr>
        <w:widowControl w:val="0"/>
        <w:numPr>
          <w:ilvl w:val="0"/>
          <w:numId w:val="40"/>
        </w:numPr>
        <w:tabs>
          <w:tab w:val="left" w:pos="686"/>
        </w:tabs>
        <w:autoSpaceDE w:val="0"/>
        <w:autoSpaceDN w:val="0"/>
        <w:spacing w:before="90" w:after="0" w:line="240" w:lineRule="auto"/>
        <w:ind w:right="263" w:hanging="429"/>
        <w:rPr>
          <w:rFonts w:eastAsia="Times New Roman" w:cs="Times New Roman"/>
          <w:szCs w:val="24"/>
          <w:lang w:val="ro-RO"/>
        </w:rPr>
      </w:pPr>
      <w:r w:rsidRPr="007B4463">
        <w:rPr>
          <w:rFonts w:eastAsia="Times New Roman" w:cs="Times New Roman"/>
          <w:lang w:val="ro-RO"/>
        </w:rPr>
        <w:t>este</w:t>
      </w:r>
      <w:r w:rsidRPr="007B4463">
        <w:rPr>
          <w:rFonts w:eastAsia="Times New Roman" w:cs="Times New Roman"/>
          <w:spacing w:val="8"/>
          <w:lang w:val="ro-RO"/>
        </w:rPr>
        <w:t xml:space="preserve"> </w:t>
      </w:r>
      <w:r w:rsidRPr="007B4463">
        <w:rPr>
          <w:rFonts w:eastAsia="Times New Roman" w:cs="Times New Roman"/>
          <w:lang w:val="ro-RO"/>
        </w:rPr>
        <w:t>o</w:t>
      </w:r>
      <w:r w:rsidRPr="007B4463">
        <w:rPr>
          <w:rFonts w:eastAsia="Times New Roman" w:cs="Times New Roman"/>
          <w:spacing w:val="8"/>
          <w:lang w:val="ro-RO"/>
        </w:rPr>
        <w:t xml:space="preserve"> </w:t>
      </w:r>
      <w:r w:rsidRPr="007B4463">
        <w:rPr>
          <w:rFonts w:eastAsia="Times New Roman" w:cs="Times New Roman"/>
          <w:lang w:val="ro-RO"/>
        </w:rPr>
        <w:t>întreprindere</w:t>
      </w:r>
      <w:r w:rsidRPr="007B4463">
        <w:rPr>
          <w:rFonts w:eastAsia="Times New Roman" w:cs="Times New Roman"/>
          <w:spacing w:val="7"/>
          <w:lang w:val="ro-RO"/>
        </w:rPr>
        <w:t xml:space="preserve"> </w:t>
      </w:r>
      <w:r w:rsidRPr="007B4463">
        <w:rPr>
          <w:rFonts w:eastAsia="Times New Roman" w:cs="Times New Roman"/>
          <w:lang w:val="ro-RO"/>
        </w:rPr>
        <w:t>în</w:t>
      </w:r>
      <w:r w:rsidRPr="007B4463">
        <w:rPr>
          <w:rFonts w:eastAsia="Times New Roman" w:cs="Times New Roman"/>
          <w:spacing w:val="8"/>
          <w:lang w:val="ro-RO"/>
        </w:rPr>
        <w:t xml:space="preserve"> </w:t>
      </w:r>
      <w:r w:rsidRPr="007B4463">
        <w:rPr>
          <w:rFonts w:eastAsia="Times New Roman" w:cs="Times New Roman"/>
          <w:lang w:val="ro-RO"/>
        </w:rPr>
        <w:t>dificultate,</w:t>
      </w:r>
      <w:r w:rsidRPr="007B4463">
        <w:rPr>
          <w:rFonts w:eastAsia="Times New Roman" w:cs="Times New Roman"/>
          <w:spacing w:val="10"/>
          <w:lang w:val="ro-RO"/>
        </w:rPr>
        <w:t xml:space="preserve"> </w:t>
      </w:r>
      <w:r w:rsidRPr="007B4463">
        <w:rPr>
          <w:rFonts w:eastAsia="Times New Roman" w:cs="Times New Roman"/>
          <w:lang w:val="ro-RO"/>
        </w:rPr>
        <w:t>respectiv</w:t>
      </w:r>
      <w:r w:rsidRPr="007B4463">
        <w:rPr>
          <w:rFonts w:eastAsia="Times New Roman" w:cs="Times New Roman"/>
          <w:spacing w:val="9"/>
          <w:lang w:val="ro-RO"/>
        </w:rPr>
        <w:t xml:space="preserve"> </w:t>
      </w:r>
      <w:r w:rsidRPr="007B4463">
        <w:rPr>
          <w:rFonts w:eastAsia="Times New Roman" w:cs="Times New Roman"/>
          <w:lang w:val="ro-RO"/>
        </w:rPr>
        <w:t>se</w:t>
      </w:r>
      <w:r w:rsidRPr="007B4463">
        <w:rPr>
          <w:rFonts w:eastAsia="Times New Roman" w:cs="Times New Roman"/>
          <w:spacing w:val="10"/>
          <w:lang w:val="ro-RO"/>
        </w:rPr>
        <w:t xml:space="preserve"> </w:t>
      </w:r>
      <w:r w:rsidRPr="007B4463">
        <w:rPr>
          <w:rFonts w:eastAsia="Times New Roman" w:cs="Times New Roman"/>
          <w:lang w:val="ro-RO"/>
        </w:rPr>
        <w:t>află</w:t>
      </w:r>
      <w:r w:rsidRPr="007B4463">
        <w:rPr>
          <w:rFonts w:eastAsia="Times New Roman" w:cs="Times New Roman"/>
          <w:spacing w:val="7"/>
          <w:lang w:val="ro-RO"/>
        </w:rPr>
        <w:t xml:space="preserve"> </w:t>
      </w:r>
      <w:r w:rsidRPr="007B4463">
        <w:rPr>
          <w:rFonts w:eastAsia="Times New Roman" w:cs="Times New Roman"/>
          <w:lang w:val="ro-RO"/>
        </w:rPr>
        <w:t>în</w:t>
      </w:r>
      <w:r w:rsidRPr="007B4463">
        <w:rPr>
          <w:rFonts w:eastAsia="Times New Roman" w:cs="Times New Roman"/>
          <w:spacing w:val="9"/>
          <w:lang w:val="ro-RO"/>
        </w:rPr>
        <w:t xml:space="preserve"> </w:t>
      </w:r>
      <w:r w:rsidRPr="007B4463">
        <w:rPr>
          <w:rFonts w:eastAsia="Times New Roman" w:cs="Times New Roman"/>
          <w:lang w:val="ro-RO"/>
        </w:rPr>
        <w:t>cel</w:t>
      </w:r>
      <w:r w:rsidRPr="007B4463">
        <w:rPr>
          <w:rFonts w:eastAsia="Times New Roman" w:cs="Times New Roman"/>
          <w:spacing w:val="8"/>
          <w:lang w:val="ro-RO"/>
        </w:rPr>
        <w:t xml:space="preserve"> </w:t>
      </w:r>
      <w:r w:rsidRPr="007B4463">
        <w:rPr>
          <w:rFonts w:eastAsia="Times New Roman" w:cs="Times New Roman"/>
          <w:lang w:val="ro-RO"/>
        </w:rPr>
        <w:t>puțin</w:t>
      </w:r>
      <w:r w:rsidRPr="007B4463">
        <w:rPr>
          <w:rFonts w:eastAsia="Times New Roman" w:cs="Times New Roman"/>
          <w:spacing w:val="9"/>
          <w:lang w:val="ro-RO"/>
        </w:rPr>
        <w:t xml:space="preserve"> </w:t>
      </w:r>
      <w:r w:rsidRPr="007B4463">
        <w:rPr>
          <w:rFonts w:eastAsia="Times New Roman" w:cs="Times New Roman"/>
          <w:lang w:val="ro-RO"/>
        </w:rPr>
        <w:t>una</w:t>
      </w:r>
      <w:r w:rsidRPr="007B4463">
        <w:rPr>
          <w:rFonts w:eastAsia="Times New Roman" w:cs="Times New Roman"/>
          <w:spacing w:val="7"/>
          <w:lang w:val="ro-RO"/>
        </w:rPr>
        <w:t xml:space="preserve"> </w:t>
      </w:r>
      <w:r w:rsidRPr="007B4463">
        <w:rPr>
          <w:rFonts w:eastAsia="Times New Roman" w:cs="Times New Roman"/>
          <w:lang w:val="ro-RO"/>
        </w:rPr>
        <w:t>dintre</w:t>
      </w:r>
      <w:r w:rsidRPr="007B4463">
        <w:rPr>
          <w:rFonts w:eastAsia="Times New Roman" w:cs="Times New Roman"/>
          <w:spacing w:val="11"/>
          <w:lang w:val="ro-RO"/>
        </w:rPr>
        <w:t xml:space="preserve"> </w:t>
      </w:r>
      <w:r w:rsidRPr="007B4463">
        <w:rPr>
          <w:rFonts w:eastAsia="Times New Roman" w:cs="Times New Roman"/>
          <w:lang w:val="ro-RO"/>
        </w:rPr>
        <w:t>situațiile</w:t>
      </w:r>
      <w:r w:rsidRPr="007B4463">
        <w:rPr>
          <w:rFonts w:eastAsia="Times New Roman" w:cs="Times New Roman"/>
          <w:spacing w:val="8"/>
          <w:lang w:val="ro-RO"/>
        </w:rPr>
        <w:t xml:space="preserve"> </w:t>
      </w:r>
      <w:r w:rsidRPr="007B4463">
        <w:rPr>
          <w:rFonts w:eastAsia="Times New Roman" w:cs="Times New Roman"/>
          <w:lang w:val="ro-RO"/>
        </w:rPr>
        <w:lastRenderedPageBreak/>
        <w:t>prevăzute</w:t>
      </w:r>
      <w:r w:rsidRPr="007B4463">
        <w:rPr>
          <w:rFonts w:eastAsia="Times New Roman" w:cs="Times New Roman"/>
          <w:spacing w:val="7"/>
          <w:lang w:val="ro-RO"/>
        </w:rPr>
        <w:t xml:space="preserve"> </w:t>
      </w:r>
      <w:r w:rsidRPr="007B4463">
        <w:rPr>
          <w:rFonts w:eastAsia="Times New Roman" w:cs="Times New Roman"/>
          <w:lang w:val="ro-RO"/>
        </w:rPr>
        <w:t>la</w:t>
      </w:r>
      <w:r w:rsidRPr="007B4463">
        <w:rPr>
          <w:rFonts w:eastAsia="Times New Roman" w:cs="Times New Roman"/>
          <w:spacing w:val="21"/>
          <w:lang w:val="ro-RO"/>
        </w:rPr>
        <w:t xml:space="preserve"> </w:t>
      </w:r>
      <w:r w:rsidRPr="007B4463">
        <w:rPr>
          <w:rFonts w:eastAsia="Times New Roman" w:cs="Times New Roman"/>
          <w:lang w:val="ro-RO"/>
        </w:rPr>
        <w:t>art.</w:t>
      </w:r>
      <w:r w:rsidRPr="007B4463">
        <w:rPr>
          <w:rFonts w:eastAsia="Times New Roman" w:cs="Times New Roman"/>
          <w:spacing w:val="8"/>
          <w:lang w:val="ro-RO"/>
        </w:rPr>
        <w:t xml:space="preserve"> </w:t>
      </w:r>
      <w:r w:rsidRPr="007B4463">
        <w:rPr>
          <w:rFonts w:eastAsia="Times New Roman" w:cs="Times New Roman"/>
          <w:lang w:val="ro-RO"/>
        </w:rPr>
        <w:t>2,</w:t>
      </w:r>
      <w:r w:rsidR="003347D6" w:rsidRPr="007B4463">
        <w:rPr>
          <w:rFonts w:eastAsia="Times New Roman" w:cs="Times New Roman"/>
          <w:lang w:val="ro-RO"/>
        </w:rPr>
        <w:t xml:space="preserve"> </w:t>
      </w:r>
      <w:r w:rsidR="00076ACB" w:rsidRPr="007B4463">
        <w:rPr>
          <w:rFonts w:eastAsia="Times New Roman" w:cs="Times New Roman"/>
          <w:szCs w:val="24"/>
          <w:lang w:val="ro-RO"/>
        </w:rPr>
        <w:t xml:space="preserve">punctul </w:t>
      </w:r>
      <w:r w:rsidR="00403631" w:rsidRPr="007B4463">
        <w:rPr>
          <w:rFonts w:eastAsia="Times New Roman" w:cs="Times New Roman"/>
          <w:szCs w:val="24"/>
          <w:lang w:val="ro-RO"/>
        </w:rPr>
        <w:t xml:space="preserve">18 </w:t>
      </w:r>
      <w:r w:rsidRPr="007B4463">
        <w:rPr>
          <w:rFonts w:eastAsia="Times New Roman" w:cs="Times New Roman"/>
          <w:szCs w:val="24"/>
          <w:lang w:val="ro-RO"/>
        </w:rPr>
        <w:t>din</w:t>
      </w:r>
      <w:r w:rsidR="00DD2964">
        <w:rPr>
          <w:rFonts w:eastAsia="Times New Roman" w:cs="Times New Roman"/>
          <w:szCs w:val="24"/>
          <w:lang w:val="ro-RO"/>
        </w:rPr>
        <w:t xml:space="preserve"> </w:t>
      </w:r>
      <w:r w:rsidRPr="007B4463">
        <w:rPr>
          <w:rFonts w:eastAsia="Times New Roman" w:cs="Times New Roman"/>
          <w:szCs w:val="24"/>
          <w:lang w:val="ro-RO"/>
        </w:rPr>
        <w:t>Regulamentul</w:t>
      </w:r>
      <w:r w:rsidR="00403631" w:rsidRPr="007B4463">
        <w:rPr>
          <w:rFonts w:eastAsia="Times New Roman" w:cs="Times New Roman"/>
          <w:spacing w:val="48"/>
          <w:szCs w:val="24"/>
          <w:lang w:val="ro-RO"/>
        </w:rPr>
        <w:t xml:space="preserve"> </w:t>
      </w:r>
      <w:r w:rsidRPr="007B4463">
        <w:rPr>
          <w:rFonts w:eastAsia="Times New Roman" w:cs="Times New Roman"/>
          <w:szCs w:val="24"/>
          <w:lang w:val="ro-RO"/>
        </w:rPr>
        <w:t>(UE)</w:t>
      </w:r>
      <w:r w:rsidRPr="007B4463">
        <w:rPr>
          <w:rFonts w:eastAsia="Times New Roman" w:cs="Times New Roman"/>
          <w:spacing w:val="48"/>
          <w:szCs w:val="24"/>
          <w:lang w:val="ro-RO"/>
        </w:rPr>
        <w:t xml:space="preserve"> </w:t>
      </w:r>
      <w:r w:rsidRPr="007B4463">
        <w:rPr>
          <w:rFonts w:eastAsia="Times New Roman" w:cs="Times New Roman"/>
          <w:szCs w:val="24"/>
          <w:lang w:val="ro-RO"/>
        </w:rPr>
        <w:t>nr.</w:t>
      </w:r>
      <w:r w:rsidRPr="007B4463">
        <w:rPr>
          <w:rFonts w:eastAsia="Times New Roman" w:cs="Times New Roman"/>
          <w:spacing w:val="49"/>
          <w:szCs w:val="24"/>
          <w:lang w:val="ro-RO"/>
        </w:rPr>
        <w:t xml:space="preserve"> </w:t>
      </w:r>
      <w:r w:rsidRPr="007B4463">
        <w:rPr>
          <w:rFonts w:eastAsia="Times New Roman" w:cs="Times New Roman"/>
          <w:szCs w:val="24"/>
          <w:lang w:val="ro-RO"/>
        </w:rPr>
        <w:t>651/2014</w:t>
      </w:r>
      <w:r w:rsidRPr="007B4463">
        <w:rPr>
          <w:rFonts w:eastAsia="Times New Roman" w:cs="Times New Roman"/>
          <w:spacing w:val="49"/>
          <w:szCs w:val="24"/>
          <w:lang w:val="ro-RO"/>
        </w:rPr>
        <w:t xml:space="preserve"> </w:t>
      </w:r>
      <w:r w:rsidRPr="007B4463">
        <w:rPr>
          <w:rFonts w:eastAsia="Times New Roman" w:cs="Times New Roman"/>
          <w:szCs w:val="24"/>
          <w:lang w:val="ro-RO"/>
        </w:rPr>
        <w:t>de</w:t>
      </w:r>
      <w:r w:rsidRPr="007B4463">
        <w:rPr>
          <w:rFonts w:eastAsia="Times New Roman" w:cs="Times New Roman"/>
          <w:spacing w:val="48"/>
          <w:szCs w:val="24"/>
          <w:lang w:val="ro-RO"/>
        </w:rPr>
        <w:t xml:space="preserve"> </w:t>
      </w:r>
      <w:r w:rsidRPr="007B4463">
        <w:rPr>
          <w:rFonts w:eastAsia="Times New Roman" w:cs="Times New Roman"/>
          <w:szCs w:val="24"/>
          <w:lang w:val="ro-RO"/>
        </w:rPr>
        <w:t>declarare</w:t>
      </w:r>
      <w:r w:rsidRPr="007B4463">
        <w:rPr>
          <w:rFonts w:eastAsia="Times New Roman" w:cs="Times New Roman"/>
          <w:spacing w:val="48"/>
          <w:szCs w:val="24"/>
          <w:lang w:val="ro-RO"/>
        </w:rPr>
        <w:t xml:space="preserve"> </w:t>
      </w:r>
      <w:r w:rsidRPr="007B4463">
        <w:rPr>
          <w:rFonts w:eastAsia="Times New Roman" w:cs="Times New Roman"/>
          <w:szCs w:val="24"/>
          <w:lang w:val="ro-RO"/>
        </w:rPr>
        <w:t>a</w:t>
      </w:r>
      <w:r w:rsidRPr="007B4463">
        <w:rPr>
          <w:rFonts w:eastAsia="Times New Roman" w:cs="Times New Roman"/>
          <w:spacing w:val="48"/>
          <w:szCs w:val="24"/>
          <w:lang w:val="ro-RO"/>
        </w:rPr>
        <w:t xml:space="preserve"> </w:t>
      </w:r>
      <w:r w:rsidRPr="007B4463">
        <w:rPr>
          <w:rFonts w:eastAsia="Times New Roman" w:cs="Times New Roman"/>
          <w:szCs w:val="24"/>
          <w:lang w:val="ro-RO"/>
        </w:rPr>
        <w:t>anumitor</w:t>
      </w:r>
      <w:r w:rsidRPr="007B4463">
        <w:rPr>
          <w:rFonts w:eastAsia="Times New Roman" w:cs="Times New Roman"/>
          <w:spacing w:val="48"/>
          <w:szCs w:val="24"/>
          <w:lang w:val="ro-RO"/>
        </w:rPr>
        <w:t xml:space="preserve"> </w:t>
      </w:r>
      <w:r w:rsidRPr="007B4463">
        <w:rPr>
          <w:rFonts w:eastAsia="Times New Roman" w:cs="Times New Roman"/>
          <w:szCs w:val="24"/>
          <w:lang w:val="ro-RO"/>
        </w:rPr>
        <w:t>categorii</w:t>
      </w:r>
      <w:r w:rsidRPr="007B4463">
        <w:rPr>
          <w:rFonts w:eastAsia="Times New Roman" w:cs="Times New Roman"/>
          <w:spacing w:val="49"/>
          <w:szCs w:val="24"/>
          <w:lang w:val="ro-RO"/>
        </w:rPr>
        <w:t xml:space="preserve"> </w:t>
      </w:r>
      <w:r w:rsidRPr="007B4463">
        <w:rPr>
          <w:rFonts w:eastAsia="Times New Roman" w:cs="Times New Roman"/>
          <w:szCs w:val="24"/>
          <w:lang w:val="ro-RO"/>
        </w:rPr>
        <w:t>de</w:t>
      </w:r>
      <w:r w:rsidRPr="007B4463">
        <w:rPr>
          <w:rFonts w:eastAsia="Times New Roman" w:cs="Times New Roman"/>
          <w:spacing w:val="48"/>
          <w:szCs w:val="24"/>
          <w:lang w:val="ro-RO"/>
        </w:rPr>
        <w:t xml:space="preserve"> </w:t>
      </w:r>
      <w:r w:rsidRPr="007B4463">
        <w:rPr>
          <w:rFonts w:eastAsia="Times New Roman" w:cs="Times New Roman"/>
          <w:szCs w:val="24"/>
          <w:lang w:val="ro-RO"/>
        </w:rPr>
        <w:t>ajutoare</w:t>
      </w:r>
      <w:r w:rsidR="00B84340" w:rsidRPr="007B4463">
        <w:rPr>
          <w:rFonts w:eastAsia="Times New Roman" w:cs="Times New Roman"/>
          <w:spacing w:val="-57"/>
          <w:szCs w:val="24"/>
          <w:lang w:val="ro-RO"/>
        </w:rPr>
        <w:t xml:space="preserve"> </w:t>
      </w:r>
      <w:r w:rsidRPr="007B4463">
        <w:rPr>
          <w:rFonts w:eastAsia="Times New Roman" w:cs="Times New Roman"/>
          <w:szCs w:val="24"/>
          <w:lang w:val="ro-RO"/>
        </w:rPr>
        <w:t>compatibile</w:t>
      </w:r>
      <w:r w:rsidRPr="007B4463">
        <w:rPr>
          <w:rFonts w:eastAsia="Times New Roman" w:cs="Times New Roman"/>
          <w:spacing w:val="-1"/>
          <w:szCs w:val="24"/>
          <w:lang w:val="ro-RO"/>
        </w:rPr>
        <w:t xml:space="preserve"> </w:t>
      </w:r>
      <w:r w:rsidRPr="007B4463">
        <w:rPr>
          <w:rFonts w:eastAsia="Times New Roman" w:cs="Times New Roman"/>
          <w:szCs w:val="24"/>
          <w:lang w:val="ro-RO"/>
        </w:rPr>
        <w:t>cu piața</w:t>
      </w:r>
      <w:r w:rsidRPr="007B4463">
        <w:rPr>
          <w:rFonts w:eastAsia="Times New Roman" w:cs="Times New Roman"/>
          <w:spacing w:val="-1"/>
          <w:szCs w:val="24"/>
          <w:lang w:val="ro-RO"/>
        </w:rPr>
        <w:t xml:space="preserve"> </w:t>
      </w:r>
      <w:r w:rsidRPr="007B4463">
        <w:rPr>
          <w:rFonts w:eastAsia="Times New Roman" w:cs="Times New Roman"/>
          <w:szCs w:val="24"/>
          <w:lang w:val="ro-RO"/>
        </w:rPr>
        <w:t>internă</w:t>
      </w:r>
      <w:r w:rsidRPr="007B4463">
        <w:rPr>
          <w:rFonts w:eastAsia="Times New Roman" w:cs="Times New Roman"/>
          <w:spacing w:val="-1"/>
          <w:szCs w:val="24"/>
          <w:lang w:val="ro-RO"/>
        </w:rPr>
        <w:t xml:space="preserve"> </w:t>
      </w:r>
      <w:r w:rsidRPr="007B4463">
        <w:rPr>
          <w:rFonts w:eastAsia="Times New Roman" w:cs="Times New Roman"/>
          <w:szCs w:val="24"/>
          <w:lang w:val="ro-RO"/>
        </w:rPr>
        <w:t>în</w:t>
      </w:r>
      <w:r w:rsidRPr="007B4463">
        <w:rPr>
          <w:rFonts w:eastAsia="Times New Roman" w:cs="Times New Roman"/>
          <w:spacing w:val="1"/>
          <w:szCs w:val="24"/>
          <w:lang w:val="ro-RO"/>
        </w:rPr>
        <w:t xml:space="preserve"> </w:t>
      </w:r>
      <w:r w:rsidRPr="007B4463">
        <w:rPr>
          <w:rFonts w:eastAsia="Times New Roman" w:cs="Times New Roman"/>
          <w:szCs w:val="24"/>
          <w:lang w:val="ro-RO"/>
        </w:rPr>
        <w:t>aplicarea</w:t>
      </w:r>
      <w:r w:rsidRPr="007B4463">
        <w:rPr>
          <w:rFonts w:eastAsia="Times New Roman" w:cs="Times New Roman"/>
          <w:spacing w:val="-1"/>
          <w:szCs w:val="24"/>
          <w:lang w:val="ro-RO"/>
        </w:rPr>
        <w:t xml:space="preserve"> </w:t>
      </w:r>
      <w:r w:rsidRPr="007B4463">
        <w:rPr>
          <w:rFonts w:eastAsia="Times New Roman" w:cs="Times New Roman"/>
          <w:szCs w:val="24"/>
          <w:lang w:val="ro-RO"/>
        </w:rPr>
        <w:t>articolelor 107 și</w:t>
      </w:r>
      <w:r w:rsidRPr="007B4463">
        <w:rPr>
          <w:rFonts w:eastAsia="Times New Roman" w:cs="Times New Roman"/>
          <w:spacing w:val="1"/>
          <w:szCs w:val="24"/>
          <w:lang w:val="ro-RO"/>
        </w:rPr>
        <w:t xml:space="preserve"> </w:t>
      </w:r>
      <w:r w:rsidRPr="007B4463">
        <w:rPr>
          <w:rFonts w:eastAsia="Times New Roman" w:cs="Times New Roman"/>
          <w:szCs w:val="24"/>
          <w:lang w:val="ro-RO"/>
        </w:rPr>
        <w:t>108 din tratat.</w:t>
      </w:r>
    </w:p>
    <w:p w14:paraId="64F020E1" w14:textId="77777777" w:rsidR="00DC043C" w:rsidRPr="00E24147" w:rsidRDefault="00DC043C" w:rsidP="00C579AC">
      <w:pPr>
        <w:widowControl w:val="0"/>
        <w:autoSpaceDE w:val="0"/>
        <w:autoSpaceDN w:val="0"/>
        <w:spacing w:before="120" w:after="0" w:line="240" w:lineRule="auto"/>
        <w:ind w:left="978"/>
        <w:rPr>
          <w:rFonts w:eastAsia="Times New Roman" w:cs="Times New Roman"/>
          <w:lang w:val="ro-RO"/>
        </w:rPr>
      </w:pPr>
      <w:r w:rsidRPr="00E24147">
        <w:rPr>
          <w:rFonts w:eastAsia="Times New Roman" w:cs="Times New Roman"/>
          <w:lang w:val="ro-RO"/>
        </w:rPr>
        <w:t>Se</w:t>
      </w:r>
      <w:r w:rsidRPr="00E24147">
        <w:rPr>
          <w:rFonts w:eastAsia="Times New Roman" w:cs="Times New Roman"/>
          <w:spacing w:val="-2"/>
          <w:lang w:val="ro-RO"/>
        </w:rPr>
        <w:t xml:space="preserve"> </w:t>
      </w:r>
      <w:r w:rsidRPr="00E24147">
        <w:rPr>
          <w:rFonts w:eastAsia="Times New Roman" w:cs="Times New Roman"/>
          <w:lang w:val="ro-RO"/>
        </w:rPr>
        <w:t>probează prin:</w:t>
      </w:r>
    </w:p>
    <w:p w14:paraId="6B2A45BB" w14:textId="77777777" w:rsidR="00DC043C" w:rsidRPr="00E24147" w:rsidRDefault="000E26DD" w:rsidP="005A3A56">
      <w:pPr>
        <w:pStyle w:val="ListParagraph"/>
        <w:widowControl w:val="0"/>
        <w:numPr>
          <w:ilvl w:val="1"/>
          <w:numId w:val="40"/>
        </w:numPr>
        <w:tabs>
          <w:tab w:val="left" w:pos="1497"/>
        </w:tabs>
        <w:autoSpaceDE w:val="0"/>
        <w:autoSpaceDN w:val="0"/>
        <w:spacing w:before="120"/>
        <w:ind w:hanging="361"/>
        <w:rPr>
          <w:rFonts w:eastAsia="Times New Roman" w:cs="Times New Roman"/>
          <w:lang w:val="ro-RO"/>
        </w:rPr>
      </w:pPr>
      <w:r w:rsidRPr="00E24147">
        <w:rPr>
          <w:rStyle w:val="Emphasis"/>
          <w:rFonts w:cs="Times New Roman"/>
          <w:i w:val="0"/>
          <w:iCs w:val="0"/>
          <w:lang w:val="ro-RO"/>
        </w:rPr>
        <w:t>Cerera de finanțare, modulul: categoria întreprinderii</w:t>
      </w:r>
    </w:p>
    <w:p w14:paraId="4FC209A6" w14:textId="18C4FE93" w:rsidR="00DC043C" w:rsidRPr="00E24147" w:rsidRDefault="00DC043C" w:rsidP="005A3A56">
      <w:pPr>
        <w:widowControl w:val="0"/>
        <w:numPr>
          <w:ilvl w:val="1"/>
          <w:numId w:val="40"/>
        </w:numPr>
        <w:tabs>
          <w:tab w:val="left" w:pos="1497"/>
        </w:tabs>
        <w:autoSpaceDE w:val="0"/>
        <w:autoSpaceDN w:val="0"/>
        <w:spacing w:before="120" w:after="0" w:line="240" w:lineRule="auto"/>
        <w:ind w:hanging="361"/>
        <w:rPr>
          <w:rFonts w:eastAsia="Times New Roman" w:cs="Times New Roman"/>
          <w:lang w:val="ro-RO"/>
        </w:rPr>
      </w:pPr>
      <w:r w:rsidRPr="00E24147">
        <w:rPr>
          <w:rFonts w:eastAsia="Times New Roman" w:cs="Times New Roman"/>
          <w:lang w:val="ro-RO"/>
        </w:rPr>
        <w:t>Declaraţia</w:t>
      </w:r>
      <w:r w:rsidRPr="00E24147">
        <w:rPr>
          <w:rFonts w:eastAsia="Times New Roman" w:cs="Times New Roman"/>
          <w:spacing w:val="-2"/>
          <w:lang w:val="ro-RO"/>
        </w:rPr>
        <w:t xml:space="preserve"> </w:t>
      </w:r>
      <w:r w:rsidRPr="00E24147">
        <w:rPr>
          <w:rFonts w:eastAsia="Times New Roman" w:cs="Times New Roman"/>
          <w:lang w:val="ro-RO"/>
        </w:rPr>
        <w:t>privind</w:t>
      </w:r>
      <w:r w:rsidRPr="00E24147">
        <w:rPr>
          <w:rFonts w:eastAsia="Times New Roman" w:cs="Times New Roman"/>
          <w:spacing w:val="-1"/>
          <w:lang w:val="ro-RO"/>
        </w:rPr>
        <w:t xml:space="preserve"> </w:t>
      </w:r>
      <w:r w:rsidRPr="00E24147">
        <w:rPr>
          <w:rFonts w:eastAsia="Times New Roman" w:cs="Times New Roman"/>
          <w:lang w:val="ro-RO"/>
        </w:rPr>
        <w:t>conformitatea</w:t>
      </w:r>
      <w:r w:rsidRPr="00E24147">
        <w:rPr>
          <w:rFonts w:eastAsia="Times New Roman" w:cs="Times New Roman"/>
          <w:spacing w:val="-1"/>
          <w:lang w:val="ro-RO"/>
        </w:rPr>
        <w:t xml:space="preserve"> </w:t>
      </w:r>
      <w:r w:rsidRPr="00E24147">
        <w:rPr>
          <w:rFonts w:eastAsia="Times New Roman" w:cs="Times New Roman"/>
          <w:lang w:val="ro-RO"/>
        </w:rPr>
        <w:t>cu</w:t>
      </w:r>
      <w:r w:rsidRPr="00E24147">
        <w:rPr>
          <w:rFonts w:eastAsia="Times New Roman" w:cs="Times New Roman"/>
          <w:spacing w:val="-1"/>
          <w:lang w:val="ro-RO"/>
        </w:rPr>
        <w:t xml:space="preserve"> </w:t>
      </w:r>
      <w:r w:rsidRPr="00E24147">
        <w:rPr>
          <w:rFonts w:eastAsia="Times New Roman" w:cs="Times New Roman"/>
          <w:lang w:val="ro-RO"/>
        </w:rPr>
        <w:t>ajutorul</w:t>
      </w:r>
      <w:r w:rsidRPr="00E24147">
        <w:rPr>
          <w:rFonts w:eastAsia="Times New Roman" w:cs="Times New Roman"/>
          <w:spacing w:val="-1"/>
          <w:lang w:val="ro-RO"/>
        </w:rPr>
        <w:t xml:space="preserve"> </w:t>
      </w:r>
      <w:r w:rsidRPr="00E24147">
        <w:rPr>
          <w:rFonts w:eastAsia="Times New Roman" w:cs="Times New Roman"/>
          <w:lang w:val="ro-RO"/>
        </w:rPr>
        <w:t>de</w:t>
      </w:r>
      <w:r w:rsidRPr="00E24147">
        <w:rPr>
          <w:rFonts w:eastAsia="Times New Roman" w:cs="Times New Roman"/>
          <w:spacing w:val="-2"/>
          <w:lang w:val="ro-RO"/>
        </w:rPr>
        <w:t xml:space="preserve"> </w:t>
      </w:r>
      <w:r w:rsidRPr="00E24147">
        <w:rPr>
          <w:rFonts w:eastAsia="Times New Roman" w:cs="Times New Roman"/>
          <w:lang w:val="ro-RO"/>
        </w:rPr>
        <w:t>stat</w:t>
      </w:r>
      <w:r w:rsidRPr="00E24147">
        <w:rPr>
          <w:rFonts w:eastAsia="Times New Roman" w:cs="Times New Roman"/>
          <w:spacing w:val="-1"/>
          <w:lang w:val="ro-RO"/>
        </w:rPr>
        <w:t xml:space="preserve"> </w:t>
      </w:r>
      <w:r w:rsidR="007A05C5" w:rsidRPr="00E24147">
        <w:rPr>
          <w:rStyle w:val="Emphasis"/>
          <w:rFonts w:cs="Times New Roman"/>
          <w:i w:val="0"/>
          <w:iCs w:val="0"/>
          <w:lang w:val="ro-RO"/>
        </w:rPr>
        <w:t>(a</w:t>
      </w:r>
      <w:r w:rsidRPr="00E24147">
        <w:rPr>
          <w:rStyle w:val="Emphasis"/>
          <w:rFonts w:cs="Times New Roman"/>
          <w:i w:val="0"/>
          <w:iCs w:val="0"/>
          <w:lang w:val="ro-RO"/>
        </w:rPr>
        <w:t xml:space="preserve">nexa </w:t>
      </w:r>
      <w:r w:rsidR="007A05C5" w:rsidRPr="00E24147">
        <w:rPr>
          <w:rStyle w:val="Emphasis"/>
          <w:rFonts w:cs="Times New Roman"/>
          <w:i w:val="0"/>
          <w:iCs w:val="0"/>
          <w:lang w:val="ro-RO"/>
        </w:rPr>
        <w:t>nr. 2</w:t>
      </w:r>
      <w:r w:rsidR="00FA3934" w:rsidRPr="00E24147">
        <w:rPr>
          <w:rStyle w:val="Emphasis"/>
          <w:rFonts w:cs="Times New Roman"/>
          <w:i w:val="0"/>
          <w:iCs w:val="0"/>
          <w:lang w:val="ro-RO"/>
        </w:rPr>
        <w:t xml:space="preserve"> la schema de ajutor de stat</w:t>
      </w:r>
      <w:r w:rsidRPr="00E24147">
        <w:rPr>
          <w:rFonts w:eastAsia="Times New Roman" w:cs="Times New Roman"/>
          <w:lang w:val="ro-RO"/>
        </w:rPr>
        <w:t>)</w:t>
      </w:r>
    </w:p>
    <w:p w14:paraId="61F902BD" w14:textId="77777777" w:rsidR="00C748CB" w:rsidRPr="00E24147" w:rsidRDefault="000E26DD" w:rsidP="00D90AE7">
      <w:pPr>
        <w:widowControl w:val="0"/>
        <w:numPr>
          <w:ilvl w:val="1"/>
          <w:numId w:val="40"/>
        </w:numPr>
        <w:tabs>
          <w:tab w:val="left" w:pos="1497"/>
        </w:tabs>
        <w:autoSpaceDE w:val="0"/>
        <w:autoSpaceDN w:val="0"/>
        <w:spacing w:before="120" w:after="0" w:line="240" w:lineRule="auto"/>
        <w:ind w:hanging="361"/>
        <w:rPr>
          <w:rFonts w:eastAsia="Times New Roman" w:cs="Times New Roman"/>
          <w:lang w:val="ro-RO"/>
        </w:rPr>
      </w:pPr>
      <w:r w:rsidRPr="00E24147">
        <w:rPr>
          <w:rFonts w:cs="Times New Roman"/>
          <w:lang w:val="ro-RO"/>
        </w:rPr>
        <w:t xml:space="preserve">Certificatul de atestare fiscală </w:t>
      </w:r>
    </w:p>
    <w:p w14:paraId="28EAF9E8" w14:textId="77777777" w:rsidR="002E3040" w:rsidRPr="00E24147" w:rsidRDefault="002E3040" w:rsidP="00C579AC">
      <w:pPr>
        <w:pStyle w:val="ListParagraph"/>
        <w:rPr>
          <w:rFonts w:cs="Times New Roman"/>
          <w:color w:val="2E74B5" w:themeColor="accent1" w:themeShade="BF"/>
          <w:szCs w:val="24"/>
          <w:lang w:val="ro-RO"/>
        </w:rPr>
      </w:pPr>
    </w:p>
    <w:p w14:paraId="59820CAD" w14:textId="77777777" w:rsidR="007A05C5" w:rsidRPr="007B4463" w:rsidRDefault="007A05C5" w:rsidP="00C579AC">
      <w:pPr>
        <w:rPr>
          <w:rStyle w:val="ListParagraphChar"/>
          <w:rFonts w:cs="Times New Roman"/>
          <w:lang w:val="ro-RO"/>
        </w:rPr>
      </w:pPr>
      <w:r w:rsidRPr="00E24147">
        <w:rPr>
          <w:rFonts w:cs="Times New Roman"/>
          <w:b/>
          <w:bCs/>
          <w:color w:val="000000"/>
          <w:szCs w:val="24"/>
          <w:shd w:val="clear" w:color="auto" w:fill="FFFFFF"/>
          <w:lang w:val="ro-RO"/>
        </w:rPr>
        <w:t>C</w:t>
      </w:r>
      <w:r w:rsidRPr="007B4463">
        <w:rPr>
          <w:rFonts w:cs="Times New Roman"/>
          <w:color w:val="000000"/>
          <w:szCs w:val="24"/>
          <w:shd w:val="clear" w:color="auto" w:fill="FFFFFF"/>
          <w:lang w:val="ro-RO"/>
        </w:rPr>
        <w:t xml:space="preserve">. </w:t>
      </w:r>
      <w:r w:rsidR="00C748CB" w:rsidRPr="007B4463">
        <w:rPr>
          <w:rStyle w:val="ListParagraphChar"/>
          <w:rFonts w:cs="Times New Roman"/>
          <w:lang w:val="ro-RO"/>
        </w:rPr>
        <w:t xml:space="preserve">Reprezentantul legal al solicitantului, inclusiv membrii </w:t>
      </w:r>
      <w:r w:rsidR="00FF7F92" w:rsidRPr="007B4463">
        <w:rPr>
          <w:rStyle w:val="ListParagraphChar"/>
          <w:rFonts w:cs="Times New Roman"/>
          <w:lang w:val="ro-RO"/>
        </w:rPr>
        <w:t>Unității de Implementare a Proiectului (</w:t>
      </w:r>
      <w:r w:rsidR="00C748CB" w:rsidRPr="007B4463">
        <w:rPr>
          <w:rStyle w:val="ListParagraphChar"/>
          <w:rFonts w:cs="Times New Roman"/>
          <w:lang w:val="ro-RO"/>
        </w:rPr>
        <w:t>UIP</w:t>
      </w:r>
      <w:r w:rsidR="00FF7F92" w:rsidRPr="007B4463">
        <w:rPr>
          <w:rStyle w:val="ListParagraphChar"/>
          <w:rFonts w:cs="Times New Roman"/>
          <w:lang w:val="ro-RO"/>
        </w:rPr>
        <w:t>)</w:t>
      </w:r>
      <w:r w:rsidR="00AA6059" w:rsidRPr="007B4463">
        <w:rPr>
          <w:rStyle w:val="ListParagraphChar"/>
          <w:rFonts w:cs="Times New Roman"/>
          <w:lang w:val="ro-RO"/>
        </w:rPr>
        <w:t xml:space="preserve"> </w:t>
      </w:r>
      <w:r w:rsidR="009E6FB7" w:rsidRPr="007B4463">
        <w:rPr>
          <w:rStyle w:val="ListParagraphChar"/>
          <w:rFonts w:cs="Times New Roman"/>
          <w:lang w:val="ro-RO"/>
        </w:rPr>
        <w:t xml:space="preserve">sau echipa </w:t>
      </w:r>
      <w:r w:rsidR="00DC043C" w:rsidRPr="007B4463">
        <w:rPr>
          <w:rStyle w:val="ListParagraphChar"/>
          <w:rFonts w:cs="Times New Roman"/>
          <w:lang w:val="ro-RO"/>
        </w:rPr>
        <w:t>de proiect</w:t>
      </w:r>
      <w:r w:rsidR="00C748CB" w:rsidRPr="007B4463">
        <w:rPr>
          <w:rStyle w:val="ListParagraphChar"/>
          <w:rFonts w:cs="Times New Roman"/>
          <w:lang w:val="ro-RO"/>
        </w:rPr>
        <w:t>, nu se află în situaţie de conflict de interese, astfel cum este definit de legislaţia naţională</w:t>
      </w:r>
      <w:r w:rsidRPr="007B4463">
        <w:rPr>
          <w:rStyle w:val="ListParagraphChar"/>
          <w:rFonts w:cs="Times New Roman"/>
          <w:lang w:val="ro-RO"/>
        </w:rPr>
        <w:t>.</w:t>
      </w:r>
    </w:p>
    <w:p w14:paraId="6D2D290E" w14:textId="77777777" w:rsidR="00C00C63" w:rsidRPr="00E24147" w:rsidRDefault="00C00C63" w:rsidP="002E3040">
      <w:pPr>
        <w:pStyle w:val="ListParagraph"/>
        <w:numPr>
          <w:ilvl w:val="0"/>
          <w:numId w:val="39"/>
        </w:numPr>
        <w:rPr>
          <w:rFonts w:cs="Times New Roman"/>
          <w:szCs w:val="24"/>
          <w:lang w:val="ro-RO"/>
        </w:rPr>
      </w:pPr>
      <w:r w:rsidRPr="00E24147">
        <w:rPr>
          <w:rFonts w:cs="Times New Roman"/>
          <w:szCs w:val="24"/>
          <w:lang w:val="ro-RO"/>
        </w:rPr>
        <w:t xml:space="preserve">Declaraţia privind conflictul de interese, anexa nr. </w:t>
      </w:r>
      <w:r w:rsidR="00086996" w:rsidRPr="00E24147">
        <w:rPr>
          <w:rFonts w:cs="Times New Roman"/>
          <w:szCs w:val="24"/>
          <w:lang w:val="ro-RO"/>
        </w:rPr>
        <w:t>7</w:t>
      </w:r>
    </w:p>
    <w:p w14:paraId="788CE09D" w14:textId="77777777" w:rsidR="00DC043C" w:rsidRPr="00E24147" w:rsidRDefault="007A05C5" w:rsidP="00C579AC">
      <w:pPr>
        <w:widowControl w:val="0"/>
        <w:tabs>
          <w:tab w:val="left" w:pos="710"/>
        </w:tabs>
        <w:autoSpaceDE w:val="0"/>
        <w:autoSpaceDN w:val="0"/>
        <w:spacing w:before="120"/>
        <w:ind w:right="266"/>
        <w:rPr>
          <w:rFonts w:eastAsia="Times New Roman" w:cs="Times New Roman"/>
          <w:lang w:val="ro-RO"/>
        </w:rPr>
      </w:pPr>
      <w:r w:rsidRPr="00E24147">
        <w:rPr>
          <w:rFonts w:eastAsia="Times New Roman" w:cs="Times New Roman"/>
          <w:b/>
          <w:bCs/>
          <w:lang w:val="ro-RO"/>
        </w:rPr>
        <w:t>D</w:t>
      </w:r>
      <w:r w:rsidRPr="007B4463">
        <w:rPr>
          <w:rFonts w:eastAsia="Times New Roman" w:cs="Times New Roman"/>
          <w:lang w:val="ro-RO"/>
        </w:rPr>
        <w:t>.</w:t>
      </w:r>
      <w:r w:rsidR="009F1888" w:rsidRPr="007B4463">
        <w:rPr>
          <w:rFonts w:eastAsia="Times New Roman" w:cs="Times New Roman"/>
          <w:lang w:val="ro-RO"/>
        </w:rPr>
        <w:t xml:space="preserve"> </w:t>
      </w:r>
      <w:r w:rsidR="00DC043C" w:rsidRPr="007B4463">
        <w:rPr>
          <w:rStyle w:val="ListParagraphChar"/>
          <w:rFonts w:cs="Times New Roman"/>
          <w:lang w:val="ro-RO"/>
        </w:rPr>
        <w:t>Solicitantul demonstrează capacitate de management de proiect</w:t>
      </w:r>
      <w:r w:rsidR="001C693C" w:rsidRPr="007B4463">
        <w:rPr>
          <w:rStyle w:val="ListParagraphChar"/>
          <w:rFonts w:cs="Times New Roman"/>
          <w:lang w:val="ro-RO"/>
        </w:rPr>
        <w:t xml:space="preserve"> ș</w:t>
      </w:r>
      <w:r w:rsidR="007F1531" w:rsidRPr="007B4463">
        <w:rPr>
          <w:rStyle w:val="ListParagraphChar"/>
          <w:rFonts w:cs="Times New Roman"/>
          <w:lang w:val="ro-RO"/>
        </w:rPr>
        <w:t>i capacitate tehnică pentru susținerea activită</w:t>
      </w:r>
      <w:r w:rsidR="00236AB5" w:rsidRPr="007B4463">
        <w:rPr>
          <w:rStyle w:val="ListParagraphChar"/>
          <w:rFonts w:cs="Times New Roman"/>
          <w:lang w:val="ro-RO"/>
        </w:rPr>
        <w:t>ților proiectului</w:t>
      </w:r>
      <w:r w:rsidR="00DC043C" w:rsidRPr="007B4463">
        <w:rPr>
          <w:rStyle w:val="ListParagraphChar"/>
          <w:rFonts w:cs="Times New Roman"/>
          <w:lang w:val="ro-RO"/>
        </w:rPr>
        <w:t>, prin informații privind UIP/echipa de proiect.</w:t>
      </w:r>
    </w:p>
    <w:p w14:paraId="4F91E1D8" w14:textId="77777777" w:rsidR="00DC043C" w:rsidRPr="00E24147" w:rsidRDefault="00DC043C" w:rsidP="00C579AC">
      <w:pPr>
        <w:widowControl w:val="0"/>
        <w:autoSpaceDE w:val="0"/>
        <w:autoSpaceDN w:val="0"/>
        <w:spacing w:after="0" w:line="240" w:lineRule="auto"/>
        <w:ind w:left="978"/>
        <w:rPr>
          <w:rFonts w:eastAsia="Times New Roman" w:cs="Times New Roman"/>
          <w:lang w:val="ro-RO"/>
        </w:rPr>
      </w:pPr>
      <w:r w:rsidRPr="00E24147">
        <w:rPr>
          <w:rFonts w:eastAsia="Times New Roman" w:cs="Times New Roman"/>
          <w:lang w:val="ro-RO"/>
        </w:rPr>
        <w:t>Se</w:t>
      </w:r>
      <w:r w:rsidRPr="00E24147">
        <w:rPr>
          <w:rFonts w:eastAsia="Times New Roman" w:cs="Times New Roman"/>
          <w:spacing w:val="-2"/>
          <w:lang w:val="ro-RO"/>
        </w:rPr>
        <w:t xml:space="preserve"> </w:t>
      </w:r>
      <w:r w:rsidRPr="00E24147">
        <w:rPr>
          <w:rFonts w:eastAsia="Times New Roman" w:cs="Times New Roman"/>
          <w:lang w:val="ro-RO"/>
        </w:rPr>
        <w:t>probează</w:t>
      </w:r>
      <w:r w:rsidRPr="00E24147">
        <w:rPr>
          <w:rFonts w:eastAsia="Times New Roman" w:cs="Times New Roman"/>
          <w:spacing w:val="-1"/>
          <w:lang w:val="ro-RO"/>
        </w:rPr>
        <w:t xml:space="preserve"> </w:t>
      </w:r>
      <w:r w:rsidRPr="00E24147">
        <w:rPr>
          <w:rFonts w:eastAsia="Times New Roman" w:cs="Times New Roman"/>
          <w:lang w:val="ro-RO"/>
        </w:rPr>
        <w:t>cu:</w:t>
      </w:r>
    </w:p>
    <w:p w14:paraId="2A91EA38" w14:textId="712ED1BE" w:rsidR="00C748CB" w:rsidRPr="00E24147" w:rsidRDefault="003240F0" w:rsidP="00E24147">
      <w:pPr>
        <w:pStyle w:val="ListParagraph"/>
        <w:numPr>
          <w:ilvl w:val="0"/>
          <w:numId w:val="39"/>
        </w:numPr>
        <w:rPr>
          <w:rFonts w:eastAsia="Times New Roman" w:cs="Times New Roman"/>
          <w:lang w:val="ro-RO"/>
        </w:rPr>
      </w:pPr>
      <w:r w:rsidRPr="00E24147">
        <w:rPr>
          <w:rStyle w:val="Emphasis"/>
          <w:rFonts w:cs="Times New Roman"/>
          <w:i w:val="0"/>
          <w:iCs w:val="0"/>
          <w:lang w:val="ro-RO"/>
        </w:rPr>
        <w:t>a</w:t>
      </w:r>
      <w:r w:rsidR="00DC043C" w:rsidRPr="00E24147">
        <w:rPr>
          <w:rStyle w:val="Emphasis"/>
          <w:rFonts w:cs="Times New Roman"/>
          <w:i w:val="0"/>
          <w:iCs w:val="0"/>
          <w:lang w:val="ro-RO"/>
        </w:rPr>
        <w:t>nexa</w:t>
      </w:r>
      <w:r w:rsidRPr="00E24147">
        <w:rPr>
          <w:rStyle w:val="Emphasis"/>
          <w:rFonts w:cs="Times New Roman"/>
          <w:i w:val="0"/>
          <w:iCs w:val="0"/>
          <w:lang w:val="ro-RO"/>
        </w:rPr>
        <w:t xml:space="preserve"> nr.</w:t>
      </w:r>
      <w:r w:rsidR="00DC043C" w:rsidRPr="00E24147">
        <w:rPr>
          <w:rStyle w:val="Emphasis"/>
          <w:rFonts w:cs="Times New Roman"/>
          <w:i w:val="0"/>
          <w:iCs w:val="0"/>
          <w:lang w:val="ro-RO"/>
        </w:rPr>
        <w:t xml:space="preserve"> 1,</w:t>
      </w:r>
      <w:r w:rsidR="00DC043C" w:rsidRPr="00E24147">
        <w:rPr>
          <w:rFonts w:eastAsia="Times New Roman" w:cs="Times New Roman"/>
          <w:lang w:val="ro-RO"/>
        </w:rPr>
        <w:t xml:space="preserve"> sectiunea privind</w:t>
      </w:r>
      <w:r w:rsidR="00B84340" w:rsidRPr="00E24147">
        <w:rPr>
          <w:rFonts w:eastAsia="Times New Roman" w:cs="Times New Roman"/>
          <w:lang w:val="ro-RO"/>
        </w:rPr>
        <w:t xml:space="preserve"> </w:t>
      </w:r>
      <w:r w:rsidR="00DC043C" w:rsidRPr="00E24147">
        <w:rPr>
          <w:rFonts w:eastAsia="Times New Roman" w:cs="Times New Roman"/>
          <w:lang w:val="ro-RO"/>
        </w:rPr>
        <w:t>UIP/</w:t>
      </w:r>
      <w:r w:rsidR="00DC043C" w:rsidRPr="007B4463">
        <w:rPr>
          <w:rFonts w:eastAsia="Times New Roman" w:cs="Times New Roman"/>
          <w:lang w:val="ro-RO"/>
        </w:rPr>
        <w:t>echipa</w:t>
      </w:r>
      <w:r w:rsidR="00DC043C" w:rsidRPr="007B4463">
        <w:rPr>
          <w:rFonts w:eastAsia="Times New Roman" w:cs="Times New Roman"/>
          <w:spacing w:val="1"/>
          <w:lang w:val="ro-RO"/>
        </w:rPr>
        <w:t xml:space="preserve"> </w:t>
      </w:r>
      <w:r w:rsidR="00DC043C" w:rsidRPr="007B4463">
        <w:rPr>
          <w:rFonts w:eastAsia="Times New Roman" w:cs="Times New Roman"/>
          <w:lang w:val="ro-RO"/>
        </w:rPr>
        <w:t>de</w:t>
      </w:r>
      <w:r w:rsidR="00DC043C" w:rsidRPr="007B4463">
        <w:rPr>
          <w:rFonts w:eastAsia="Times New Roman" w:cs="Times New Roman"/>
          <w:spacing w:val="1"/>
          <w:lang w:val="ro-RO"/>
        </w:rPr>
        <w:t xml:space="preserve"> </w:t>
      </w:r>
      <w:r w:rsidR="00DC043C" w:rsidRPr="007B4463">
        <w:rPr>
          <w:rFonts w:eastAsia="Times New Roman" w:cs="Times New Roman"/>
          <w:lang w:val="ro-RO"/>
        </w:rPr>
        <w:t>proiect</w:t>
      </w:r>
      <w:r w:rsidR="00DC043C" w:rsidRPr="007B4463">
        <w:rPr>
          <w:rFonts w:eastAsia="Times New Roman" w:cs="Times New Roman"/>
          <w:spacing w:val="1"/>
          <w:lang w:val="ro-RO"/>
        </w:rPr>
        <w:t xml:space="preserve"> </w:t>
      </w:r>
      <w:r w:rsidR="00DC043C" w:rsidRPr="007B4463">
        <w:rPr>
          <w:rFonts w:eastAsia="Times New Roman" w:cs="Times New Roman"/>
          <w:lang w:val="ro-RO"/>
        </w:rPr>
        <w:t>a</w:t>
      </w:r>
      <w:r w:rsidR="00DC043C" w:rsidRPr="007B4463">
        <w:rPr>
          <w:rFonts w:eastAsia="Times New Roman" w:cs="Times New Roman"/>
          <w:spacing w:val="1"/>
          <w:lang w:val="ro-RO"/>
        </w:rPr>
        <w:t xml:space="preserve"> </w:t>
      </w:r>
      <w:r w:rsidR="00DC043C" w:rsidRPr="007B4463">
        <w:rPr>
          <w:rFonts w:eastAsia="Times New Roman" w:cs="Times New Roman"/>
          <w:lang w:val="ro-RO"/>
        </w:rPr>
        <w:t>solicitantului</w:t>
      </w:r>
      <w:r w:rsidR="00B84340" w:rsidRPr="007B4463">
        <w:rPr>
          <w:rFonts w:eastAsia="Times New Roman" w:cs="Times New Roman"/>
          <w:lang w:val="ro-RO"/>
        </w:rPr>
        <w:t xml:space="preserve"> </w:t>
      </w:r>
      <w:r w:rsidR="00DC043C" w:rsidRPr="00E24147">
        <w:rPr>
          <w:rFonts w:eastAsia="Times New Roman" w:cs="Times New Roman"/>
          <w:lang w:val="ro-RO"/>
        </w:rPr>
        <w:t>și</w:t>
      </w:r>
      <w:r w:rsidR="007A05C5" w:rsidRPr="00E24147">
        <w:rPr>
          <w:rFonts w:eastAsia="Times New Roman" w:cs="Times New Roman"/>
          <w:lang w:val="ro-RO"/>
        </w:rPr>
        <w:t xml:space="preserve"> completarea datelor din </w:t>
      </w:r>
      <w:r w:rsidR="001C693C" w:rsidRPr="00E24147">
        <w:rPr>
          <w:rFonts w:eastAsia="Times New Roman" w:cs="Times New Roman"/>
          <w:lang w:val="ro-RO"/>
        </w:rPr>
        <w:t>secțiunea</w:t>
      </w:r>
      <w:r w:rsidR="007A05C5" w:rsidRPr="00E24147">
        <w:rPr>
          <w:rFonts w:eastAsia="Times New Roman" w:cs="Times New Roman"/>
          <w:lang w:val="ro-RO"/>
        </w:rPr>
        <w:t xml:space="preserve"> anexei</w:t>
      </w:r>
      <w:r w:rsidR="001C693C" w:rsidRPr="00E24147">
        <w:rPr>
          <w:rFonts w:eastAsia="Times New Roman" w:cs="Times New Roman"/>
          <w:lang w:val="ro-RO"/>
        </w:rPr>
        <w:t xml:space="preserve"> n</w:t>
      </w:r>
      <w:r w:rsidR="00DD2964">
        <w:rPr>
          <w:rFonts w:eastAsia="Times New Roman" w:cs="Times New Roman"/>
          <w:lang w:val="ro-RO"/>
        </w:rPr>
        <w:t>r</w:t>
      </w:r>
      <w:r w:rsidR="001C693C" w:rsidRPr="00E24147">
        <w:rPr>
          <w:rFonts w:eastAsia="Times New Roman" w:cs="Times New Roman"/>
          <w:lang w:val="ro-RO"/>
        </w:rPr>
        <w:t>. 1</w:t>
      </w:r>
      <w:r w:rsidR="007A05C5" w:rsidRPr="00E24147">
        <w:rPr>
          <w:rFonts w:eastAsia="Times New Roman" w:cs="Times New Roman"/>
          <w:lang w:val="ro-RO"/>
        </w:rPr>
        <w:t>.</w:t>
      </w:r>
    </w:p>
    <w:p w14:paraId="3AD33C83" w14:textId="77777777" w:rsidR="007F1531" w:rsidRPr="00E24147" w:rsidRDefault="007F1531" w:rsidP="00C579AC">
      <w:pPr>
        <w:pStyle w:val="ListParagraph"/>
        <w:ind w:left="1800"/>
        <w:rPr>
          <w:rFonts w:cs="Times New Roman"/>
          <w:szCs w:val="24"/>
          <w:highlight w:val="yellow"/>
          <w:lang w:val="ro-RO"/>
        </w:rPr>
      </w:pPr>
    </w:p>
    <w:tbl>
      <w:tblPr>
        <w:tblStyle w:val="TableGrid"/>
        <w:tblW w:w="9067" w:type="dxa"/>
        <w:shd w:val="clear" w:color="auto" w:fill="BDD6EE" w:themeFill="accent1" w:themeFillTint="66"/>
        <w:tblLook w:val="04A0" w:firstRow="1" w:lastRow="0" w:firstColumn="1" w:lastColumn="0" w:noHBand="0" w:noVBand="1"/>
      </w:tblPr>
      <w:tblGrid>
        <w:gridCol w:w="9067"/>
      </w:tblGrid>
      <w:tr w:rsidR="007F1531" w:rsidRPr="007B4463" w14:paraId="7B1FACCF" w14:textId="77777777" w:rsidTr="00E24147">
        <w:trPr>
          <w:trHeight w:val="545"/>
        </w:trPr>
        <w:tc>
          <w:tcPr>
            <w:tcW w:w="9067" w:type="dxa"/>
            <w:shd w:val="clear" w:color="auto" w:fill="BDD6EE" w:themeFill="accent1" w:themeFillTint="66"/>
          </w:tcPr>
          <w:p w14:paraId="54C54315" w14:textId="77777777" w:rsidR="009522A4" w:rsidRPr="00E24147" w:rsidRDefault="009522A4" w:rsidP="00E24147">
            <w:pPr>
              <w:pStyle w:val="ListParagraph"/>
              <w:ind w:left="360"/>
              <w:rPr>
                <w:rFonts w:cs="Times New Roman"/>
                <w:color w:val="2E74B5" w:themeColor="accent1" w:themeShade="BF"/>
                <w:szCs w:val="24"/>
                <w:lang w:val="ro-RO"/>
              </w:rPr>
            </w:pPr>
          </w:p>
          <w:p w14:paraId="2EAB6023" w14:textId="2C316541" w:rsidR="007F1531" w:rsidRPr="00E24147" w:rsidRDefault="00B42474" w:rsidP="00C579AC">
            <w:pPr>
              <w:pStyle w:val="ListParagraph"/>
              <w:rPr>
                <w:rFonts w:cs="Times New Roman"/>
                <w:color w:val="2E74B5" w:themeColor="accent1" w:themeShade="BF"/>
                <w:szCs w:val="24"/>
                <w:lang w:val="ro-RO"/>
              </w:rPr>
            </w:pPr>
            <w:r w:rsidRPr="00E24147">
              <w:rPr>
                <w:rFonts w:cs="Times New Roman"/>
                <w:color w:val="2E74B5" w:themeColor="accent1" w:themeShade="BF"/>
                <w:szCs w:val="24"/>
                <w:lang w:val="ro-RO"/>
              </w:rPr>
              <w:t>Obligația constituirii UIP</w:t>
            </w:r>
            <w:r w:rsidR="00E20E76" w:rsidRPr="00DD2964">
              <w:rPr>
                <w:rFonts w:cs="Times New Roman"/>
                <w:color w:val="2E74B5" w:themeColor="accent1" w:themeShade="BF"/>
                <w:szCs w:val="24"/>
                <w:lang w:val="ro-RO"/>
              </w:rPr>
              <w:t xml:space="preserve"> (Unitatea de Implementare a Proiectelor)</w:t>
            </w:r>
            <w:r w:rsidRPr="00E24147">
              <w:rPr>
                <w:rFonts w:cs="Times New Roman"/>
                <w:color w:val="2E74B5" w:themeColor="accent1" w:themeShade="BF"/>
                <w:szCs w:val="24"/>
                <w:lang w:val="ro-RO"/>
              </w:rPr>
              <w:t xml:space="preserve"> se aplică </w:t>
            </w:r>
            <w:r w:rsidR="00B94435" w:rsidRPr="00E24147">
              <w:rPr>
                <w:rFonts w:cs="Times New Roman"/>
                <w:color w:val="2E74B5" w:themeColor="accent1" w:themeShade="BF"/>
                <w:szCs w:val="24"/>
                <w:lang w:val="ro-RO"/>
              </w:rPr>
              <w:t xml:space="preserve">întreprinderilor mijlocii și </w:t>
            </w:r>
            <w:r w:rsidRPr="00E24147">
              <w:rPr>
                <w:rFonts w:cs="Times New Roman"/>
                <w:color w:val="2E74B5" w:themeColor="accent1" w:themeShade="BF"/>
                <w:szCs w:val="24"/>
                <w:lang w:val="ro-RO"/>
              </w:rPr>
              <w:t>societăț</w:t>
            </w:r>
            <w:r w:rsidR="007F1531" w:rsidRPr="00E24147">
              <w:rPr>
                <w:rFonts w:cs="Times New Roman"/>
                <w:color w:val="2E74B5" w:themeColor="accent1" w:themeShade="BF"/>
                <w:szCs w:val="24"/>
                <w:lang w:val="ro-RO"/>
              </w:rPr>
              <w:t>ilor comerciale</w:t>
            </w:r>
            <w:r w:rsidR="00B94435" w:rsidRPr="00DD2964">
              <w:rPr>
                <w:rFonts w:cs="Times New Roman"/>
                <w:color w:val="2E74B5" w:themeColor="accent1" w:themeShade="BF"/>
                <w:lang w:val="ro-RO"/>
              </w:rPr>
              <w:t xml:space="preserve"> </w:t>
            </w:r>
            <w:r w:rsidR="00764232" w:rsidRPr="00E24147">
              <w:rPr>
                <w:rFonts w:cs="Times New Roman"/>
                <w:color w:val="2E74B5" w:themeColor="accent1" w:themeShade="BF"/>
                <w:lang w:val="ro-RO"/>
              </w:rPr>
              <w:t>constituite</w:t>
            </w:r>
            <w:r w:rsidR="00764232" w:rsidRPr="00DD2964">
              <w:rPr>
                <w:rFonts w:cs="Times New Roman"/>
                <w:color w:val="2E74B5" w:themeColor="accent1" w:themeShade="BF"/>
                <w:lang w:val="ro-RO"/>
              </w:rPr>
              <w:t xml:space="preserve"> </w:t>
            </w:r>
            <w:r w:rsidR="00B94435" w:rsidRPr="00E24147">
              <w:rPr>
                <w:rFonts w:cs="Times New Roman"/>
                <w:color w:val="2E74B5" w:themeColor="accent1" w:themeShade="BF"/>
                <w:szCs w:val="24"/>
                <w:lang w:val="ro-RO"/>
              </w:rPr>
              <w:t>în baza Legii nr. 31/1990</w:t>
            </w:r>
            <w:r w:rsidR="00C00C63" w:rsidRPr="00E24147">
              <w:rPr>
                <w:rFonts w:cs="Times New Roman"/>
                <w:color w:val="2E74B5" w:themeColor="accent1" w:themeShade="BF"/>
                <w:szCs w:val="24"/>
                <w:lang w:val="ro-RO"/>
              </w:rPr>
              <w:t xml:space="preserve"> (întreprinderi mari)</w:t>
            </w:r>
            <w:r w:rsidR="007F1531" w:rsidRPr="00E24147">
              <w:rPr>
                <w:rFonts w:cs="Times New Roman"/>
                <w:color w:val="2E74B5" w:themeColor="accent1" w:themeShade="BF"/>
                <w:szCs w:val="24"/>
                <w:lang w:val="ro-RO"/>
              </w:rPr>
              <w:t>.</w:t>
            </w:r>
          </w:p>
          <w:p w14:paraId="7F93DA94" w14:textId="4ECF0193" w:rsidR="007F1531" w:rsidRPr="00E24147" w:rsidRDefault="00B42474" w:rsidP="00C579AC">
            <w:pPr>
              <w:pStyle w:val="ListParagraph"/>
              <w:rPr>
                <w:rFonts w:cs="Times New Roman"/>
                <w:color w:val="2E74B5" w:themeColor="accent1" w:themeShade="BF"/>
                <w:szCs w:val="24"/>
                <w:lang w:val="ro-RO"/>
              </w:rPr>
            </w:pPr>
            <w:r w:rsidRPr="00E24147">
              <w:rPr>
                <w:rFonts w:cs="Times New Roman"/>
                <w:color w:val="2E74B5" w:themeColor="accent1" w:themeShade="BF"/>
                <w:szCs w:val="24"/>
                <w:lang w:val="ro-RO"/>
              </w:rPr>
              <w:t>Obligaț</w:t>
            </w:r>
            <w:r w:rsidR="007F1531" w:rsidRPr="00E24147">
              <w:rPr>
                <w:rFonts w:cs="Times New Roman"/>
                <w:color w:val="2E74B5" w:themeColor="accent1" w:themeShade="BF"/>
                <w:szCs w:val="24"/>
                <w:lang w:val="ro-RO"/>
              </w:rPr>
              <w:t>ia constituirii echipei de proiect se aplica categoriei</w:t>
            </w:r>
            <w:r w:rsidR="00B84340" w:rsidRPr="00E24147">
              <w:rPr>
                <w:rFonts w:cs="Times New Roman"/>
                <w:color w:val="2E74B5" w:themeColor="accent1" w:themeShade="BF"/>
                <w:szCs w:val="24"/>
                <w:lang w:val="ro-RO"/>
              </w:rPr>
              <w:t xml:space="preserve"> </w:t>
            </w:r>
            <w:r w:rsidR="00B94435" w:rsidRPr="00E24147">
              <w:rPr>
                <w:rFonts w:cs="Times New Roman"/>
                <w:color w:val="2E74B5" w:themeColor="accent1" w:themeShade="BF"/>
                <w:szCs w:val="24"/>
                <w:lang w:val="ro-RO"/>
              </w:rPr>
              <w:t>microîntreprinderilor și întrepinderilor mici</w:t>
            </w:r>
            <w:r w:rsidR="007F1531" w:rsidRPr="00E24147">
              <w:rPr>
                <w:rFonts w:cs="Times New Roman"/>
                <w:color w:val="2E74B5" w:themeColor="accent1" w:themeShade="BF"/>
                <w:szCs w:val="24"/>
                <w:lang w:val="ro-RO"/>
              </w:rPr>
              <w:t>.</w:t>
            </w:r>
          </w:p>
          <w:p w14:paraId="663564FC" w14:textId="77777777" w:rsidR="007F1531" w:rsidRPr="00E24147" w:rsidRDefault="007F1531" w:rsidP="00C579AC">
            <w:pPr>
              <w:pStyle w:val="ListParagraph"/>
              <w:rPr>
                <w:rFonts w:cs="Times New Roman"/>
                <w:color w:val="2E74B5" w:themeColor="accent1" w:themeShade="BF"/>
                <w:szCs w:val="24"/>
                <w:lang w:val="ro-RO"/>
              </w:rPr>
            </w:pPr>
            <w:r w:rsidRPr="00E24147">
              <w:rPr>
                <w:rFonts w:cs="Times New Roman"/>
                <w:color w:val="2E74B5" w:themeColor="accent1" w:themeShade="BF"/>
                <w:szCs w:val="24"/>
                <w:lang w:val="ro-RO"/>
              </w:rPr>
              <w:t>La nivelul ambelor structuri se v</w:t>
            </w:r>
            <w:r w:rsidR="00D52225" w:rsidRPr="00E24147">
              <w:rPr>
                <w:rFonts w:cs="Times New Roman"/>
                <w:color w:val="2E74B5" w:themeColor="accent1" w:themeShade="BF"/>
                <w:szCs w:val="24"/>
                <w:lang w:val="ro-RO"/>
              </w:rPr>
              <w:t>a desemna persoana de contact, în per</w:t>
            </w:r>
            <w:r w:rsidRPr="00E24147">
              <w:rPr>
                <w:rFonts w:cs="Times New Roman"/>
                <w:color w:val="2E74B5" w:themeColor="accent1" w:themeShade="BF"/>
                <w:szCs w:val="24"/>
                <w:lang w:val="ro-RO"/>
              </w:rPr>
              <w:t>s</w:t>
            </w:r>
            <w:r w:rsidR="00D52225" w:rsidRPr="00E24147">
              <w:rPr>
                <w:rFonts w:cs="Times New Roman"/>
                <w:color w:val="2E74B5" w:themeColor="accent1" w:themeShade="BF"/>
                <w:szCs w:val="24"/>
                <w:lang w:val="ro-RO"/>
              </w:rPr>
              <w:t>oana reprezentantului legal al î</w:t>
            </w:r>
            <w:r w:rsidRPr="00E24147">
              <w:rPr>
                <w:rFonts w:cs="Times New Roman"/>
                <w:color w:val="2E74B5" w:themeColor="accent1" w:themeShade="BF"/>
                <w:szCs w:val="24"/>
                <w:lang w:val="ro-RO"/>
              </w:rPr>
              <w:t>ntreprinderii sau alt re</w:t>
            </w:r>
            <w:r w:rsidR="00D52225" w:rsidRPr="00E24147">
              <w:rPr>
                <w:rFonts w:cs="Times New Roman"/>
                <w:color w:val="2E74B5" w:themeColor="accent1" w:themeShade="BF"/>
                <w:szCs w:val="24"/>
                <w:lang w:val="ro-RO"/>
              </w:rPr>
              <w:t>prezentant cu atribuț</w:t>
            </w:r>
            <w:r w:rsidRPr="00E24147">
              <w:rPr>
                <w:rFonts w:cs="Times New Roman"/>
                <w:color w:val="2E74B5" w:themeColor="accent1" w:themeShade="BF"/>
                <w:szCs w:val="24"/>
                <w:lang w:val="ro-RO"/>
              </w:rPr>
              <w:t>ii de decizie.</w:t>
            </w:r>
          </w:p>
          <w:p w14:paraId="29701641" w14:textId="197D8A67" w:rsidR="007F1531" w:rsidRPr="00E24147" w:rsidRDefault="007F1531" w:rsidP="00C579AC">
            <w:pPr>
              <w:pStyle w:val="ListParagraph"/>
              <w:rPr>
                <w:rFonts w:cs="Times New Roman"/>
                <w:color w:val="2E74B5" w:themeColor="accent1" w:themeShade="BF"/>
                <w:szCs w:val="24"/>
                <w:lang w:val="ro-RO"/>
              </w:rPr>
            </w:pPr>
            <w:r w:rsidRPr="00E24147">
              <w:rPr>
                <w:rFonts w:cs="Times New Roman"/>
                <w:color w:val="2E74B5" w:themeColor="accent1" w:themeShade="BF"/>
                <w:szCs w:val="24"/>
                <w:lang w:val="ro-RO"/>
              </w:rPr>
              <w:t>Ambele structuri sus</w:t>
            </w:r>
            <w:r w:rsidR="00077115" w:rsidRPr="00E24147">
              <w:rPr>
                <w:rFonts w:cs="Times New Roman"/>
                <w:color w:val="2E74B5" w:themeColor="accent1" w:themeShade="BF"/>
                <w:szCs w:val="24"/>
                <w:lang w:val="ro-RO"/>
              </w:rPr>
              <w:t>-mentionate se pot constitui atât din personal intern/î</w:t>
            </w:r>
            <w:r w:rsidRPr="00E24147">
              <w:rPr>
                <w:rFonts w:cs="Times New Roman"/>
                <w:color w:val="2E74B5" w:themeColor="accent1" w:themeShade="BF"/>
                <w:szCs w:val="24"/>
                <w:lang w:val="ro-RO"/>
              </w:rPr>
              <w:t>n</w:t>
            </w:r>
            <w:r w:rsidR="003240F0" w:rsidRPr="00E24147">
              <w:rPr>
                <w:rFonts w:cs="Times New Roman"/>
                <w:color w:val="2E74B5" w:themeColor="accent1" w:themeShade="BF"/>
                <w:szCs w:val="24"/>
                <w:lang w:val="ro-RO"/>
              </w:rPr>
              <w:t>cadrat, cat si extern</w:t>
            </w:r>
            <w:r w:rsidR="00B84340" w:rsidRPr="00E24147">
              <w:rPr>
                <w:rFonts w:cs="Times New Roman"/>
                <w:color w:val="2E74B5" w:themeColor="accent1" w:themeShade="BF"/>
                <w:szCs w:val="24"/>
                <w:lang w:val="ro-RO"/>
              </w:rPr>
              <w:t xml:space="preserve"> </w:t>
            </w:r>
            <w:r w:rsidR="00077115" w:rsidRPr="00E24147">
              <w:rPr>
                <w:rFonts w:cs="Times New Roman"/>
                <w:color w:val="2E74B5" w:themeColor="accent1" w:themeShade="BF"/>
                <w:szCs w:val="24"/>
                <w:lang w:val="ro-RO"/>
              </w:rPr>
              <w:t>î</w:t>
            </w:r>
            <w:r w:rsidRPr="00E24147">
              <w:rPr>
                <w:rFonts w:cs="Times New Roman"/>
                <w:color w:val="2E74B5" w:themeColor="accent1" w:themeShade="BF"/>
                <w:szCs w:val="24"/>
                <w:lang w:val="ro-RO"/>
              </w:rPr>
              <w:t>ntreprinderii.</w:t>
            </w:r>
          </w:p>
          <w:p w14:paraId="2860FB00" w14:textId="77777777" w:rsidR="009522A4" w:rsidRDefault="006E5354" w:rsidP="00C579AC">
            <w:pPr>
              <w:pStyle w:val="ListParagraph"/>
              <w:rPr>
                <w:rFonts w:cs="Times New Roman"/>
                <w:color w:val="2E74B5" w:themeColor="accent1" w:themeShade="BF"/>
                <w:szCs w:val="24"/>
                <w:lang w:val="ro-RO"/>
              </w:rPr>
            </w:pPr>
            <w:r w:rsidRPr="00E24147">
              <w:rPr>
                <w:rFonts w:cs="Times New Roman"/>
                <w:color w:val="2E74B5" w:themeColor="accent1" w:themeShade="BF"/>
                <w:szCs w:val="24"/>
                <w:lang w:val="ro-RO"/>
              </w:rPr>
              <w:t>Fiecare structură va cuprinde î</w:t>
            </w:r>
            <w:r w:rsidR="009522A4" w:rsidRPr="00E24147">
              <w:rPr>
                <w:rFonts w:cs="Times New Roman"/>
                <w:color w:val="2E74B5" w:themeColor="accent1" w:themeShade="BF"/>
                <w:szCs w:val="24"/>
                <w:lang w:val="ro-RO"/>
              </w:rPr>
              <w:t xml:space="preserve">n mod obligatoriu </w:t>
            </w:r>
            <w:r w:rsidR="00815F43" w:rsidRPr="00E24147">
              <w:rPr>
                <w:rFonts w:cs="Times New Roman"/>
                <w:color w:val="2E74B5" w:themeColor="accent1" w:themeShade="BF"/>
                <w:szCs w:val="24"/>
                <w:lang w:val="ro-RO"/>
              </w:rPr>
              <w:t>ș</w:t>
            </w:r>
            <w:r w:rsidR="009522A4" w:rsidRPr="00E24147">
              <w:rPr>
                <w:rFonts w:cs="Times New Roman"/>
                <w:color w:val="2E74B5" w:themeColor="accent1" w:themeShade="BF"/>
                <w:szCs w:val="24"/>
                <w:lang w:val="ro-RO"/>
              </w:rPr>
              <w:t>i personal tehnic acreditat.</w:t>
            </w:r>
          </w:p>
          <w:p w14:paraId="4C127502" w14:textId="59518B7C" w:rsidR="00E20E76" w:rsidRPr="00E24147" w:rsidRDefault="00E20E76" w:rsidP="00C579AC">
            <w:pPr>
              <w:pStyle w:val="ListParagraph"/>
              <w:rPr>
                <w:rFonts w:cs="Times New Roman"/>
                <w:color w:val="2E74B5" w:themeColor="accent1" w:themeShade="BF"/>
                <w:szCs w:val="24"/>
                <w:lang w:val="ro-RO"/>
              </w:rPr>
            </w:pPr>
          </w:p>
        </w:tc>
      </w:tr>
    </w:tbl>
    <w:p w14:paraId="09356E4C" w14:textId="77777777" w:rsidR="002916F8" w:rsidRPr="00E24147" w:rsidRDefault="009D68AD" w:rsidP="00C579AC">
      <w:pPr>
        <w:widowControl w:val="0"/>
        <w:tabs>
          <w:tab w:val="left" w:pos="1080"/>
        </w:tabs>
        <w:contextualSpacing/>
        <w:rPr>
          <w:rFonts w:cs="Times New Roman"/>
          <w:szCs w:val="24"/>
          <w:lang w:val="ro-RO"/>
        </w:rPr>
      </w:pPr>
      <w:r w:rsidRPr="00E24147">
        <w:rPr>
          <w:rFonts w:cs="Times New Roman"/>
          <w:szCs w:val="24"/>
          <w:lang w:val="ro-RO"/>
        </w:rPr>
        <w:t xml:space="preserve"> </w:t>
      </w:r>
    </w:p>
    <w:p w14:paraId="61D51F11" w14:textId="6853E1FA" w:rsidR="009522A4" w:rsidRPr="007B4463" w:rsidRDefault="003240F0" w:rsidP="00C579AC">
      <w:pPr>
        <w:tabs>
          <w:tab w:val="left" w:pos="360"/>
          <w:tab w:val="left" w:pos="1080"/>
        </w:tabs>
        <w:rPr>
          <w:rStyle w:val="ListParagraphChar"/>
          <w:rFonts w:cs="Times New Roman"/>
          <w:lang w:val="ro-RO"/>
        </w:rPr>
      </w:pPr>
      <w:r w:rsidRPr="00E24147">
        <w:rPr>
          <w:rFonts w:cs="Times New Roman"/>
          <w:b/>
          <w:bCs/>
          <w:color w:val="000000"/>
          <w:szCs w:val="24"/>
          <w:shd w:val="clear" w:color="auto" w:fill="FFFFFF"/>
          <w:lang w:val="ro-RO"/>
        </w:rPr>
        <w:t>E</w:t>
      </w:r>
      <w:r w:rsidRPr="007B4463">
        <w:rPr>
          <w:rFonts w:cs="Times New Roman"/>
          <w:color w:val="000000"/>
          <w:szCs w:val="24"/>
          <w:shd w:val="clear" w:color="auto" w:fill="FFFFFF"/>
          <w:lang w:val="ro-RO"/>
        </w:rPr>
        <w:t xml:space="preserve">. </w:t>
      </w:r>
      <w:r w:rsidR="008B71D8" w:rsidRPr="007B4463">
        <w:rPr>
          <w:rFonts w:cs="Times New Roman"/>
          <w:color w:val="000000"/>
          <w:szCs w:val="24"/>
          <w:shd w:val="clear" w:color="auto" w:fill="FFFFFF"/>
          <w:lang w:val="ro-RO"/>
        </w:rPr>
        <w:t>a)</w:t>
      </w:r>
      <w:r w:rsidR="00531E0F" w:rsidRPr="007B4463">
        <w:rPr>
          <w:rFonts w:cs="Times New Roman"/>
          <w:color w:val="000000"/>
          <w:szCs w:val="24"/>
          <w:shd w:val="clear" w:color="auto" w:fill="FFFFFF"/>
          <w:lang w:val="ro-RO"/>
        </w:rPr>
        <w:t xml:space="preserve"> </w:t>
      </w:r>
      <w:r w:rsidR="00C748CB" w:rsidRPr="007B4463">
        <w:rPr>
          <w:rStyle w:val="ListParagraphChar"/>
          <w:rFonts w:cs="Times New Roman"/>
          <w:lang w:val="ro-RO"/>
        </w:rPr>
        <w:t>Solicitantul demonstrează capacitatea financiară pentru implementarea proiectului printr-o cifră de afaceri înregistrată î</w:t>
      </w:r>
      <w:r w:rsidR="00536FFE" w:rsidRPr="007B4463">
        <w:rPr>
          <w:rStyle w:val="ListParagraphChar"/>
          <w:rFonts w:cs="Times New Roman"/>
          <w:lang w:val="ro-RO"/>
        </w:rPr>
        <w:t>n ultimii</w:t>
      </w:r>
      <w:r w:rsidR="00B84340" w:rsidRPr="007B4463">
        <w:rPr>
          <w:rStyle w:val="ListParagraphChar"/>
          <w:rFonts w:cs="Times New Roman"/>
          <w:lang w:val="ro-RO"/>
        </w:rPr>
        <w:t xml:space="preserve"> </w:t>
      </w:r>
      <w:r w:rsidR="00060BBE" w:rsidRPr="007B4463">
        <w:rPr>
          <w:rStyle w:val="ListParagraphChar"/>
          <w:rFonts w:cs="Times New Roman"/>
          <w:lang w:val="ro-RO"/>
        </w:rPr>
        <w:t>doi</w:t>
      </w:r>
      <w:r w:rsidR="00C748CB" w:rsidRPr="007B4463">
        <w:rPr>
          <w:rStyle w:val="ListParagraphChar"/>
          <w:rFonts w:cs="Times New Roman"/>
          <w:lang w:val="ro-RO"/>
        </w:rPr>
        <w:t xml:space="preserve"> ani fiscali</w:t>
      </w:r>
      <w:r w:rsidR="00060BBE" w:rsidRPr="007B4463">
        <w:rPr>
          <w:rStyle w:val="ListParagraphChar"/>
          <w:rFonts w:cs="Times New Roman"/>
          <w:lang w:val="ro-RO"/>
        </w:rPr>
        <w:t xml:space="preserve"> sau ultimul an fiscal</w:t>
      </w:r>
      <w:r w:rsidR="00B84340" w:rsidRPr="007B4463">
        <w:rPr>
          <w:rStyle w:val="ListParagraphChar"/>
          <w:rFonts w:cs="Times New Roman"/>
          <w:lang w:val="ro-RO"/>
        </w:rPr>
        <w:t xml:space="preserve"> </w:t>
      </w:r>
      <w:r w:rsidR="00366F49" w:rsidRPr="007B4463">
        <w:rPr>
          <w:rStyle w:val="ListParagraphChar"/>
          <w:rFonts w:cs="Times New Roman"/>
          <w:lang w:val="ro-RO"/>
        </w:rPr>
        <w:t>după</w:t>
      </w:r>
      <w:r w:rsidR="009522A4" w:rsidRPr="007B4463">
        <w:rPr>
          <w:rStyle w:val="ListParagraphChar"/>
          <w:rFonts w:cs="Times New Roman"/>
          <w:lang w:val="ro-RO"/>
        </w:rPr>
        <w:t xml:space="preserve"> caz</w:t>
      </w:r>
      <w:r w:rsidR="00366F49" w:rsidRPr="007B4463">
        <w:rPr>
          <w:rStyle w:val="ListParagraphChar"/>
          <w:rFonts w:cs="Times New Roman"/>
          <w:lang w:val="ro-RO"/>
        </w:rPr>
        <w:t>, în corespondență</w:t>
      </w:r>
      <w:r w:rsidR="00060BBE" w:rsidRPr="007B4463">
        <w:rPr>
          <w:rStyle w:val="ListParagraphChar"/>
          <w:rFonts w:cs="Times New Roman"/>
          <w:lang w:val="ro-RO"/>
        </w:rPr>
        <w:t xml:space="preserve"> cu anul constituirii</w:t>
      </w:r>
      <w:r w:rsidR="009522A4" w:rsidRPr="007B4463">
        <w:rPr>
          <w:rStyle w:val="ListParagraphChar"/>
          <w:rFonts w:cs="Times New Roman"/>
          <w:lang w:val="ro-RO"/>
        </w:rPr>
        <w:t>:</w:t>
      </w:r>
    </w:p>
    <w:p w14:paraId="4815B7A0" w14:textId="325E72D0" w:rsidR="009522A4" w:rsidRPr="007B4463" w:rsidRDefault="009522A4" w:rsidP="00C579AC">
      <w:pPr>
        <w:pStyle w:val="ListParagraph"/>
        <w:tabs>
          <w:tab w:val="left" w:pos="360"/>
          <w:tab w:val="left" w:pos="709"/>
        </w:tabs>
        <w:ind w:left="709"/>
        <w:rPr>
          <w:rFonts w:eastAsiaTheme="minorEastAsia" w:cs="Times New Roman"/>
          <w:szCs w:val="24"/>
          <w:highlight w:val="yellow"/>
          <w:lang w:val="ro-RO"/>
        </w:rPr>
      </w:pPr>
      <w:r w:rsidRPr="007B4463">
        <w:rPr>
          <w:rFonts w:eastAsiaTheme="minorEastAsia" w:cs="Times New Roman"/>
          <w:szCs w:val="24"/>
          <w:lang w:val="ro-RO"/>
        </w:rPr>
        <w:t xml:space="preserve">- </w:t>
      </w:r>
      <w:r w:rsidR="00C748CB" w:rsidRPr="007B4463">
        <w:rPr>
          <w:rFonts w:eastAsiaTheme="minorEastAsia" w:cs="Times New Roman"/>
          <w:szCs w:val="24"/>
          <w:lang w:val="ro-RO"/>
        </w:rPr>
        <w:t>în valoare minim egală cu valoarea grantului solicitat</w:t>
      </w:r>
      <w:r w:rsidR="006D11EF" w:rsidRPr="007B4463">
        <w:rPr>
          <w:rFonts w:eastAsiaTheme="minorEastAsia" w:cs="Times New Roman"/>
          <w:szCs w:val="24"/>
          <w:lang w:val="ro-RO"/>
        </w:rPr>
        <w:t xml:space="preserve">, pentru </w:t>
      </w:r>
      <w:r w:rsidR="00B94435" w:rsidRPr="007B4463">
        <w:rPr>
          <w:rFonts w:eastAsiaTheme="minorEastAsia" w:cs="Times New Roman"/>
          <w:szCs w:val="24"/>
          <w:lang w:val="ro-RO"/>
        </w:rPr>
        <w:t>î</w:t>
      </w:r>
      <w:r w:rsidR="00FA3934" w:rsidRPr="007B4463">
        <w:rPr>
          <w:rFonts w:eastAsiaTheme="minorEastAsia" w:cs="Times New Roman"/>
          <w:szCs w:val="24"/>
          <w:lang w:val="ro-RO"/>
        </w:rPr>
        <w:t>ntreprinderile</w:t>
      </w:r>
      <w:r w:rsidR="00B94435" w:rsidRPr="007B4463">
        <w:rPr>
          <w:rFonts w:eastAsiaTheme="minorEastAsia" w:cs="Times New Roman"/>
          <w:szCs w:val="24"/>
          <w:lang w:val="ro-RO"/>
        </w:rPr>
        <w:t xml:space="preserve"> mijlocii și </w:t>
      </w:r>
      <w:r w:rsidR="008B71D8" w:rsidRPr="007B4463">
        <w:rPr>
          <w:rFonts w:eastAsiaTheme="minorEastAsia" w:cs="Times New Roman"/>
          <w:szCs w:val="24"/>
          <w:lang w:val="ro-RO"/>
        </w:rPr>
        <w:t>mari</w:t>
      </w:r>
      <w:r w:rsidR="0004638B">
        <w:rPr>
          <w:rFonts w:eastAsiaTheme="minorEastAsia" w:cs="Times New Roman"/>
          <w:szCs w:val="24"/>
          <w:lang w:val="ro-RO"/>
        </w:rPr>
        <w:t>;</w:t>
      </w:r>
    </w:p>
    <w:p w14:paraId="043256E9" w14:textId="77777777" w:rsidR="003240F0" w:rsidRPr="007B4463" w:rsidRDefault="00716D56" w:rsidP="00C579AC">
      <w:pPr>
        <w:pStyle w:val="ListParagraph"/>
        <w:tabs>
          <w:tab w:val="left" w:pos="709"/>
          <w:tab w:val="left" w:pos="1080"/>
        </w:tabs>
        <w:ind w:left="709"/>
        <w:rPr>
          <w:rFonts w:eastAsiaTheme="minorEastAsia" w:cs="Times New Roman"/>
          <w:szCs w:val="24"/>
          <w:lang w:val="ro-RO"/>
        </w:rPr>
      </w:pPr>
      <w:r w:rsidRPr="007B4463">
        <w:rPr>
          <w:rFonts w:eastAsiaTheme="minorEastAsia" w:cs="Times New Roman"/>
          <w:szCs w:val="24"/>
          <w:lang w:val="ro-RO"/>
        </w:rPr>
        <w:t>-</w:t>
      </w:r>
      <w:r w:rsidR="006D11EF" w:rsidRPr="007B4463">
        <w:rPr>
          <w:rFonts w:eastAsiaTheme="minorEastAsia" w:cs="Times New Roman"/>
          <w:szCs w:val="24"/>
          <w:lang w:val="ro-RO"/>
        </w:rPr>
        <w:t xml:space="preserve"> în proporț</w:t>
      </w:r>
      <w:r w:rsidR="009522A4" w:rsidRPr="007B4463">
        <w:rPr>
          <w:rFonts w:eastAsiaTheme="minorEastAsia" w:cs="Times New Roman"/>
          <w:szCs w:val="24"/>
          <w:lang w:val="ro-RO"/>
        </w:rPr>
        <w:t>ie de 50% din valoare gran</w:t>
      </w:r>
      <w:r w:rsidR="006D11EF" w:rsidRPr="007B4463">
        <w:rPr>
          <w:rFonts w:eastAsiaTheme="minorEastAsia" w:cs="Times New Roman"/>
          <w:szCs w:val="24"/>
          <w:lang w:val="ro-RO"/>
        </w:rPr>
        <w:t>tului solicitat, pentru aplicanț</w:t>
      </w:r>
      <w:r w:rsidR="009522A4" w:rsidRPr="007B4463">
        <w:rPr>
          <w:rFonts w:eastAsiaTheme="minorEastAsia" w:cs="Times New Roman"/>
          <w:szCs w:val="24"/>
          <w:lang w:val="ro-RO"/>
        </w:rPr>
        <w:t>ii din categoria</w:t>
      </w:r>
      <w:r w:rsidR="006D11EF" w:rsidRPr="007B4463">
        <w:rPr>
          <w:rFonts w:eastAsiaTheme="minorEastAsia" w:cs="Times New Roman"/>
          <w:szCs w:val="24"/>
          <w:lang w:val="ro-RO"/>
        </w:rPr>
        <w:t xml:space="preserve"> </w:t>
      </w:r>
      <w:r w:rsidR="00B94435" w:rsidRPr="007B4463">
        <w:rPr>
          <w:rFonts w:eastAsiaTheme="minorEastAsia" w:cs="Times New Roman"/>
          <w:szCs w:val="24"/>
          <w:lang w:val="ro-RO"/>
        </w:rPr>
        <w:t>microîntreprinderilor și întrepinderilor mici</w:t>
      </w:r>
      <w:r w:rsidR="00C748CB" w:rsidRPr="007B4463">
        <w:rPr>
          <w:rFonts w:eastAsiaTheme="minorEastAsia" w:cs="Times New Roman"/>
          <w:szCs w:val="24"/>
          <w:lang w:val="ro-RO"/>
        </w:rPr>
        <w:t xml:space="preserve">. </w:t>
      </w:r>
    </w:p>
    <w:p w14:paraId="1A3CDDB2" w14:textId="77777777" w:rsidR="003240F0" w:rsidRPr="007B4463" w:rsidRDefault="003240F0" w:rsidP="00C579AC">
      <w:pPr>
        <w:pStyle w:val="ListParagraph"/>
        <w:tabs>
          <w:tab w:val="left" w:pos="709"/>
          <w:tab w:val="left" w:pos="1080"/>
        </w:tabs>
        <w:ind w:left="709"/>
        <w:rPr>
          <w:rFonts w:eastAsiaTheme="minorEastAsia" w:cs="Times New Roman"/>
          <w:szCs w:val="24"/>
          <w:lang w:val="ro-RO"/>
        </w:rPr>
      </w:pPr>
    </w:p>
    <w:p w14:paraId="2C11C038" w14:textId="6C6755B3" w:rsidR="003240F0" w:rsidRPr="007B4463" w:rsidRDefault="00531E0F" w:rsidP="00E24147">
      <w:pPr>
        <w:rPr>
          <w:rFonts w:cs="Times New Roman"/>
          <w:lang w:val="ro-RO"/>
        </w:rPr>
      </w:pPr>
      <w:r w:rsidRPr="007B4463">
        <w:rPr>
          <w:rFonts w:cs="Times New Roman"/>
          <w:lang w:val="ro-RO"/>
        </w:rPr>
        <w:t xml:space="preserve">b) </w:t>
      </w:r>
      <w:r w:rsidR="00C748CB" w:rsidRPr="007B4463">
        <w:rPr>
          <w:rFonts w:cs="Times New Roman"/>
          <w:lang w:val="ro-RO"/>
        </w:rPr>
        <w:t xml:space="preserve">Dacă solicitantul nu îndeplineşte criteriul privind cifra de afaceri, trebuie să dovedească accesul la o linie de credit valabilă pe durata de implementare a proiectului care să dovedească capacitate financiară </w:t>
      </w:r>
      <w:r w:rsidR="008B71D8" w:rsidRPr="007B4463">
        <w:rPr>
          <w:rFonts w:cs="Times New Roman"/>
          <w:lang w:val="ro-RO"/>
        </w:rPr>
        <w:t>conform paragrafului a)</w:t>
      </w:r>
      <w:r w:rsidR="00C748CB" w:rsidRPr="007B4463">
        <w:rPr>
          <w:rFonts w:cs="Times New Roman"/>
          <w:lang w:val="ro-RO"/>
        </w:rPr>
        <w:t xml:space="preserve">, printr-o scrisoare de </w:t>
      </w:r>
      <w:r w:rsidR="00B63CAA" w:rsidRPr="007B4463">
        <w:rPr>
          <w:rFonts w:cs="Times New Roman"/>
          <w:lang w:val="ro-RO"/>
        </w:rPr>
        <w:t xml:space="preserve">confort angajantă </w:t>
      </w:r>
      <w:r w:rsidR="00C748CB" w:rsidRPr="007B4463">
        <w:rPr>
          <w:rFonts w:cs="Times New Roman"/>
          <w:lang w:val="ro-RO"/>
        </w:rPr>
        <w:t xml:space="preserve">emisă de </w:t>
      </w:r>
      <w:r w:rsidR="00C748CB" w:rsidRPr="007B4463">
        <w:rPr>
          <w:rFonts w:cs="Times New Roman"/>
          <w:lang w:val="ro-RO"/>
        </w:rPr>
        <w:lastRenderedPageBreak/>
        <w:t xml:space="preserve">o instituţie bancară. De asemenea, </w:t>
      </w:r>
      <w:r w:rsidR="00FF7F92" w:rsidRPr="007B4463">
        <w:rPr>
          <w:rFonts w:cs="Times New Roman"/>
          <w:lang w:val="ro-RO"/>
        </w:rPr>
        <w:t xml:space="preserve">își </w:t>
      </w:r>
      <w:r w:rsidR="00C748CB" w:rsidRPr="007B4463">
        <w:rPr>
          <w:rFonts w:cs="Times New Roman"/>
          <w:lang w:val="ro-RO"/>
        </w:rPr>
        <w:t>va asuma acoperirea sumelor aferente cheltuielilor neeligibile</w:t>
      </w:r>
      <w:r w:rsidR="00D07616" w:rsidRPr="007B4463">
        <w:rPr>
          <w:rFonts w:cs="Times New Roman"/>
          <w:lang w:val="ro-RO"/>
        </w:rPr>
        <w:t xml:space="preserve"> aferente proiectului.</w:t>
      </w:r>
      <w:r w:rsidR="00184D97" w:rsidRPr="007B4463">
        <w:rPr>
          <w:rFonts w:cs="Times New Roman"/>
          <w:lang w:val="ro-RO"/>
        </w:rPr>
        <w:t xml:space="preserve"> </w:t>
      </w:r>
    </w:p>
    <w:p w14:paraId="4007F3EB" w14:textId="77777777" w:rsidR="00C748CB" w:rsidRPr="00E24147" w:rsidRDefault="00C748CB" w:rsidP="00C579AC">
      <w:pPr>
        <w:pStyle w:val="ListParagraph"/>
        <w:tabs>
          <w:tab w:val="left" w:pos="709"/>
          <w:tab w:val="left" w:pos="1080"/>
        </w:tabs>
        <w:ind w:left="709"/>
        <w:rPr>
          <w:rFonts w:eastAsiaTheme="minorEastAsia" w:cs="Times New Roman"/>
          <w:szCs w:val="24"/>
          <w:lang w:val="ro-RO"/>
        </w:rPr>
      </w:pPr>
      <w:r w:rsidRPr="00E24147">
        <w:rPr>
          <w:rFonts w:eastAsiaTheme="minorEastAsia" w:cs="Times New Roman"/>
          <w:szCs w:val="24"/>
          <w:lang w:val="ro-RO"/>
        </w:rPr>
        <w:t>Probează cu:</w:t>
      </w:r>
    </w:p>
    <w:p w14:paraId="0C255478" w14:textId="77777777" w:rsidR="00C748CB" w:rsidRPr="00E24147" w:rsidRDefault="00C748CB" w:rsidP="005A3A56">
      <w:pPr>
        <w:pStyle w:val="ListParagraph"/>
        <w:widowControl w:val="0"/>
        <w:numPr>
          <w:ilvl w:val="1"/>
          <w:numId w:val="32"/>
        </w:numPr>
        <w:tabs>
          <w:tab w:val="left" w:pos="1260"/>
        </w:tabs>
        <w:ind w:left="1252" w:hanging="446"/>
        <w:rPr>
          <w:rFonts w:cs="Times New Roman"/>
          <w:szCs w:val="24"/>
          <w:lang w:val="ro-RO"/>
        </w:rPr>
      </w:pPr>
      <w:r w:rsidRPr="00E24147">
        <w:rPr>
          <w:rFonts w:eastAsiaTheme="minorEastAsia" w:cs="Times New Roman"/>
          <w:szCs w:val="24"/>
          <w:lang w:val="ro-RO"/>
        </w:rPr>
        <w:t>Situațiile financiare</w:t>
      </w:r>
      <w:r w:rsidR="000A2947" w:rsidRPr="00E24147">
        <w:rPr>
          <w:rFonts w:eastAsiaTheme="minorEastAsia" w:cs="Times New Roman"/>
          <w:szCs w:val="24"/>
          <w:lang w:val="ro-RO"/>
        </w:rPr>
        <w:t>/bilanț</w:t>
      </w:r>
      <w:r w:rsidR="00060BBE" w:rsidRPr="00E24147">
        <w:rPr>
          <w:rFonts w:eastAsiaTheme="minorEastAsia" w:cs="Times New Roman"/>
          <w:szCs w:val="24"/>
          <w:lang w:val="ro-RO"/>
        </w:rPr>
        <w:t xml:space="preserve"> contabil</w:t>
      </w:r>
      <w:r w:rsidRPr="00E24147">
        <w:rPr>
          <w:rFonts w:cs="Times New Roman"/>
          <w:lang w:val="ro-RO"/>
        </w:rPr>
        <w:t xml:space="preserve"> </w:t>
      </w:r>
      <w:r w:rsidR="00AC6A14" w:rsidRPr="00E24147">
        <w:rPr>
          <w:rFonts w:cs="Times New Roman"/>
          <w:lang w:val="ro-RO"/>
        </w:rPr>
        <w:t xml:space="preserve">se vor aproba conform procedurii interne a </w:t>
      </w:r>
      <w:r w:rsidR="00D86CBE" w:rsidRPr="00E24147">
        <w:rPr>
          <w:rFonts w:cs="Times New Roman"/>
          <w:lang w:val="ro-RO"/>
        </w:rPr>
        <w:t>î</w:t>
      </w:r>
      <w:r w:rsidR="00060BBE" w:rsidRPr="00E24147">
        <w:rPr>
          <w:rFonts w:cs="Times New Roman"/>
          <w:lang w:val="ro-RO"/>
        </w:rPr>
        <w:t>ntreprinderii</w:t>
      </w:r>
      <w:r w:rsidR="00AC6A14" w:rsidRPr="00E24147">
        <w:rPr>
          <w:rFonts w:cs="Times New Roman"/>
          <w:lang w:val="ro-RO"/>
        </w:rPr>
        <w:t xml:space="preserve"> </w:t>
      </w:r>
      <w:r w:rsidR="00763B15" w:rsidRPr="00E24147">
        <w:rPr>
          <w:rFonts w:cs="Times New Roman"/>
          <w:szCs w:val="24"/>
          <w:lang w:val="ro-RO"/>
        </w:rPr>
        <w:t>(</w:t>
      </w:r>
      <w:r w:rsidR="003240F0" w:rsidRPr="00E24147">
        <w:rPr>
          <w:rStyle w:val="Emphasis"/>
          <w:rFonts w:cs="Times New Roman"/>
          <w:i w:val="0"/>
          <w:iCs w:val="0"/>
          <w:lang w:val="ro-RO"/>
        </w:rPr>
        <w:t>a</w:t>
      </w:r>
      <w:r w:rsidR="00763B15" w:rsidRPr="00E24147">
        <w:rPr>
          <w:rStyle w:val="Emphasis"/>
          <w:rFonts w:cs="Times New Roman"/>
          <w:i w:val="0"/>
          <w:iCs w:val="0"/>
          <w:lang w:val="ro-RO"/>
        </w:rPr>
        <w:t xml:space="preserve">nexa </w:t>
      </w:r>
      <w:r w:rsidR="003240F0" w:rsidRPr="00E24147">
        <w:rPr>
          <w:rStyle w:val="Emphasis"/>
          <w:rFonts w:cs="Times New Roman"/>
          <w:i w:val="0"/>
          <w:iCs w:val="0"/>
          <w:lang w:val="ro-RO"/>
        </w:rPr>
        <w:t xml:space="preserve">nr. 1 </w:t>
      </w:r>
      <w:r w:rsidRPr="00E24147">
        <w:rPr>
          <w:rFonts w:cs="Times New Roman"/>
          <w:szCs w:val="24"/>
          <w:lang w:val="ro-RO"/>
        </w:rPr>
        <w:t>) privind asumarea acoperirii sumelor aferente cheltuielilor neeligibile din proiect.</w:t>
      </w:r>
    </w:p>
    <w:p w14:paraId="0F2627C2" w14:textId="77777777" w:rsidR="00C748CB" w:rsidRPr="00E24147" w:rsidRDefault="00C748CB" w:rsidP="005A3A56">
      <w:pPr>
        <w:pStyle w:val="ListParagraph"/>
        <w:widowControl w:val="0"/>
        <w:numPr>
          <w:ilvl w:val="1"/>
          <w:numId w:val="32"/>
        </w:numPr>
        <w:shd w:val="clear" w:color="auto" w:fill="FFFFFF" w:themeFill="background1"/>
        <w:ind w:left="851" w:firstLine="0"/>
        <w:rPr>
          <w:rFonts w:cs="Times New Roman"/>
          <w:szCs w:val="24"/>
          <w:lang w:val="ro-RO"/>
        </w:rPr>
      </w:pPr>
      <w:r w:rsidRPr="00E24147">
        <w:rPr>
          <w:rFonts w:cs="Times New Roman"/>
          <w:szCs w:val="24"/>
          <w:lang w:val="ro-RO"/>
        </w:rPr>
        <w:t>De asemenea, contractul de credit</w:t>
      </w:r>
      <w:r w:rsidR="00060BBE" w:rsidRPr="00E24147">
        <w:rPr>
          <w:rFonts w:cs="Times New Roman"/>
          <w:szCs w:val="24"/>
          <w:lang w:val="ro-RO"/>
        </w:rPr>
        <w:t xml:space="preserve"> </w:t>
      </w:r>
      <w:r w:rsidR="00B63CAA" w:rsidRPr="00E24147">
        <w:rPr>
          <w:rFonts w:cs="Times New Roman"/>
          <w:szCs w:val="24"/>
          <w:lang w:val="ro-RO"/>
        </w:rPr>
        <w:t xml:space="preserve">sau scrisoarea de confort angajantă, emise de </w:t>
      </w:r>
      <w:r w:rsidR="00060BBE" w:rsidRPr="00E24147">
        <w:rPr>
          <w:rFonts w:cs="Times New Roman"/>
          <w:szCs w:val="24"/>
          <w:lang w:val="ro-RO"/>
        </w:rPr>
        <w:t xml:space="preserve">o institutie </w:t>
      </w:r>
      <w:r w:rsidR="00D92D62" w:rsidRPr="00E24147">
        <w:rPr>
          <w:rFonts w:cs="Times New Roman"/>
          <w:szCs w:val="24"/>
          <w:lang w:val="ro-RO"/>
        </w:rPr>
        <w:t xml:space="preserve">financiară sau </w:t>
      </w:r>
      <w:r w:rsidR="00060BBE" w:rsidRPr="00E24147">
        <w:rPr>
          <w:rFonts w:cs="Times New Roman"/>
          <w:szCs w:val="24"/>
          <w:lang w:val="ro-RO"/>
        </w:rPr>
        <w:t>banca</w:t>
      </w:r>
      <w:r w:rsidR="007979E6" w:rsidRPr="00E24147">
        <w:rPr>
          <w:rFonts w:cs="Times New Roman"/>
          <w:szCs w:val="24"/>
          <w:lang w:val="ro-RO"/>
        </w:rPr>
        <w:t>ră</w:t>
      </w:r>
      <w:r w:rsidR="00C761CC" w:rsidRPr="00E24147">
        <w:rPr>
          <w:rFonts w:cs="Times New Roman"/>
          <w:szCs w:val="24"/>
          <w:lang w:val="ro-RO"/>
        </w:rPr>
        <w:t xml:space="preserve"> din Romania, în cazul în care nu îndeplinește condițiile capacității</w:t>
      </w:r>
      <w:r w:rsidR="009E2109" w:rsidRPr="00E24147">
        <w:rPr>
          <w:rFonts w:cs="Times New Roman"/>
          <w:szCs w:val="24"/>
          <w:lang w:val="ro-RO"/>
        </w:rPr>
        <w:t xml:space="preserve"> </w:t>
      </w:r>
      <w:r w:rsidR="00C761CC" w:rsidRPr="00E24147">
        <w:rPr>
          <w:rFonts w:cs="Times New Roman"/>
          <w:szCs w:val="24"/>
          <w:lang w:val="ro-RO"/>
        </w:rPr>
        <w:t>financiare</w:t>
      </w:r>
    </w:p>
    <w:p w14:paraId="45CFFEBD" w14:textId="77777777" w:rsidR="00060BBE" w:rsidRPr="00E24147" w:rsidRDefault="00060BBE" w:rsidP="00C579AC">
      <w:pPr>
        <w:pStyle w:val="ListParagraph"/>
        <w:ind w:left="720"/>
        <w:rPr>
          <w:rFonts w:eastAsiaTheme="minorEastAsia" w:cs="Times New Roman"/>
          <w:szCs w:val="24"/>
          <w:lang w:val="ro-RO"/>
        </w:rPr>
      </w:pPr>
    </w:p>
    <w:p w14:paraId="576C7A84" w14:textId="77777777" w:rsidR="00C748CB" w:rsidRPr="007B4463" w:rsidRDefault="00060BBE" w:rsidP="00C579AC">
      <w:pPr>
        <w:pStyle w:val="ListParagraph"/>
        <w:ind w:left="720"/>
        <w:rPr>
          <w:rFonts w:eastAsiaTheme="minorEastAsia" w:cs="Times New Roman"/>
          <w:szCs w:val="24"/>
          <w:lang w:val="ro-RO"/>
        </w:rPr>
      </w:pPr>
      <w:r w:rsidRPr="007B4463">
        <w:rPr>
          <w:rFonts w:eastAsiaTheme="minorEastAsia" w:cs="Times New Roman"/>
          <w:szCs w:val="24"/>
          <w:lang w:val="ro-RO"/>
        </w:rPr>
        <w:t>Întreprinderile cu activitate de mai puţ</w:t>
      </w:r>
      <w:r w:rsidR="00536FFE" w:rsidRPr="007B4463">
        <w:rPr>
          <w:rFonts w:eastAsiaTheme="minorEastAsia" w:cs="Times New Roman"/>
          <w:szCs w:val="24"/>
          <w:lang w:val="ro-RO"/>
        </w:rPr>
        <w:t>in de 2</w:t>
      </w:r>
      <w:r w:rsidRPr="007B4463">
        <w:rPr>
          <w:rFonts w:eastAsiaTheme="minorEastAsia" w:cs="Times New Roman"/>
          <w:szCs w:val="24"/>
          <w:lang w:val="ro-RO"/>
        </w:rPr>
        <w:t xml:space="preserve"> ani vor depune aceste documente pentru exerciţiile financiare încheiate.</w:t>
      </w:r>
    </w:p>
    <w:p w14:paraId="77A4FC55" w14:textId="77777777" w:rsidR="00C748CB" w:rsidRPr="007B4463" w:rsidRDefault="00C748CB" w:rsidP="00C579AC">
      <w:pPr>
        <w:spacing w:after="0"/>
        <w:rPr>
          <w:rFonts w:cs="Times New Roman"/>
          <w:lang w:val="ro-RO"/>
        </w:rPr>
      </w:pPr>
    </w:p>
    <w:p w14:paraId="0F7135AE" w14:textId="77777777" w:rsidR="00060BBE" w:rsidRPr="007B4463" w:rsidRDefault="002916F8" w:rsidP="00C579AC">
      <w:pPr>
        <w:rPr>
          <w:rFonts w:cs="Times New Roman"/>
          <w:lang w:val="ro-RO"/>
        </w:rPr>
      </w:pPr>
      <w:r w:rsidRPr="007B4463">
        <w:rPr>
          <w:rFonts w:cs="Times New Roman"/>
          <w:lang w:val="ro-RO"/>
        </w:rPr>
        <w:t xml:space="preserve">F. </w:t>
      </w:r>
      <w:r w:rsidR="00060BBE" w:rsidRPr="007B4463">
        <w:rPr>
          <w:rStyle w:val="ListParagraphChar"/>
          <w:rFonts w:cs="Times New Roman"/>
          <w:lang w:val="ro-RO"/>
        </w:rPr>
        <w:t xml:space="preserve">Solicitantul justifică necesitatea finanţării proiectului prin ajutor de stat (efectul stimulativ, </w:t>
      </w:r>
      <w:r w:rsidR="00750E77" w:rsidRPr="007B4463">
        <w:rPr>
          <w:rStyle w:val="ListParagraphChar"/>
          <w:rFonts w:cs="Times New Roman"/>
          <w:lang w:val="ro-RO"/>
        </w:rPr>
        <w:t>scenariul contrafactual, conformare</w:t>
      </w:r>
      <w:r w:rsidR="002A175E" w:rsidRPr="007B4463">
        <w:rPr>
          <w:rStyle w:val="ListParagraphChar"/>
          <w:rFonts w:cs="Times New Roman"/>
          <w:lang w:val="ro-RO"/>
        </w:rPr>
        <w:t>a</w:t>
      </w:r>
      <w:r w:rsidR="00750E77" w:rsidRPr="007B4463">
        <w:rPr>
          <w:rStyle w:val="ListParagraphChar"/>
          <w:rFonts w:cs="Times New Roman"/>
          <w:lang w:val="ro-RO"/>
        </w:rPr>
        <w:t xml:space="preserve"> normelor de ajutor de stat</w:t>
      </w:r>
      <w:r w:rsidR="00060BBE" w:rsidRPr="007B4463">
        <w:rPr>
          <w:rStyle w:val="ListParagraphChar"/>
          <w:rFonts w:cs="Times New Roman"/>
          <w:lang w:val="ro-RO"/>
        </w:rPr>
        <w:t>)</w:t>
      </w:r>
      <w:r w:rsidRPr="007B4463">
        <w:rPr>
          <w:rStyle w:val="ListParagraphChar"/>
          <w:rFonts w:cs="Times New Roman"/>
          <w:lang w:val="ro-RO"/>
        </w:rPr>
        <w:t>.</w:t>
      </w:r>
    </w:p>
    <w:p w14:paraId="0524FDCD" w14:textId="77777777" w:rsidR="00060BBE" w:rsidRPr="007B4463" w:rsidRDefault="00060BBE" w:rsidP="00C579AC">
      <w:pPr>
        <w:spacing w:after="0"/>
        <w:rPr>
          <w:rFonts w:cs="Times New Roman"/>
          <w:lang w:val="ro-RO"/>
        </w:rPr>
      </w:pPr>
      <w:r w:rsidRPr="007B4463">
        <w:rPr>
          <w:rFonts w:cs="Times New Roman"/>
          <w:lang w:val="ro-RO"/>
        </w:rPr>
        <w:t>Se probează prin:</w:t>
      </w:r>
    </w:p>
    <w:p w14:paraId="77294DAD" w14:textId="13BE8D1E" w:rsidR="00060BBE" w:rsidRPr="00E24147" w:rsidRDefault="00060BBE" w:rsidP="005A3A56">
      <w:pPr>
        <w:pStyle w:val="ListParagraph"/>
        <w:numPr>
          <w:ilvl w:val="0"/>
          <w:numId w:val="43"/>
        </w:numPr>
        <w:rPr>
          <w:rFonts w:cs="Times New Roman"/>
          <w:lang w:val="ro-RO"/>
        </w:rPr>
      </w:pPr>
      <w:r w:rsidRPr="00E24147">
        <w:rPr>
          <w:rFonts w:cs="Times New Roman"/>
          <w:lang w:val="ro-RO"/>
        </w:rPr>
        <w:t>Anexa</w:t>
      </w:r>
      <w:r w:rsidR="00B84340" w:rsidRPr="00E24147">
        <w:rPr>
          <w:rFonts w:cs="Times New Roman"/>
          <w:lang w:val="ro-RO"/>
        </w:rPr>
        <w:t xml:space="preserve"> </w:t>
      </w:r>
      <w:r w:rsidR="002916F8" w:rsidRPr="00E24147">
        <w:rPr>
          <w:rFonts w:cs="Times New Roman"/>
          <w:lang w:val="ro-RO"/>
        </w:rPr>
        <w:t>nr.1</w:t>
      </w:r>
      <w:r w:rsidR="00B84340" w:rsidRPr="00E24147">
        <w:rPr>
          <w:rFonts w:cs="Times New Roman"/>
          <w:lang w:val="ro-RO"/>
        </w:rPr>
        <w:t xml:space="preserve"> </w:t>
      </w:r>
      <w:r w:rsidRPr="00E24147">
        <w:rPr>
          <w:rFonts w:cs="Times New Roman"/>
          <w:lang w:val="ro-RO"/>
        </w:rPr>
        <w:t>(</w:t>
      </w:r>
      <w:r w:rsidR="002916F8" w:rsidRPr="00E24147">
        <w:rPr>
          <w:rFonts w:cs="Times New Roman"/>
          <w:lang w:val="ro-RO"/>
        </w:rPr>
        <w:t>date privind finanțări anterioare obținute de solicitant și c</w:t>
      </w:r>
      <w:r w:rsidRPr="00E24147">
        <w:rPr>
          <w:rFonts w:cs="Times New Roman"/>
          <w:lang w:val="ro-RO"/>
        </w:rPr>
        <w:t>onformitatea cu regulile de exceptare de la notificare a ajutorului de stat)</w:t>
      </w:r>
      <w:r w:rsidR="002A175E" w:rsidRPr="00E24147">
        <w:rPr>
          <w:rFonts w:cs="Times New Roman"/>
          <w:lang w:val="ro-RO"/>
        </w:rPr>
        <w:t>,</w:t>
      </w:r>
    </w:p>
    <w:p w14:paraId="0695EC7F" w14:textId="77777777" w:rsidR="00060BBE" w:rsidRPr="00E24147" w:rsidRDefault="00060BBE" w:rsidP="005A3A56">
      <w:pPr>
        <w:pStyle w:val="ListParagraph"/>
        <w:numPr>
          <w:ilvl w:val="0"/>
          <w:numId w:val="43"/>
        </w:numPr>
        <w:rPr>
          <w:rFonts w:cs="Times New Roman"/>
          <w:lang w:val="ro-RO"/>
        </w:rPr>
      </w:pPr>
      <w:r w:rsidRPr="00E24147">
        <w:rPr>
          <w:rFonts w:cs="Times New Roman"/>
          <w:lang w:val="ro-RO"/>
        </w:rPr>
        <w:t>Declaraţia privind conformitatea c</w:t>
      </w:r>
      <w:r w:rsidR="002916F8" w:rsidRPr="00E24147">
        <w:rPr>
          <w:rFonts w:cs="Times New Roman"/>
          <w:lang w:val="ro-RO"/>
        </w:rPr>
        <w:t xml:space="preserve">u ajutorul de stat din anexa nr.2 </w:t>
      </w:r>
      <w:r w:rsidR="00FA3934" w:rsidRPr="00E24147">
        <w:rPr>
          <w:rFonts w:cs="Times New Roman"/>
          <w:lang w:val="ro-RO"/>
        </w:rPr>
        <w:t>la schema de ajutor de stat</w:t>
      </w:r>
      <w:r w:rsidR="00532C1C" w:rsidRPr="00E24147">
        <w:rPr>
          <w:rFonts w:cs="Times New Roman"/>
          <w:lang w:val="ro-RO"/>
        </w:rPr>
        <w:t>,</w:t>
      </w:r>
    </w:p>
    <w:p w14:paraId="409E8759" w14:textId="77777777" w:rsidR="00532C1C" w:rsidRPr="00E24147" w:rsidRDefault="00815F43" w:rsidP="00532C1C">
      <w:pPr>
        <w:pStyle w:val="ListParagraph"/>
        <w:numPr>
          <w:ilvl w:val="0"/>
          <w:numId w:val="43"/>
        </w:numPr>
        <w:rPr>
          <w:rFonts w:cs="Times New Roman"/>
          <w:lang w:val="ro-RO"/>
        </w:rPr>
      </w:pPr>
      <w:r w:rsidRPr="00E24147">
        <w:rPr>
          <w:rFonts w:cs="Times New Roman"/>
          <w:lang w:val="ro-RO"/>
        </w:rPr>
        <w:t>Nu a demarat lucrările î</w:t>
      </w:r>
      <w:r w:rsidR="00532C1C" w:rsidRPr="00E24147">
        <w:rPr>
          <w:rFonts w:cs="Times New Roman"/>
          <w:lang w:val="ro-RO"/>
        </w:rPr>
        <w:t>nai</w:t>
      </w:r>
      <w:r w:rsidRPr="00E24147">
        <w:rPr>
          <w:rFonts w:cs="Times New Roman"/>
          <w:lang w:val="ro-RO"/>
        </w:rPr>
        <w:t>ntea depunerii cererii de finanț</w:t>
      </w:r>
      <w:r w:rsidR="00532C1C" w:rsidRPr="00E24147">
        <w:rPr>
          <w:rFonts w:cs="Times New Roman"/>
          <w:lang w:val="ro-RO"/>
        </w:rPr>
        <w:t>are</w:t>
      </w:r>
      <w:r w:rsidR="00750E77" w:rsidRPr="00E24147">
        <w:rPr>
          <w:rFonts w:cs="Times New Roman"/>
          <w:lang w:val="ro-RO"/>
        </w:rPr>
        <w:t xml:space="preserve"> în platforma electronică dedicată măsurii I5.</w:t>
      </w:r>
    </w:p>
    <w:p w14:paraId="1CBB388D" w14:textId="77777777" w:rsidR="00FA2A33" w:rsidRPr="00E24147" w:rsidRDefault="00FA2A33" w:rsidP="00FA2A33">
      <w:pPr>
        <w:pStyle w:val="ListParagraph"/>
        <w:numPr>
          <w:ilvl w:val="0"/>
          <w:numId w:val="43"/>
        </w:numPr>
        <w:rPr>
          <w:rFonts w:cs="Times New Roman"/>
          <w:lang w:val="ro-RO"/>
        </w:rPr>
      </w:pPr>
      <w:r w:rsidRPr="00E24147">
        <w:rPr>
          <w:rFonts w:cs="Times New Roman"/>
          <w:lang w:val="ro-RO"/>
        </w:rPr>
        <w:t>Solicitantul va prezenta scenariul contrafactual (o investiţie similară, a cărei eficienţă energetică este mai redusă și care ar fi fost realizată în mod credibil în absenţa ajutorului), costurile unui astfel de proiect, pentru a putea fi identificate costurile eligibile pentru ajutor de stat, conform punctului 1.8.2.</w:t>
      </w:r>
    </w:p>
    <w:p w14:paraId="55753D2E" w14:textId="77777777" w:rsidR="00C579AC" w:rsidRPr="007B4463" w:rsidRDefault="00C579AC" w:rsidP="00C579AC">
      <w:pPr>
        <w:pStyle w:val="ListParagraph"/>
        <w:ind w:left="720"/>
        <w:rPr>
          <w:rFonts w:cs="Times New Roman"/>
          <w:lang w:val="ro-RO"/>
        </w:rPr>
      </w:pPr>
    </w:p>
    <w:p w14:paraId="0DB90440" w14:textId="77777777" w:rsidR="00C748CB" w:rsidRPr="00E24147" w:rsidRDefault="002916F8" w:rsidP="00C579AC">
      <w:pPr>
        <w:rPr>
          <w:rFonts w:eastAsia="Calibri" w:cs="Times New Roman"/>
          <w:szCs w:val="24"/>
          <w:lang w:val="ro-RO"/>
        </w:rPr>
      </w:pPr>
      <w:bookmarkStart w:id="137" w:name="_Hlk503462455"/>
      <w:r w:rsidRPr="007B4463">
        <w:rPr>
          <w:rFonts w:eastAsiaTheme="minorEastAsia" w:cs="Times New Roman"/>
          <w:szCs w:val="24"/>
          <w:lang w:val="ro-RO"/>
        </w:rPr>
        <w:t>G.</w:t>
      </w:r>
      <w:r w:rsidR="00531E0F" w:rsidRPr="007B4463">
        <w:rPr>
          <w:rFonts w:eastAsiaTheme="minorEastAsia" w:cs="Times New Roman"/>
          <w:szCs w:val="24"/>
          <w:lang w:val="ro-RO"/>
        </w:rPr>
        <w:t xml:space="preserve"> </w:t>
      </w:r>
      <w:r w:rsidR="00723B05" w:rsidRPr="007B4463">
        <w:rPr>
          <w:rStyle w:val="ListParagraphChar"/>
          <w:rFonts w:cs="Times New Roman"/>
          <w:lang w:val="ro-RO"/>
        </w:rPr>
        <w:t xml:space="preserve">Să nu beneficieze, până la data solicitării ajutorului de stat din prezenta măsură, de alte ajutoare de stat sau de minimis pentru aceleași cheltuieli eligibile în prezenta </w:t>
      </w:r>
      <w:r w:rsidR="002A175E" w:rsidRPr="007B4463">
        <w:rPr>
          <w:rStyle w:val="ListParagraphChar"/>
          <w:rFonts w:cs="Times New Roman"/>
          <w:lang w:val="ro-RO"/>
        </w:rPr>
        <w:t>măsură</w:t>
      </w:r>
      <w:r w:rsidR="00723B05" w:rsidRPr="007B4463">
        <w:rPr>
          <w:rStyle w:val="ListParagraphChar"/>
          <w:rFonts w:cs="Times New Roman"/>
          <w:lang w:val="ro-RO"/>
        </w:rPr>
        <w:t>, în domeniul eficienței energetice</w:t>
      </w:r>
      <w:r w:rsidR="00C748CB" w:rsidRPr="007B4463">
        <w:rPr>
          <w:rStyle w:val="ListParagraphChar"/>
          <w:rFonts w:cs="Times New Roman"/>
          <w:lang w:val="ro-RO"/>
        </w:rPr>
        <w:t>.</w:t>
      </w:r>
      <w:r w:rsidR="00C748CB" w:rsidRPr="007B4463">
        <w:rPr>
          <w:rFonts w:eastAsia="Calibri" w:cs="Times New Roman"/>
          <w:lang w:val="ro-RO"/>
        </w:rPr>
        <w:t xml:space="preserve"> </w:t>
      </w:r>
    </w:p>
    <w:bookmarkEnd w:id="137"/>
    <w:p w14:paraId="0DE4CC5E" w14:textId="77777777" w:rsidR="00C748CB" w:rsidRPr="007B4463" w:rsidRDefault="00C748CB" w:rsidP="00C579AC">
      <w:pPr>
        <w:widowControl w:val="0"/>
        <w:spacing w:after="0"/>
        <w:rPr>
          <w:rFonts w:eastAsia="Calibri" w:cs="Times New Roman"/>
          <w:color w:val="4F81BD"/>
          <w:szCs w:val="24"/>
          <w:lang w:val="ro-RO"/>
        </w:rPr>
      </w:pPr>
    </w:p>
    <w:p w14:paraId="1D80DFB5" w14:textId="5EC9DB90" w:rsidR="002916F8" w:rsidRPr="007B4463" w:rsidRDefault="002916F8" w:rsidP="00C579AC">
      <w:pPr>
        <w:rPr>
          <w:rFonts w:eastAsia="Calibri" w:cs="Times New Roman"/>
          <w:bCs/>
          <w:szCs w:val="24"/>
          <w:lang w:val="ro-RO"/>
        </w:rPr>
      </w:pPr>
      <w:r w:rsidRPr="007B4463">
        <w:rPr>
          <w:rFonts w:eastAsiaTheme="minorEastAsia" w:cs="Times New Roman"/>
          <w:szCs w:val="24"/>
          <w:lang w:val="ro-RO"/>
        </w:rPr>
        <w:t xml:space="preserve">H. </w:t>
      </w:r>
      <w:r w:rsidR="00C748CB" w:rsidRPr="007B4463">
        <w:rPr>
          <w:rStyle w:val="ListParagraphChar"/>
          <w:rFonts w:cs="Times New Roman"/>
          <w:lang w:val="ro-RO"/>
        </w:rPr>
        <w:t>Solicitantul se angajează să aplice măsurile de îmbunătățire a eficienţei energetice</w:t>
      </w:r>
      <w:r w:rsidR="00060BBE" w:rsidRPr="007B4463">
        <w:rPr>
          <w:rStyle w:val="ListParagraphChar"/>
          <w:rFonts w:cs="Times New Roman"/>
          <w:lang w:val="ro-RO"/>
        </w:rPr>
        <w:t>, instalarea echipamente</w:t>
      </w:r>
      <w:r w:rsidRPr="007B4463">
        <w:rPr>
          <w:rStyle w:val="ListParagraphChar"/>
          <w:rFonts w:cs="Times New Roman"/>
          <w:lang w:val="ro-RO"/>
        </w:rPr>
        <w:t>lor pentru care a obț</w:t>
      </w:r>
      <w:r w:rsidR="00826B1D" w:rsidRPr="007B4463">
        <w:rPr>
          <w:rStyle w:val="ListParagraphChar"/>
          <w:rFonts w:cs="Times New Roman"/>
          <w:lang w:val="ro-RO"/>
        </w:rPr>
        <w:t>inut finanț</w:t>
      </w:r>
      <w:r w:rsidRPr="007B4463">
        <w:rPr>
          <w:rStyle w:val="ListParagraphChar"/>
          <w:rFonts w:cs="Times New Roman"/>
          <w:lang w:val="ro-RO"/>
        </w:rPr>
        <w:t>are ș</w:t>
      </w:r>
      <w:r w:rsidR="00060BBE" w:rsidRPr="007B4463">
        <w:rPr>
          <w:rStyle w:val="ListParagraphChar"/>
          <w:rFonts w:cs="Times New Roman"/>
          <w:lang w:val="ro-RO"/>
        </w:rPr>
        <w:t xml:space="preserve">i realizarea indicatorilor, conform auditului </w:t>
      </w:r>
      <w:r w:rsidR="00D90AE7" w:rsidRPr="007B4463">
        <w:rPr>
          <w:rStyle w:val="ListParagraphChar"/>
          <w:rFonts w:cs="Times New Roman"/>
          <w:lang w:val="ro-RO"/>
        </w:rPr>
        <w:t xml:space="preserve">energetic </w:t>
      </w:r>
      <w:r w:rsidR="00D92D62" w:rsidRPr="007B4463">
        <w:rPr>
          <w:rStyle w:val="ListParagraphChar"/>
          <w:rFonts w:cs="Times New Roman"/>
          <w:lang w:val="ro-RO"/>
        </w:rPr>
        <w:t>inițial</w:t>
      </w:r>
      <w:r w:rsidR="00060BBE" w:rsidRPr="007B4463">
        <w:rPr>
          <w:rStyle w:val="ListParagraphChar"/>
          <w:rFonts w:cs="Times New Roman"/>
          <w:lang w:val="ro-RO"/>
        </w:rPr>
        <w:t>,</w:t>
      </w:r>
      <w:r w:rsidR="00C748CB" w:rsidRPr="007B4463">
        <w:rPr>
          <w:rStyle w:val="ListParagraphChar"/>
          <w:rFonts w:cs="Times New Roman"/>
          <w:lang w:val="ro-RO"/>
        </w:rPr>
        <w:t xml:space="preserve"> </w:t>
      </w:r>
      <w:r w:rsidR="00577BE1" w:rsidRPr="007B4463">
        <w:rPr>
          <w:rStyle w:val="ListParagraphChar"/>
          <w:rFonts w:cs="Times New Roman"/>
          <w:lang w:val="ro-RO"/>
        </w:rPr>
        <w:t>î</w:t>
      </w:r>
      <w:r w:rsidR="00060BBE" w:rsidRPr="007B4463">
        <w:rPr>
          <w:rStyle w:val="ListParagraphChar"/>
          <w:rFonts w:cs="Times New Roman"/>
          <w:lang w:val="ro-RO"/>
        </w:rPr>
        <w:t xml:space="preserve">n </w:t>
      </w:r>
      <w:r w:rsidR="00C748CB" w:rsidRPr="007B4463">
        <w:rPr>
          <w:rStyle w:val="ListParagraphChar"/>
          <w:rFonts w:cs="Times New Roman"/>
          <w:lang w:val="ro-RO"/>
        </w:rPr>
        <w:t>proiectul pentru care se solicită finanţare prin</w:t>
      </w:r>
      <w:r w:rsidR="002F2271" w:rsidRPr="007B4463">
        <w:rPr>
          <w:rStyle w:val="ListParagraphChar"/>
          <w:rFonts w:cs="Times New Roman"/>
          <w:lang w:val="ro-RO"/>
        </w:rPr>
        <w:t xml:space="preserve"> Investiția I5,</w:t>
      </w:r>
      <w:r w:rsidR="00B84340" w:rsidRPr="007B4463">
        <w:rPr>
          <w:rStyle w:val="ListParagraphChar"/>
          <w:rFonts w:cs="Times New Roman"/>
          <w:lang w:val="ro-RO"/>
        </w:rPr>
        <w:t xml:space="preserve"> </w:t>
      </w:r>
      <w:r w:rsidR="00B63CAA" w:rsidRPr="007B4463">
        <w:rPr>
          <w:rStyle w:val="ListParagraphChar"/>
          <w:rFonts w:cs="Times New Roman"/>
          <w:lang w:val="ro-RO"/>
        </w:rPr>
        <w:t>în perioada de</w:t>
      </w:r>
      <w:r w:rsidRPr="007B4463">
        <w:rPr>
          <w:rStyle w:val="ListParagraphChar"/>
          <w:rFonts w:cs="Times New Roman"/>
          <w:lang w:val="ro-RO"/>
        </w:rPr>
        <w:t xml:space="preserve"> monitorizare, </w:t>
      </w:r>
      <w:r w:rsidR="001C693C" w:rsidRPr="007B4463">
        <w:rPr>
          <w:rStyle w:val="ListParagraphChar"/>
          <w:rFonts w:cs="Times New Roman"/>
          <w:lang w:val="ro-RO"/>
        </w:rPr>
        <w:t>calculat de la momentul ope</w:t>
      </w:r>
      <w:r w:rsidRPr="007B4463">
        <w:rPr>
          <w:rStyle w:val="ListParagraphChar"/>
          <w:rFonts w:cs="Times New Roman"/>
          <w:lang w:val="ro-RO"/>
        </w:rPr>
        <w:t>raționalizării proiectului.</w:t>
      </w:r>
    </w:p>
    <w:p w14:paraId="7412E703" w14:textId="77777777" w:rsidR="00C748CB" w:rsidRPr="00E24147" w:rsidRDefault="00C748CB" w:rsidP="00C579AC">
      <w:pPr>
        <w:widowControl w:val="0"/>
        <w:spacing w:after="0" w:line="240" w:lineRule="auto"/>
        <w:ind w:left="990"/>
        <w:rPr>
          <w:rFonts w:eastAsia="Calibri" w:cs="Times New Roman"/>
          <w:szCs w:val="24"/>
          <w:lang w:val="ro-RO"/>
        </w:rPr>
      </w:pPr>
      <w:r w:rsidRPr="00E24147">
        <w:rPr>
          <w:rFonts w:eastAsia="Calibri" w:cs="Times New Roman"/>
          <w:szCs w:val="24"/>
          <w:lang w:val="ro-RO"/>
        </w:rPr>
        <w:t>Se probează prin:</w:t>
      </w:r>
    </w:p>
    <w:p w14:paraId="14354A24" w14:textId="77777777" w:rsidR="00C748CB" w:rsidRPr="00E24147" w:rsidRDefault="00C748CB" w:rsidP="005A3A56">
      <w:pPr>
        <w:widowControl w:val="0"/>
        <w:numPr>
          <w:ilvl w:val="0"/>
          <w:numId w:val="31"/>
        </w:numPr>
        <w:spacing w:after="0" w:line="240" w:lineRule="auto"/>
        <w:ind w:left="990" w:hanging="270"/>
        <w:rPr>
          <w:rFonts w:eastAsia="Calibri" w:cs="Times New Roman"/>
          <w:szCs w:val="24"/>
          <w:lang w:val="ro-RO"/>
        </w:rPr>
      </w:pPr>
      <w:r w:rsidRPr="00E24147">
        <w:rPr>
          <w:rFonts w:eastAsia="Calibri" w:cs="Times New Roman"/>
          <w:szCs w:val="24"/>
          <w:lang w:val="ro-RO"/>
        </w:rPr>
        <w:t xml:space="preserve"> </w:t>
      </w:r>
      <w:r w:rsidR="00C82093" w:rsidRPr="00E24147">
        <w:rPr>
          <w:rFonts w:eastAsia="Calibri" w:cs="Times New Roman"/>
          <w:szCs w:val="24"/>
          <w:lang w:val="ro-RO"/>
        </w:rPr>
        <w:t xml:space="preserve">Raportul de </w:t>
      </w:r>
      <w:r w:rsidR="005B061A" w:rsidRPr="00E24147">
        <w:rPr>
          <w:rFonts w:eastAsia="Calibri" w:cs="Times New Roman"/>
          <w:szCs w:val="24"/>
          <w:lang w:val="ro-RO"/>
        </w:rPr>
        <w:t>a</w:t>
      </w:r>
      <w:r w:rsidR="002916F8" w:rsidRPr="00E24147">
        <w:rPr>
          <w:rFonts w:eastAsia="Calibri" w:cs="Times New Roman"/>
          <w:szCs w:val="24"/>
          <w:lang w:val="ro-RO"/>
        </w:rPr>
        <w:t xml:space="preserve">udit </w:t>
      </w:r>
      <w:r w:rsidR="00C82093" w:rsidRPr="00E24147">
        <w:rPr>
          <w:rFonts w:eastAsia="Calibri" w:cs="Times New Roman"/>
          <w:szCs w:val="24"/>
          <w:lang w:val="ro-RO"/>
        </w:rPr>
        <w:t xml:space="preserve">energetic </w:t>
      </w:r>
      <w:r w:rsidR="002916F8" w:rsidRPr="00E24147">
        <w:rPr>
          <w:rFonts w:eastAsia="Calibri" w:cs="Times New Roman"/>
          <w:szCs w:val="24"/>
          <w:lang w:val="ro-RO"/>
        </w:rPr>
        <w:t>inițial</w:t>
      </w:r>
      <w:r w:rsidRPr="007B4463">
        <w:rPr>
          <w:rFonts w:eastAsia="Calibri" w:cs="Times New Roman"/>
          <w:lang w:val="ro-RO"/>
        </w:rPr>
        <w:t xml:space="preserve"> </w:t>
      </w:r>
      <w:r w:rsidRPr="00E24147">
        <w:rPr>
          <w:rFonts w:eastAsia="Calibri" w:cs="Times New Roman"/>
          <w:szCs w:val="24"/>
          <w:lang w:val="ro-RO"/>
        </w:rPr>
        <w:t>şi Studiul de fezabilitate</w:t>
      </w:r>
      <w:r w:rsidRPr="007B4463">
        <w:rPr>
          <w:rFonts w:eastAsia="Calibri" w:cs="Times New Roman"/>
          <w:szCs w:val="24"/>
          <w:lang w:val="ro-RO"/>
        </w:rPr>
        <w:t xml:space="preserve">, </w:t>
      </w:r>
      <w:r w:rsidRPr="00E24147">
        <w:rPr>
          <w:rFonts w:eastAsia="Calibri" w:cs="Times New Roman"/>
          <w:szCs w:val="24"/>
          <w:lang w:val="ro-RO"/>
        </w:rPr>
        <w:t>în corelare cu secţiunea Sustenabilitate din Cererea de finanţare</w:t>
      </w:r>
    </w:p>
    <w:p w14:paraId="5B69F7DB" w14:textId="77777777" w:rsidR="00C748CB" w:rsidRPr="00E24147" w:rsidRDefault="00C748CB" w:rsidP="00C579AC">
      <w:pPr>
        <w:widowControl w:val="0"/>
        <w:spacing w:after="0" w:line="240" w:lineRule="auto"/>
        <w:ind w:left="990"/>
        <w:rPr>
          <w:rFonts w:eastAsia="Calibri" w:cs="Times New Roman"/>
          <w:szCs w:val="24"/>
          <w:lang w:val="ro-RO"/>
        </w:rPr>
      </w:pPr>
    </w:p>
    <w:p w14:paraId="0B566FEB" w14:textId="77777777" w:rsidR="00C748CB" w:rsidRPr="007B4463" w:rsidRDefault="00C748CB" w:rsidP="00C579AC">
      <w:pPr>
        <w:widowControl w:val="0"/>
        <w:spacing w:after="0" w:line="240" w:lineRule="auto"/>
        <w:ind w:left="1434"/>
        <w:rPr>
          <w:rFonts w:eastAsia="Calibri" w:cs="Times New Roman"/>
          <w:color w:val="4F81BD"/>
          <w:szCs w:val="24"/>
          <w:lang w:val="ro-RO"/>
        </w:rPr>
      </w:pPr>
    </w:p>
    <w:p w14:paraId="0E10384E" w14:textId="00F91608" w:rsidR="00C748CB" w:rsidRPr="007B4463" w:rsidRDefault="002916F8" w:rsidP="00C579AC">
      <w:pPr>
        <w:rPr>
          <w:rFonts w:eastAsia="Calibri" w:cs="Times New Roman"/>
          <w:szCs w:val="24"/>
          <w:lang w:val="ro-RO"/>
        </w:rPr>
      </w:pPr>
      <w:r w:rsidRPr="00E24147">
        <w:rPr>
          <w:rStyle w:val="Emphasis"/>
          <w:rFonts w:cs="Times New Roman"/>
          <w:i w:val="0"/>
          <w:iCs w:val="0"/>
          <w:lang w:val="ro-RO"/>
        </w:rPr>
        <w:t>I.</w:t>
      </w:r>
      <w:r w:rsidR="009F1888" w:rsidRPr="007B4463">
        <w:rPr>
          <w:rFonts w:eastAsia="Calibri" w:cs="Times New Roman"/>
          <w:szCs w:val="24"/>
          <w:lang w:val="ro-RO"/>
        </w:rPr>
        <w:t xml:space="preserve"> </w:t>
      </w:r>
      <w:r w:rsidR="00C748CB" w:rsidRPr="007B4463">
        <w:rPr>
          <w:rStyle w:val="ListParagraphChar"/>
          <w:rFonts w:cs="Times New Roman"/>
          <w:lang w:val="ro-RO"/>
        </w:rPr>
        <w:t xml:space="preserve">Solicitantul respectă prevederile Legii nr. 121/2014 privind eficienţa energetică </w:t>
      </w:r>
      <w:r w:rsidRPr="007B4463">
        <w:rPr>
          <w:rStyle w:val="ListParagraphChar"/>
          <w:rFonts w:cs="Times New Roman"/>
          <w:lang w:val="ro-RO"/>
        </w:rPr>
        <w:t>privind obligația legală</w:t>
      </w:r>
      <w:r w:rsidR="00C9757E" w:rsidRPr="007B4463">
        <w:rPr>
          <w:rStyle w:val="ListParagraphChar"/>
          <w:rFonts w:cs="Times New Roman"/>
          <w:lang w:val="ro-RO"/>
        </w:rPr>
        <w:t xml:space="preserve"> </w:t>
      </w:r>
      <w:r w:rsidR="00C748CB" w:rsidRPr="007B4463">
        <w:rPr>
          <w:rStyle w:val="ListParagraphChar"/>
          <w:rFonts w:cs="Times New Roman"/>
          <w:lang w:val="ro-RO"/>
        </w:rPr>
        <w:t>de transmitere a chestionarului de analiză energetică la</w:t>
      </w:r>
      <w:r w:rsidR="00B84340" w:rsidRPr="007B4463">
        <w:rPr>
          <w:rStyle w:val="ListParagraphChar"/>
          <w:rFonts w:cs="Times New Roman"/>
          <w:lang w:val="ro-RO"/>
        </w:rPr>
        <w:t xml:space="preserve"> </w:t>
      </w:r>
      <w:r w:rsidR="00C748CB" w:rsidRPr="007B4463">
        <w:rPr>
          <w:rStyle w:val="ListParagraphChar"/>
          <w:rFonts w:cs="Times New Roman"/>
          <w:lang w:val="ro-RO"/>
        </w:rPr>
        <w:t xml:space="preserve">autoritatea abilitată, </w:t>
      </w:r>
      <w:r w:rsidR="00C748CB" w:rsidRPr="007B4463">
        <w:rPr>
          <w:rStyle w:val="ListParagraphChar"/>
          <w:rFonts w:cs="Times New Roman"/>
          <w:lang w:val="ro-RO"/>
        </w:rPr>
        <w:lastRenderedPageBreak/>
        <w:t xml:space="preserve">conform prevederilor legale, a programului de îmbunătăţire a eficienţei energetice, precum şi </w:t>
      </w:r>
      <w:r w:rsidR="00FB3252" w:rsidRPr="007B4463">
        <w:rPr>
          <w:rStyle w:val="ListParagraphChar"/>
          <w:rFonts w:cs="Times New Roman"/>
          <w:lang w:val="ro-RO"/>
        </w:rPr>
        <w:t xml:space="preserve">dovada </w:t>
      </w:r>
      <w:r w:rsidR="00BD0E2C" w:rsidRPr="007B4463">
        <w:rPr>
          <w:rStyle w:val="ListParagraphChar"/>
          <w:rFonts w:cs="Times New Roman"/>
          <w:lang w:val="ro-RO"/>
        </w:rPr>
        <w:t>contractului</w:t>
      </w:r>
      <w:r w:rsidR="00FB3252" w:rsidRPr="007B4463">
        <w:rPr>
          <w:rStyle w:val="ListParagraphChar"/>
          <w:rFonts w:cs="Times New Roman"/>
          <w:lang w:val="ro-RO"/>
        </w:rPr>
        <w:t>/colaborării cu un</w:t>
      </w:r>
      <w:r w:rsidR="00C748CB" w:rsidRPr="007B4463">
        <w:rPr>
          <w:rStyle w:val="ListParagraphChar"/>
          <w:rFonts w:cs="Times New Roman"/>
          <w:lang w:val="ro-RO"/>
        </w:rPr>
        <w:t xml:space="preserve"> </w:t>
      </w:r>
      <w:r w:rsidR="0093455D" w:rsidRPr="007B4463">
        <w:rPr>
          <w:rStyle w:val="ListParagraphChar"/>
          <w:rFonts w:cs="Times New Roman"/>
          <w:lang w:val="ro-RO"/>
        </w:rPr>
        <w:t>auditor/</w:t>
      </w:r>
      <w:r w:rsidR="00C748CB" w:rsidRPr="007B4463">
        <w:rPr>
          <w:rStyle w:val="ListParagraphChar"/>
          <w:rFonts w:cs="Times New Roman"/>
          <w:lang w:val="ro-RO"/>
        </w:rPr>
        <w:t>manager energetic atestat</w:t>
      </w:r>
      <w:r w:rsidR="00C07F01" w:rsidRPr="007B4463">
        <w:rPr>
          <w:rStyle w:val="ListParagraphChar"/>
          <w:rFonts w:cs="Times New Roman"/>
          <w:lang w:val="ro-RO"/>
        </w:rPr>
        <w:t>, conform categoriei căreia aparține a</w:t>
      </w:r>
      <w:r w:rsidR="00797F4A" w:rsidRPr="007B4463">
        <w:rPr>
          <w:rStyle w:val="ListParagraphChar"/>
          <w:rFonts w:cs="Times New Roman"/>
          <w:lang w:val="ro-RO"/>
        </w:rPr>
        <w:t>plicantul, încadrată de prevederile Legii nr 121/</w:t>
      </w:r>
      <w:r w:rsidR="00C07F01" w:rsidRPr="007B4463">
        <w:rPr>
          <w:rStyle w:val="ListParagraphChar"/>
          <w:rFonts w:cs="Times New Roman"/>
          <w:lang w:val="ro-RO"/>
        </w:rPr>
        <w:t>2014.</w:t>
      </w:r>
      <w:r w:rsidR="00C748CB" w:rsidRPr="007B4463">
        <w:rPr>
          <w:rFonts w:eastAsia="Calibri" w:cs="Times New Roman"/>
          <w:szCs w:val="24"/>
          <w:lang w:val="ro-RO"/>
        </w:rPr>
        <w:t xml:space="preserve"> </w:t>
      </w:r>
    </w:p>
    <w:p w14:paraId="1F4CC914" w14:textId="77777777" w:rsidR="008E1A90" w:rsidRPr="00E24147" w:rsidRDefault="00776F1A" w:rsidP="005A3A56">
      <w:pPr>
        <w:pStyle w:val="ListParagraph"/>
        <w:widowControl w:val="0"/>
        <w:numPr>
          <w:ilvl w:val="0"/>
          <w:numId w:val="35"/>
        </w:numPr>
        <w:spacing w:before="60"/>
        <w:rPr>
          <w:rFonts w:eastAsiaTheme="minorEastAsia" w:cs="Times New Roman"/>
          <w:szCs w:val="24"/>
          <w:lang w:val="ro-RO"/>
        </w:rPr>
      </w:pPr>
      <w:r w:rsidRPr="00E24147">
        <w:rPr>
          <w:rFonts w:eastAsia="Calibri" w:cs="Times New Roman"/>
          <w:szCs w:val="24"/>
          <w:lang w:val="ro-RO"/>
        </w:rPr>
        <w:t>Se va face dovada la momentul înscrierii prin transmiterea numărului de î</w:t>
      </w:r>
      <w:r w:rsidR="00B46616" w:rsidRPr="00E24147">
        <w:rPr>
          <w:rFonts w:eastAsia="Calibri" w:cs="Times New Roman"/>
          <w:szCs w:val="24"/>
          <w:lang w:val="ro-RO"/>
        </w:rPr>
        <w:t>nregistrare</w:t>
      </w:r>
      <w:r w:rsidR="00612920" w:rsidRPr="00E24147">
        <w:rPr>
          <w:rFonts w:eastAsia="Calibri" w:cs="Times New Roman"/>
          <w:szCs w:val="24"/>
          <w:lang w:val="ro-RO"/>
        </w:rPr>
        <w:t xml:space="preserve"> al raportu</w:t>
      </w:r>
      <w:r w:rsidRPr="00E24147">
        <w:rPr>
          <w:rFonts w:eastAsia="Calibri" w:cs="Times New Roman"/>
          <w:szCs w:val="24"/>
          <w:lang w:val="ro-RO"/>
        </w:rPr>
        <w:t xml:space="preserve">lui de la autoritatea competentă /dovada scanată a raportului </w:t>
      </w:r>
      <w:r w:rsidR="002A175E" w:rsidRPr="00E24147">
        <w:rPr>
          <w:rFonts w:eastAsia="Calibri" w:cs="Times New Roman"/>
          <w:szCs w:val="24"/>
          <w:lang w:val="ro-RO"/>
        </w:rPr>
        <w:t>ș</w:t>
      </w:r>
      <w:r w:rsidRPr="00E24147">
        <w:rPr>
          <w:rFonts w:eastAsia="Calibri" w:cs="Times New Roman"/>
          <w:szCs w:val="24"/>
          <w:lang w:val="ro-RO"/>
        </w:rPr>
        <w:t>i evidențierea datei înregistrării in cadrul î</w:t>
      </w:r>
      <w:r w:rsidR="00612920" w:rsidRPr="00E24147">
        <w:rPr>
          <w:rFonts w:eastAsia="Calibri" w:cs="Times New Roman"/>
          <w:szCs w:val="24"/>
          <w:lang w:val="ro-RO"/>
        </w:rPr>
        <w:t>ntreprinderii</w:t>
      </w:r>
      <w:r w:rsidR="00B46616" w:rsidRPr="00E24147">
        <w:rPr>
          <w:rFonts w:eastAsia="Calibri" w:cs="Times New Roman"/>
          <w:szCs w:val="24"/>
          <w:lang w:val="ro-RO"/>
        </w:rPr>
        <w:t xml:space="preserve"> </w:t>
      </w:r>
    </w:p>
    <w:p w14:paraId="5FCAB558" w14:textId="77777777" w:rsidR="00750E77" w:rsidRPr="007B4463" w:rsidRDefault="00750E77" w:rsidP="002E3040">
      <w:pPr>
        <w:widowControl w:val="0"/>
        <w:spacing w:before="60"/>
        <w:rPr>
          <w:rFonts w:eastAsiaTheme="minorEastAsia" w:cs="Times New Roman"/>
          <w:szCs w:val="24"/>
          <w:lang w:val="ro-RO"/>
        </w:rPr>
      </w:pPr>
    </w:p>
    <w:p w14:paraId="7E9BC9D5" w14:textId="77777777" w:rsidR="00750E77" w:rsidRPr="007B4463" w:rsidRDefault="00750E77" w:rsidP="00AA6A06">
      <w:pPr>
        <w:widowControl w:val="0"/>
        <w:spacing w:before="60"/>
        <w:rPr>
          <w:rFonts w:eastAsiaTheme="minorEastAsia" w:cs="Times New Roman"/>
          <w:szCs w:val="24"/>
          <w:lang w:val="ro-RO"/>
        </w:rPr>
      </w:pPr>
      <w:r w:rsidRPr="007B4463">
        <w:rPr>
          <w:rFonts w:eastAsiaTheme="minorEastAsia" w:cs="Times New Roman"/>
          <w:szCs w:val="24"/>
          <w:lang w:val="ro-RO"/>
        </w:rPr>
        <w:t>J) Solicitantul va justifica faptul c</w:t>
      </w:r>
      <w:r w:rsidR="00545EF3" w:rsidRPr="007B4463">
        <w:rPr>
          <w:rFonts w:eastAsiaTheme="minorEastAsia" w:cs="Times New Roman"/>
          <w:szCs w:val="24"/>
          <w:lang w:val="ro-RO"/>
        </w:rPr>
        <w:t>ă</w:t>
      </w:r>
      <w:r w:rsidRPr="007B4463">
        <w:rPr>
          <w:rFonts w:eastAsiaTheme="minorEastAsia" w:cs="Times New Roman"/>
          <w:szCs w:val="24"/>
          <w:lang w:val="ro-RO"/>
        </w:rPr>
        <w:t xml:space="preserve"> implementarea proiectului va conduce la depasirea standardelor Uniunii deja adoptate, chiar dacă acestea nu au intrat încă în vigoare, având </w:t>
      </w:r>
      <w:r w:rsidR="00545EF3" w:rsidRPr="007B4463">
        <w:rPr>
          <w:rFonts w:eastAsiaTheme="minorEastAsia" w:cs="Times New Roman"/>
          <w:szCs w:val="24"/>
          <w:lang w:val="ro-RO"/>
        </w:rPr>
        <w:t>î</w:t>
      </w:r>
      <w:r w:rsidRPr="007B4463">
        <w:rPr>
          <w:rFonts w:eastAsiaTheme="minorEastAsia" w:cs="Times New Roman"/>
          <w:szCs w:val="24"/>
          <w:lang w:val="ro-RO"/>
        </w:rPr>
        <w:t>n vedere defini</w:t>
      </w:r>
      <w:r w:rsidR="00545EF3" w:rsidRPr="007B4463">
        <w:rPr>
          <w:rFonts w:eastAsiaTheme="minorEastAsia" w:cs="Times New Roman"/>
          <w:szCs w:val="24"/>
          <w:lang w:val="ro-RO"/>
        </w:rPr>
        <w:t>ț</w:t>
      </w:r>
      <w:r w:rsidRPr="007B4463">
        <w:rPr>
          <w:rFonts w:eastAsiaTheme="minorEastAsia" w:cs="Times New Roman"/>
          <w:szCs w:val="24"/>
          <w:lang w:val="ro-RO"/>
        </w:rPr>
        <w:t xml:space="preserve">ia standardelor Uniunii prevăzută </w:t>
      </w:r>
      <w:r w:rsidR="00FA2A33" w:rsidRPr="007B4463">
        <w:rPr>
          <w:rFonts w:eastAsiaTheme="minorEastAsia" w:cs="Times New Roman"/>
          <w:szCs w:val="24"/>
          <w:lang w:val="ro-RO"/>
        </w:rPr>
        <w:t>la punctul 1.8.2.</w:t>
      </w:r>
      <w:r w:rsidR="002E3040" w:rsidRPr="007B4463">
        <w:rPr>
          <w:rFonts w:eastAsiaTheme="minorEastAsia" w:cs="Times New Roman"/>
          <w:szCs w:val="24"/>
          <w:lang w:val="ro-RO"/>
        </w:rPr>
        <w:t xml:space="preserve"> </w:t>
      </w:r>
    </w:p>
    <w:p w14:paraId="399ADA8E" w14:textId="77777777" w:rsidR="008E1A90" w:rsidRPr="007B4463" w:rsidRDefault="008E1A90" w:rsidP="00E24147">
      <w:pPr>
        <w:pStyle w:val="11"/>
      </w:pPr>
      <w:bookmarkStart w:id="138" w:name="_Toc88551394"/>
      <w:bookmarkStart w:id="139" w:name="_Toc116995948"/>
      <w:r w:rsidRPr="007B4463">
        <w:rPr>
          <w:iCs w:val="0"/>
        </w:rPr>
        <w:t>2.2. Eligibilitatea proiectului</w:t>
      </w:r>
      <w:bookmarkEnd w:id="138"/>
      <w:bookmarkEnd w:id="139"/>
    </w:p>
    <w:p w14:paraId="3769B6E1" w14:textId="77777777" w:rsidR="008D7194" w:rsidRPr="007B4463" w:rsidRDefault="008D7194" w:rsidP="00C579AC">
      <w:pPr>
        <w:ind w:firstLine="426"/>
        <w:rPr>
          <w:rFonts w:eastAsiaTheme="minorEastAsia" w:cs="Times New Roman"/>
          <w:szCs w:val="24"/>
          <w:lang w:val="ro-RO"/>
        </w:rPr>
      </w:pPr>
      <w:r w:rsidRPr="007B4463">
        <w:rPr>
          <w:rFonts w:eastAsiaTheme="minorEastAsia" w:cs="Times New Roman"/>
          <w:szCs w:val="24"/>
          <w:lang w:val="ro-RO"/>
        </w:rPr>
        <w:t>Proiectele depuse în cadrul</w:t>
      </w:r>
      <w:r w:rsidR="00161229" w:rsidRPr="00E24147">
        <w:rPr>
          <w:rFonts w:eastAsia="Calibri" w:cs="Times New Roman"/>
          <w:szCs w:val="24"/>
          <w:lang w:val="ro-RO"/>
        </w:rPr>
        <w:t xml:space="preserve"> Investiția I5</w:t>
      </w:r>
      <w:r w:rsidR="00184592" w:rsidRPr="00E24147">
        <w:rPr>
          <w:rFonts w:eastAsia="Calibri" w:cs="Times New Roman"/>
          <w:szCs w:val="24"/>
          <w:lang w:val="ro-RO"/>
        </w:rPr>
        <w:t xml:space="preserve"> </w:t>
      </w:r>
      <w:r w:rsidR="00872712" w:rsidRPr="00E24147">
        <w:rPr>
          <w:rFonts w:eastAsia="Calibri" w:cs="Times New Roman"/>
          <w:szCs w:val="24"/>
          <w:lang w:val="ro-RO"/>
        </w:rPr>
        <w:t>Asigurarea eficienței energetice în sectorul industrial</w:t>
      </w:r>
      <w:r w:rsidRPr="007B4463">
        <w:rPr>
          <w:rFonts w:eastAsiaTheme="minorEastAsia" w:cs="Times New Roman"/>
          <w:szCs w:val="24"/>
          <w:lang w:val="ro-RO"/>
        </w:rPr>
        <w:t xml:space="preserve"> trebuie să respecte următoarele condiții:</w:t>
      </w:r>
    </w:p>
    <w:p w14:paraId="6D99A4C9" w14:textId="77777777" w:rsidR="008D7194" w:rsidRPr="007B4463" w:rsidRDefault="008D7194" w:rsidP="00C579AC">
      <w:pPr>
        <w:spacing w:after="0" w:line="240" w:lineRule="auto"/>
        <w:ind w:firstLine="426"/>
        <w:rPr>
          <w:rFonts w:cs="Times New Roman"/>
          <w:color w:val="000000"/>
          <w:szCs w:val="24"/>
          <w:lang w:val="ro-RO"/>
        </w:rPr>
      </w:pPr>
      <w:r w:rsidRPr="007B4463">
        <w:rPr>
          <w:rFonts w:cs="Times New Roman"/>
          <w:color w:val="000000"/>
          <w:szCs w:val="24"/>
          <w:lang w:val="ro-RO"/>
        </w:rPr>
        <w:t xml:space="preserve">Proiectul se încadrează în categoriile de acțiuni finanțabile menţionate în PNRR, </w:t>
      </w:r>
      <w:r w:rsidRPr="00E24147">
        <w:rPr>
          <w:rFonts w:cs="Times New Roman"/>
          <w:szCs w:val="24"/>
          <w:lang w:val="ro-RO"/>
        </w:rPr>
        <w:t>Pilonul I. Tranziția verde – C</w:t>
      </w:r>
      <w:r w:rsidR="00F35B6F" w:rsidRPr="00E24147">
        <w:rPr>
          <w:rFonts w:cs="Times New Roman"/>
          <w:szCs w:val="24"/>
          <w:lang w:val="ro-RO"/>
        </w:rPr>
        <w:t>omponenta C6.</w:t>
      </w:r>
      <w:r w:rsidR="00992CEC" w:rsidRPr="00E24147">
        <w:rPr>
          <w:rFonts w:cs="Times New Roman"/>
          <w:szCs w:val="24"/>
          <w:lang w:val="ro-RO"/>
        </w:rPr>
        <w:t xml:space="preserve"> </w:t>
      </w:r>
      <w:r w:rsidR="00F35B6F" w:rsidRPr="00E24147">
        <w:rPr>
          <w:rFonts w:cs="Times New Roman"/>
          <w:szCs w:val="24"/>
          <w:lang w:val="ro-RO"/>
        </w:rPr>
        <w:t>Energie,</w:t>
      </w:r>
      <w:r w:rsidR="00F35B6F" w:rsidRPr="00E24147">
        <w:rPr>
          <w:rFonts w:eastAsia="Calibri" w:cs="Times New Roman"/>
          <w:szCs w:val="24"/>
          <w:lang w:val="ro-RO"/>
        </w:rPr>
        <w:t xml:space="preserve"> Investiția I5 </w:t>
      </w:r>
      <w:r w:rsidR="00872712" w:rsidRPr="00E24147">
        <w:rPr>
          <w:rFonts w:eastAsia="Calibri" w:cs="Times New Roman"/>
          <w:szCs w:val="24"/>
          <w:lang w:val="ro-RO"/>
        </w:rPr>
        <w:t>Asigurarea eficienței energetice în sectorul industrial</w:t>
      </w:r>
      <w:r w:rsidRPr="007B4463">
        <w:rPr>
          <w:rFonts w:cs="Times New Roman"/>
          <w:color w:val="000000"/>
          <w:szCs w:val="24"/>
          <w:lang w:val="ro-RO"/>
        </w:rPr>
        <w:t>, definite în prezentul ghid al solicitantului</w:t>
      </w:r>
      <w:r w:rsidR="00872712" w:rsidRPr="007B4463">
        <w:rPr>
          <w:rFonts w:cs="Times New Roman"/>
          <w:color w:val="000000"/>
          <w:szCs w:val="24"/>
          <w:lang w:val="ro-RO"/>
        </w:rPr>
        <w:t>,</w:t>
      </w:r>
      <w:r w:rsidRPr="007B4463">
        <w:rPr>
          <w:rFonts w:cs="Times New Roman"/>
          <w:color w:val="000000"/>
          <w:szCs w:val="24"/>
          <w:lang w:val="ro-RO"/>
        </w:rPr>
        <w:t xml:space="preserve"> demonstrează contribuția la rezultatele PNRR</w:t>
      </w:r>
      <w:r w:rsidR="00872712" w:rsidRPr="007B4463">
        <w:rPr>
          <w:rFonts w:cs="Times New Roman"/>
          <w:color w:val="000000"/>
          <w:szCs w:val="24"/>
          <w:lang w:val="ro-RO"/>
        </w:rPr>
        <w:t>, respectă principiul DNSH (,,Do No Significant Harm”), legislația Uniunii Europene și legislația națională relevantă privind protecția mediului.</w:t>
      </w:r>
    </w:p>
    <w:p w14:paraId="3A53A510" w14:textId="77777777" w:rsidR="00872712" w:rsidRPr="007B4463" w:rsidRDefault="00872712" w:rsidP="00C579AC">
      <w:pPr>
        <w:spacing w:after="0" w:line="240" w:lineRule="auto"/>
        <w:rPr>
          <w:rFonts w:cs="Times New Roman"/>
          <w:color w:val="000000"/>
          <w:szCs w:val="24"/>
          <w:lang w:val="ro-RO"/>
        </w:rPr>
      </w:pPr>
    </w:p>
    <w:p w14:paraId="35F01BF9" w14:textId="142A8700" w:rsidR="00143AFE" w:rsidRPr="007B4463" w:rsidRDefault="006C660F" w:rsidP="00C579AC">
      <w:pPr>
        <w:pStyle w:val="ListParagraph"/>
        <w:rPr>
          <w:rFonts w:cs="Times New Roman"/>
          <w:lang w:val="ro-RO"/>
        </w:rPr>
      </w:pPr>
      <w:r w:rsidRPr="007B4463">
        <w:rPr>
          <w:rFonts w:cs="Times New Roman"/>
          <w:lang w:val="ro-RO"/>
        </w:rPr>
        <w:t>a)</w:t>
      </w:r>
      <w:r w:rsidR="00AE666D" w:rsidRPr="007B4463">
        <w:rPr>
          <w:rFonts w:cs="Times New Roman"/>
          <w:lang w:val="ro-RO"/>
        </w:rPr>
        <w:t xml:space="preserve"> </w:t>
      </w:r>
      <w:r w:rsidR="008D7194" w:rsidRPr="007B4463">
        <w:rPr>
          <w:rFonts w:cs="Times New Roman"/>
          <w:lang w:val="ro-RO"/>
        </w:rPr>
        <w:t xml:space="preserve">Proiectul cuprinde acțiuni eligibile din cele enumerate la secțiunea </w:t>
      </w:r>
      <w:r w:rsidR="00B96998" w:rsidRPr="00E24147">
        <w:rPr>
          <w:rFonts w:cs="Times New Roman"/>
          <w:lang w:val="ro-RO"/>
        </w:rPr>
        <w:t>Acț</w:t>
      </w:r>
      <w:r w:rsidR="008D7194" w:rsidRPr="00E24147">
        <w:rPr>
          <w:rFonts w:cs="Times New Roman"/>
          <w:lang w:val="ro-RO"/>
        </w:rPr>
        <w:t xml:space="preserve">iuni eligibile </w:t>
      </w:r>
      <w:r w:rsidR="008D7194" w:rsidRPr="007B4463">
        <w:rPr>
          <w:rFonts w:cs="Times New Roman"/>
          <w:lang w:val="ro-RO"/>
        </w:rPr>
        <w:t>din prezentul ghid</w:t>
      </w:r>
      <w:r w:rsidR="009319E2" w:rsidRPr="007B4463">
        <w:rPr>
          <w:rFonts w:cs="Times New Roman"/>
          <w:lang w:val="ro-RO"/>
        </w:rPr>
        <w:t xml:space="preserve"> sau pent</w:t>
      </w:r>
      <w:r w:rsidR="00B96998" w:rsidRPr="007B4463">
        <w:rPr>
          <w:rFonts w:cs="Times New Roman"/>
          <w:lang w:val="ro-RO"/>
        </w:rPr>
        <w:t>ru care se face dovada contribuț</w:t>
      </w:r>
      <w:r w:rsidR="009319E2" w:rsidRPr="007B4463">
        <w:rPr>
          <w:rFonts w:cs="Times New Roman"/>
          <w:lang w:val="ro-RO"/>
        </w:rPr>
        <w:t>iei la obiectivele PNRR</w:t>
      </w:r>
      <w:r w:rsidR="00B96998" w:rsidRPr="007B4463">
        <w:rPr>
          <w:rFonts w:cs="Times New Roman"/>
          <w:lang w:val="ro-RO"/>
        </w:rPr>
        <w:t xml:space="preserve"> – Investiț</w:t>
      </w:r>
      <w:r w:rsidR="00981B97" w:rsidRPr="007B4463">
        <w:rPr>
          <w:rFonts w:cs="Times New Roman"/>
          <w:lang w:val="ro-RO"/>
        </w:rPr>
        <w:t xml:space="preserve">ia 5, </w:t>
      </w:r>
      <w:r w:rsidR="0047084F" w:rsidRPr="007B4463">
        <w:rPr>
          <w:rFonts w:cs="Times New Roman"/>
          <w:lang w:val="ro-RO"/>
        </w:rPr>
        <w:t>urmă</w:t>
      </w:r>
      <w:r w:rsidR="009319E2" w:rsidRPr="007B4463">
        <w:rPr>
          <w:rFonts w:cs="Times New Roman"/>
          <w:lang w:val="ro-RO"/>
        </w:rPr>
        <w:t xml:space="preserve">rind indicatorii din auditului energetic pentru anul </w:t>
      </w:r>
      <w:r w:rsidR="00AE666D" w:rsidRPr="007B4463">
        <w:rPr>
          <w:rFonts w:eastAsia="Times New Roman" w:cs="Times New Roman"/>
          <w:lang w:val="ro-RO"/>
        </w:rPr>
        <w:t>în anul anterior finanțării</w:t>
      </w:r>
      <w:r w:rsidR="00AE666D" w:rsidRPr="007B4463" w:rsidDel="00AE666D">
        <w:rPr>
          <w:rFonts w:cs="Times New Roman"/>
          <w:lang w:val="ro-RO"/>
        </w:rPr>
        <w:t xml:space="preserve"> </w:t>
      </w:r>
      <w:r w:rsidR="00612920" w:rsidRPr="007B4463">
        <w:rPr>
          <w:rFonts w:cs="Times New Roman"/>
          <w:lang w:val="ro-RO"/>
        </w:rPr>
        <w:t>(va identifica cel pu</w:t>
      </w:r>
      <w:r w:rsidR="0093455D" w:rsidRPr="007B4463">
        <w:rPr>
          <w:rFonts w:cs="Times New Roman"/>
          <w:lang w:val="ro-RO"/>
        </w:rPr>
        <w:t>ț</w:t>
      </w:r>
      <w:r w:rsidR="00612920" w:rsidRPr="007B4463">
        <w:rPr>
          <w:rFonts w:cs="Times New Roman"/>
          <w:lang w:val="ro-RO"/>
        </w:rPr>
        <w:t>in indicatorii principali privind economia de consu</w:t>
      </w:r>
      <w:r w:rsidR="00B96998" w:rsidRPr="007B4463">
        <w:rPr>
          <w:rFonts w:cs="Times New Roman"/>
          <w:lang w:val="ro-RO"/>
        </w:rPr>
        <w:t xml:space="preserve">m, reducerea GES </w:t>
      </w:r>
      <w:r w:rsidR="0093455D" w:rsidRPr="007B4463">
        <w:rPr>
          <w:rFonts w:cs="Times New Roman"/>
          <w:lang w:val="ro-RO"/>
        </w:rPr>
        <w:t>ș</w:t>
      </w:r>
      <w:r w:rsidR="00B96998" w:rsidRPr="007B4463">
        <w:rPr>
          <w:rFonts w:cs="Times New Roman"/>
          <w:lang w:val="ro-RO"/>
        </w:rPr>
        <w:t>i a intensit</w:t>
      </w:r>
      <w:r w:rsidR="0093455D" w:rsidRPr="007B4463">
        <w:rPr>
          <w:rFonts w:cs="Times New Roman"/>
          <w:lang w:val="ro-RO"/>
        </w:rPr>
        <w:t>ă</w:t>
      </w:r>
      <w:r w:rsidR="00B96998" w:rsidRPr="007B4463">
        <w:rPr>
          <w:rFonts w:cs="Times New Roman"/>
          <w:lang w:val="ro-RO"/>
        </w:rPr>
        <w:t>ț</w:t>
      </w:r>
      <w:r w:rsidR="00612920" w:rsidRPr="007B4463">
        <w:rPr>
          <w:rFonts w:cs="Times New Roman"/>
          <w:lang w:val="ro-RO"/>
        </w:rPr>
        <w:t>i</w:t>
      </w:r>
      <w:r w:rsidR="00B96998" w:rsidRPr="007B4463">
        <w:rPr>
          <w:rFonts w:cs="Times New Roman"/>
          <w:lang w:val="ro-RO"/>
        </w:rPr>
        <w:t>i energetice la nivelul î</w:t>
      </w:r>
      <w:r w:rsidR="00612920" w:rsidRPr="007B4463">
        <w:rPr>
          <w:rFonts w:cs="Times New Roman"/>
          <w:lang w:val="ro-RO"/>
        </w:rPr>
        <w:t xml:space="preserve">ntreprinderii), </w:t>
      </w:r>
      <w:r w:rsidR="00FE62F2" w:rsidRPr="007B4463">
        <w:rPr>
          <w:rFonts w:cs="Times New Roman"/>
          <w:lang w:val="ro-RO"/>
        </w:rPr>
        <w:t>raportat la</w:t>
      </w:r>
      <w:r w:rsidR="00B96998" w:rsidRPr="007B4463">
        <w:rPr>
          <w:rFonts w:cs="Times New Roman"/>
          <w:lang w:val="ro-RO"/>
        </w:rPr>
        <w:t xml:space="preserve"> auditul energetic </w:t>
      </w:r>
      <w:r w:rsidR="002916F8" w:rsidRPr="007B4463">
        <w:rPr>
          <w:rFonts w:cs="Times New Roman"/>
          <w:lang w:val="ro-RO"/>
        </w:rPr>
        <w:t>iniț</w:t>
      </w:r>
      <w:r w:rsidR="00872712" w:rsidRPr="007B4463">
        <w:rPr>
          <w:rFonts w:cs="Times New Roman"/>
          <w:lang w:val="ro-RO"/>
        </w:rPr>
        <w:t>ia</w:t>
      </w:r>
      <w:r w:rsidR="002916F8" w:rsidRPr="007B4463">
        <w:rPr>
          <w:rFonts w:cs="Times New Roman"/>
          <w:lang w:val="ro-RO"/>
        </w:rPr>
        <w:t>l,</w:t>
      </w:r>
      <w:r w:rsidR="00B96998" w:rsidRPr="007B4463">
        <w:rPr>
          <w:rFonts w:cs="Times New Roman"/>
          <w:lang w:val="ro-RO"/>
        </w:rPr>
        <w:t xml:space="preserve"> în care se angajează</w:t>
      </w:r>
      <w:r w:rsidR="00FE62F2" w:rsidRPr="007B4463">
        <w:rPr>
          <w:rFonts w:cs="Times New Roman"/>
          <w:lang w:val="ro-RO"/>
        </w:rPr>
        <w:t xml:space="preserve"> valorile indicatorilor privind </w:t>
      </w:r>
      <w:r w:rsidR="00612920" w:rsidRPr="007B4463">
        <w:rPr>
          <w:rFonts w:cs="Times New Roman"/>
          <w:lang w:val="ro-RO"/>
        </w:rPr>
        <w:t>economia de cons</w:t>
      </w:r>
      <w:r w:rsidR="00B96998" w:rsidRPr="007B4463">
        <w:rPr>
          <w:rFonts w:cs="Times New Roman"/>
          <w:lang w:val="ro-RO"/>
        </w:rPr>
        <w:t xml:space="preserve">um, reducerea GES </w:t>
      </w:r>
      <w:r w:rsidR="0093455D" w:rsidRPr="007B4463">
        <w:rPr>
          <w:rFonts w:cs="Times New Roman"/>
          <w:lang w:val="ro-RO"/>
        </w:rPr>
        <w:t>ș</w:t>
      </w:r>
      <w:r w:rsidR="00B96998" w:rsidRPr="007B4463">
        <w:rPr>
          <w:rFonts w:cs="Times New Roman"/>
          <w:lang w:val="ro-RO"/>
        </w:rPr>
        <w:t>i a intensității energetice la nivelul î</w:t>
      </w:r>
      <w:r w:rsidR="00612920" w:rsidRPr="007B4463">
        <w:rPr>
          <w:rFonts w:cs="Times New Roman"/>
          <w:lang w:val="ro-RO"/>
        </w:rPr>
        <w:t>ntreprinderii</w:t>
      </w:r>
      <w:r w:rsidR="00FE62F2" w:rsidRPr="007B4463">
        <w:rPr>
          <w:rFonts w:cs="Times New Roman"/>
          <w:lang w:val="ro-RO"/>
        </w:rPr>
        <w:t>, pentru perioada derularii proiectului</w:t>
      </w:r>
      <w:r w:rsidR="002916F8" w:rsidRPr="007B4463">
        <w:rPr>
          <w:rFonts w:cs="Times New Roman"/>
          <w:lang w:val="ro-RO"/>
        </w:rPr>
        <w:t xml:space="preserve"> </w:t>
      </w:r>
      <w:r w:rsidR="00872712" w:rsidRPr="007B4463">
        <w:rPr>
          <w:rFonts w:cs="Times New Roman"/>
          <w:lang w:val="ro-RO"/>
        </w:rPr>
        <w:t xml:space="preserve">și cuantificați la sfârșitul </w:t>
      </w:r>
      <w:r w:rsidR="00981B97" w:rsidRPr="007B4463">
        <w:rPr>
          <w:rFonts w:cs="Times New Roman"/>
          <w:lang w:val="ro-RO"/>
        </w:rPr>
        <w:t>perioadei</w:t>
      </w:r>
      <w:r w:rsidR="00872712" w:rsidRPr="007B4463">
        <w:rPr>
          <w:rFonts w:cs="Times New Roman"/>
          <w:lang w:val="ro-RO"/>
        </w:rPr>
        <w:t xml:space="preserve"> de monitorizare</w:t>
      </w:r>
      <w:r w:rsidR="00981B97" w:rsidRPr="007B4463">
        <w:rPr>
          <w:rFonts w:cs="Times New Roman"/>
          <w:lang w:val="ro-RO"/>
        </w:rPr>
        <w:t xml:space="preserve"> a indicatorilor de rezultat</w:t>
      </w:r>
      <w:r w:rsidR="00872712" w:rsidRPr="007B4463">
        <w:rPr>
          <w:rFonts w:cs="Times New Roman"/>
          <w:lang w:val="ro-RO"/>
        </w:rPr>
        <w:t xml:space="preserve"> </w:t>
      </w:r>
      <w:r w:rsidR="002916F8" w:rsidRPr="007B4463">
        <w:rPr>
          <w:rFonts w:cs="Times New Roman"/>
          <w:lang w:val="ro-RO"/>
        </w:rPr>
        <w:t>(</w:t>
      </w:r>
      <w:r w:rsidR="00BD0E2C" w:rsidRPr="007B4463">
        <w:rPr>
          <w:rFonts w:cs="Times New Roman"/>
          <w:lang w:val="ro-RO"/>
        </w:rPr>
        <w:t xml:space="preserve"> </w:t>
      </w:r>
      <w:r w:rsidR="00872712" w:rsidRPr="007B4463">
        <w:rPr>
          <w:rFonts w:cs="Times New Roman"/>
          <w:lang w:val="ro-RO"/>
        </w:rPr>
        <w:t>din totalul de 5 ani de</w:t>
      </w:r>
      <w:r w:rsidR="00612920" w:rsidRPr="007B4463">
        <w:rPr>
          <w:rFonts w:cs="Times New Roman"/>
          <w:lang w:val="ro-RO"/>
        </w:rPr>
        <w:t xml:space="preserve"> monitorizare)</w:t>
      </w:r>
      <w:r w:rsidR="00B96998" w:rsidRPr="007B4463">
        <w:rPr>
          <w:rFonts w:cs="Times New Roman"/>
          <w:lang w:val="ro-RO"/>
        </w:rPr>
        <w:t>,</w:t>
      </w:r>
      <w:r w:rsidR="002916F8" w:rsidRPr="007B4463">
        <w:rPr>
          <w:rFonts w:cs="Times New Roman"/>
          <w:lang w:val="ro-RO"/>
        </w:rPr>
        <w:t xml:space="preserve"> de la operaționalizarea acestuia,</w:t>
      </w:r>
      <w:r w:rsidR="00B84340" w:rsidRPr="007B4463">
        <w:rPr>
          <w:rFonts w:cs="Times New Roman"/>
          <w:lang w:val="ro-RO"/>
        </w:rPr>
        <w:t xml:space="preserve"> </w:t>
      </w:r>
      <w:r w:rsidR="00872712" w:rsidRPr="007B4463">
        <w:rPr>
          <w:rFonts w:cs="Times New Roman"/>
          <w:lang w:val="ro-RO"/>
        </w:rPr>
        <w:t>prin reducerea cu</w:t>
      </w:r>
      <w:r w:rsidR="00981B97" w:rsidRPr="007B4463">
        <w:rPr>
          <w:rFonts w:cs="Times New Roman"/>
          <w:lang w:val="ro-RO"/>
        </w:rPr>
        <w:t xml:space="preserve"> </w:t>
      </w:r>
      <w:r w:rsidR="00554DA0" w:rsidRPr="007B4463">
        <w:rPr>
          <w:rFonts w:cs="Times New Roman"/>
          <w:lang w:val="ro-RO"/>
        </w:rPr>
        <w:t xml:space="preserve">minim </w:t>
      </w:r>
      <w:r w:rsidR="00981B97" w:rsidRPr="007B4463">
        <w:rPr>
          <w:rFonts w:cs="Times New Roman"/>
          <w:lang w:val="ro-RO"/>
        </w:rPr>
        <w:t>30 % a acestor valori</w:t>
      </w:r>
      <w:r w:rsidR="00B96998" w:rsidRPr="007B4463">
        <w:rPr>
          <w:rFonts w:cs="Times New Roman"/>
          <w:lang w:val="ro-RO"/>
        </w:rPr>
        <w:t>, raportat la anul de referință</w:t>
      </w:r>
      <w:r w:rsidR="007B4D0E" w:rsidRPr="007B4463">
        <w:rPr>
          <w:rFonts w:cs="Times New Roman"/>
          <w:lang w:val="ro-RO"/>
        </w:rPr>
        <w:t>;</w:t>
      </w:r>
    </w:p>
    <w:p w14:paraId="576DEC08" w14:textId="77777777" w:rsidR="00563C81" w:rsidRPr="007B4463" w:rsidRDefault="00563C81" w:rsidP="00C579AC">
      <w:pPr>
        <w:pStyle w:val="ListParagraph"/>
        <w:rPr>
          <w:rFonts w:cs="Times New Roman"/>
          <w:lang w:val="ro-RO"/>
        </w:rPr>
      </w:pPr>
      <w:r w:rsidRPr="007B4463">
        <w:rPr>
          <w:rFonts w:cs="Times New Roman"/>
          <w:lang w:val="ro-RO"/>
        </w:rPr>
        <w:t>Pentru a se asigura conformitatea măsurii cu Orientările tehnice privind aplicarea principiului de „a nu aduce prejudicii semnificative” (2021/C58/01), cererile de proiecte vor exclude următoarea listă de activități:</w:t>
      </w:r>
    </w:p>
    <w:p w14:paraId="2F04E12C" w14:textId="77777777" w:rsidR="00563C81" w:rsidRPr="007B4463" w:rsidRDefault="00563C81" w:rsidP="00C579AC">
      <w:pPr>
        <w:pStyle w:val="ListParagraph"/>
        <w:rPr>
          <w:rFonts w:cs="Times New Roman"/>
          <w:lang w:val="ro-RO"/>
        </w:rPr>
      </w:pPr>
      <w:r w:rsidRPr="007B4463">
        <w:rPr>
          <w:rFonts w:cs="Times New Roman"/>
          <w:lang w:val="ro-RO"/>
        </w:rPr>
        <w:t>(i) activitățile legate de combustibili fosili, inclusiv utilizarea în aval</w:t>
      </w:r>
      <w:r w:rsidR="00815F43" w:rsidRPr="007B4463">
        <w:rPr>
          <w:rFonts w:cs="Times New Roman"/>
          <w:lang w:val="ro-RO"/>
        </w:rPr>
        <w:t>, (cu excepția proiectelor care au ca obiect generarea de energie electrică și/sau termică, precum și a infrastructurii conexe de transport și distribuție pe gaze naturale, care respect condițiile prevăzute în anexa III la Orientările tehnice privind aplicarea principiului de „a n</w:t>
      </w:r>
      <w:r w:rsidR="002E3040" w:rsidRPr="007B4463">
        <w:rPr>
          <w:rFonts w:cs="Times New Roman"/>
          <w:lang w:val="ro-RO"/>
        </w:rPr>
        <w:t>u aduce prejudicii semnificativ</w:t>
      </w:r>
      <w:r w:rsidR="00815F43" w:rsidRPr="007B4463">
        <w:rPr>
          <w:rFonts w:cs="Times New Roman"/>
          <w:lang w:val="ro-RO"/>
        </w:rPr>
        <w:t>),</w:t>
      </w:r>
      <w:r w:rsidRPr="007B4463">
        <w:rPr>
          <w:rFonts w:cs="Times New Roman"/>
          <w:lang w:val="ro-RO"/>
        </w:rPr>
        <w:t xml:space="preserve"> </w:t>
      </w:r>
    </w:p>
    <w:p w14:paraId="693F2EE5" w14:textId="77777777" w:rsidR="00563C81" w:rsidRPr="007B4463" w:rsidRDefault="00563C81" w:rsidP="00C579AC">
      <w:pPr>
        <w:pStyle w:val="ListParagraph"/>
        <w:rPr>
          <w:rFonts w:cs="Times New Roman"/>
          <w:lang w:val="ro-RO"/>
        </w:rPr>
      </w:pPr>
      <w:r w:rsidRPr="007B4463">
        <w:rPr>
          <w:rFonts w:cs="Times New Roman"/>
          <w:lang w:val="ro-RO"/>
        </w:rPr>
        <w:t xml:space="preserve">(ii) activitățile din cadrul sistemului UE de comercializare a certificatelor de emisii (ETS) cu emisii preconizate de gaze cu efect de seră care nu sunt mai mici decât valorile de referință relevante </w:t>
      </w:r>
    </w:p>
    <w:p w14:paraId="37F70632" w14:textId="3E89D81A" w:rsidR="00563C81" w:rsidRPr="007B4463" w:rsidRDefault="00563C81" w:rsidP="00C579AC">
      <w:pPr>
        <w:pStyle w:val="ListParagraph"/>
        <w:rPr>
          <w:rFonts w:cs="Times New Roman"/>
          <w:lang w:val="ro-RO"/>
        </w:rPr>
      </w:pPr>
      <w:r w:rsidRPr="007B4463">
        <w:rPr>
          <w:rFonts w:cs="Times New Roman"/>
          <w:lang w:val="ro-RO"/>
        </w:rPr>
        <w:t>(iii) activitățile legate de depozite de deșeuri, incineratoare</w:t>
      </w:r>
      <w:r w:rsidR="00B84340" w:rsidRPr="007B4463">
        <w:rPr>
          <w:rFonts w:cs="Times New Roman"/>
          <w:lang w:val="ro-RO"/>
        </w:rPr>
        <w:t xml:space="preserve"> </w:t>
      </w:r>
      <w:r w:rsidRPr="007B4463">
        <w:rPr>
          <w:rFonts w:cs="Times New Roman"/>
          <w:lang w:val="ro-RO"/>
        </w:rPr>
        <w:t>și instalații de tratare</w:t>
      </w:r>
      <w:r w:rsidR="0093455D" w:rsidRPr="007B4463">
        <w:rPr>
          <w:rFonts w:cs="Times New Roman"/>
          <w:lang w:val="ro-RO"/>
        </w:rPr>
        <w:t xml:space="preserve"> </w:t>
      </w:r>
      <w:r w:rsidRPr="007B4463">
        <w:rPr>
          <w:rFonts w:cs="Times New Roman"/>
          <w:lang w:val="ro-RO"/>
        </w:rPr>
        <w:t xml:space="preserve">mecano­biologică a deșeurilor </w:t>
      </w:r>
    </w:p>
    <w:p w14:paraId="1AB5816F" w14:textId="77777777" w:rsidR="00563C81" w:rsidRPr="007B4463" w:rsidRDefault="00563C81" w:rsidP="00C579AC">
      <w:pPr>
        <w:pStyle w:val="ListParagraph"/>
        <w:rPr>
          <w:rFonts w:cs="Times New Roman"/>
          <w:lang w:val="ro-RO"/>
        </w:rPr>
      </w:pPr>
      <w:r w:rsidRPr="007B4463">
        <w:rPr>
          <w:rFonts w:cs="Times New Roman"/>
          <w:lang w:val="ro-RO"/>
        </w:rPr>
        <w:t>(iv) activitățile în cadrul cărora eliminarea pe termen lung a deșeurilor poate dăuna mediului.</w:t>
      </w:r>
    </w:p>
    <w:p w14:paraId="40334DED" w14:textId="77777777" w:rsidR="00563C81" w:rsidRPr="007B4463" w:rsidRDefault="00563C81" w:rsidP="00C579AC">
      <w:pPr>
        <w:pStyle w:val="ListParagraph"/>
        <w:rPr>
          <w:rFonts w:cs="Times New Roman"/>
          <w:lang w:val="ro-RO"/>
        </w:rPr>
      </w:pPr>
    </w:p>
    <w:p w14:paraId="0B414555" w14:textId="77777777" w:rsidR="008D7194" w:rsidRPr="007B4463" w:rsidRDefault="006C660F" w:rsidP="00C579AC">
      <w:pPr>
        <w:pStyle w:val="ListParagraph"/>
        <w:rPr>
          <w:rFonts w:eastAsiaTheme="minorEastAsia" w:cs="Times New Roman"/>
          <w:szCs w:val="24"/>
          <w:lang w:val="ro-RO"/>
        </w:rPr>
      </w:pPr>
      <w:r w:rsidRPr="007B4463">
        <w:rPr>
          <w:rFonts w:cs="Times New Roman"/>
          <w:lang w:val="ro-RO"/>
        </w:rPr>
        <w:t xml:space="preserve">b) </w:t>
      </w:r>
      <w:r w:rsidR="008D7194" w:rsidRPr="007B4463">
        <w:rPr>
          <w:rFonts w:cs="Times New Roman"/>
          <w:lang w:val="ro-RO"/>
        </w:rPr>
        <w:t>Proiectul este implementat pe teritoriul României;</w:t>
      </w:r>
    </w:p>
    <w:p w14:paraId="620D8540" w14:textId="77777777" w:rsidR="00FE62F2" w:rsidRPr="007B4463" w:rsidRDefault="006C660F" w:rsidP="00C579AC">
      <w:pPr>
        <w:spacing w:after="0" w:line="259" w:lineRule="auto"/>
        <w:contextualSpacing/>
        <w:rPr>
          <w:rFonts w:eastAsia="Calibri" w:cs="Times New Roman"/>
          <w:szCs w:val="24"/>
          <w:lang w:val="ro-RO"/>
        </w:rPr>
      </w:pPr>
      <w:r w:rsidRPr="007B4463">
        <w:rPr>
          <w:rFonts w:cs="Times New Roman"/>
          <w:szCs w:val="24"/>
          <w:lang w:val="ro-RO"/>
        </w:rPr>
        <w:t>c)</w:t>
      </w:r>
      <w:r w:rsidR="00B96998" w:rsidRPr="007B4463">
        <w:rPr>
          <w:rFonts w:cs="Times New Roman"/>
          <w:szCs w:val="24"/>
          <w:lang w:val="ro-RO"/>
        </w:rPr>
        <w:t>Proiectul respectă</w:t>
      </w:r>
      <w:r w:rsidR="0026598B" w:rsidRPr="007B4463">
        <w:rPr>
          <w:rFonts w:cs="Times New Roman"/>
          <w:szCs w:val="24"/>
          <w:lang w:val="ro-RO"/>
        </w:rPr>
        <w:t xml:space="preserve"> p</w:t>
      </w:r>
      <w:r w:rsidR="008D7194" w:rsidRPr="007B4463">
        <w:rPr>
          <w:rFonts w:cs="Times New Roman"/>
          <w:szCs w:val="24"/>
          <w:lang w:val="ro-RO"/>
        </w:rPr>
        <w:t>erioada de implementare a proiectului</w:t>
      </w:r>
      <w:r w:rsidR="00D92D62" w:rsidRPr="007B4463">
        <w:rPr>
          <w:rFonts w:cs="Times New Roman"/>
          <w:szCs w:val="24"/>
          <w:lang w:val="ro-RO"/>
        </w:rPr>
        <w:t xml:space="preserve">, </w:t>
      </w:r>
      <w:r w:rsidR="00FE62F2" w:rsidRPr="007B4463">
        <w:rPr>
          <w:rFonts w:cs="Times New Roman"/>
          <w:szCs w:val="24"/>
          <w:lang w:val="ro-RO"/>
        </w:rPr>
        <w:t>urmat</w:t>
      </w:r>
      <w:r w:rsidR="00FB3252" w:rsidRPr="007B4463">
        <w:rPr>
          <w:rFonts w:cs="Times New Roman"/>
          <w:szCs w:val="24"/>
          <w:lang w:val="ro-RO"/>
        </w:rPr>
        <w:t>ă</w:t>
      </w:r>
      <w:r w:rsidR="00FE62F2" w:rsidRPr="007B4463">
        <w:rPr>
          <w:rFonts w:cs="Times New Roman"/>
          <w:szCs w:val="24"/>
          <w:lang w:val="ro-RO"/>
        </w:rPr>
        <w:t xml:space="preserve"> </w:t>
      </w:r>
      <w:r w:rsidR="00C3314A" w:rsidRPr="007B4463">
        <w:rPr>
          <w:rFonts w:cs="Times New Roman"/>
          <w:szCs w:val="24"/>
          <w:lang w:val="ro-RO"/>
        </w:rPr>
        <w:t>de perioada de monitorizare</w:t>
      </w:r>
      <w:r w:rsidR="00563C81" w:rsidRPr="007B4463">
        <w:rPr>
          <w:rFonts w:cs="Times New Roman"/>
          <w:szCs w:val="24"/>
          <w:lang w:val="ro-RO"/>
        </w:rPr>
        <w:t>, la sfârșitul căreia se vor realiza indicatorii de rezultat, urmată de perioada de monitorizare în care se va urmări rentabilitatea și menținerea funcționalității echipamentelor instalate prin program</w:t>
      </w:r>
      <w:r w:rsidR="00B63CAA" w:rsidRPr="007B4463">
        <w:rPr>
          <w:rFonts w:cs="Times New Roman"/>
          <w:szCs w:val="24"/>
          <w:lang w:val="ro-RO"/>
        </w:rPr>
        <w:t>, precum și sustenabilitatea rezultatelor obținute</w:t>
      </w:r>
      <w:r w:rsidR="007B4D0E" w:rsidRPr="007B4463">
        <w:rPr>
          <w:rFonts w:cs="Times New Roman"/>
          <w:szCs w:val="24"/>
          <w:lang w:val="ro-RO"/>
        </w:rPr>
        <w:t>;</w:t>
      </w:r>
    </w:p>
    <w:p w14:paraId="3BBDCB02" w14:textId="77777777" w:rsidR="00FC2C77" w:rsidRPr="00E24147" w:rsidRDefault="006C660F" w:rsidP="00C579AC">
      <w:pPr>
        <w:spacing w:after="0" w:line="259" w:lineRule="auto"/>
        <w:contextualSpacing/>
        <w:rPr>
          <w:rFonts w:eastAsia="Calibri" w:cs="Times New Roman"/>
          <w:szCs w:val="24"/>
          <w:lang w:val="ro-RO"/>
        </w:rPr>
      </w:pPr>
      <w:r w:rsidRPr="007B4463">
        <w:rPr>
          <w:rFonts w:eastAsia="Calibri" w:cs="Times New Roman"/>
          <w:szCs w:val="24"/>
          <w:lang w:val="ro-RO"/>
        </w:rPr>
        <w:t>d)</w:t>
      </w:r>
      <w:r w:rsidR="00FC2C77" w:rsidRPr="007B4463">
        <w:rPr>
          <w:rFonts w:eastAsia="Calibri" w:cs="Times New Roman"/>
          <w:szCs w:val="24"/>
          <w:lang w:val="ro-RO"/>
        </w:rPr>
        <w:t xml:space="preserve">Proiectul cuprinde acțiuni eligibile din cele enumerate la secțiunea </w:t>
      </w:r>
      <w:r w:rsidR="00FC2C77" w:rsidRPr="00E24147">
        <w:rPr>
          <w:rFonts w:eastAsia="Calibri" w:cs="Times New Roman"/>
          <w:szCs w:val="24"/>
          <w:lang w:val="ro-RO"/>
        </w:rPr>
        <w:t>Acțiuni eligibile din prezentul ghid</w:t>
      </w:r>
      <w:r w:rsidR="007B4D0E" w:rsidRPr="00E24147">
        <w:rPr>
          <w:rFonts w:eastAsia="Calibri" w:cs="Times New Roman"/>
          <w:szCs w:val="24"/>
          <w:lang w:val="ro-RO"/>
        </w:rPr>
        <w:t>;</w:t>
      </w:r>
    </w:p>
    <w:p w14:paraId="7B21CEA2" w14:textId="77777777" w:rsidR="00FC2C77" w:rsidRPr="007B4463" w:rsidRDefault="006C660F" w:rsidP="00C579AC">
      <w:pPr>
        <w:pStyle w:val="ListParagraph"/>
        <w:rPr>
          <w:rFonts w:cs="Times New Roman"/>
          <w:lang w:val="ro-RO"/>
        </w:rPr>
      </w:pPr>
      <w:r w:rsidRPr="007B4463">
        <w:rPr>
          <w:rFonts w:cs="Times New Roman"/>
          <w:lang w:val="ro-RO"/>
        </w:rPr>
        <w:t>e)</w:t>
      </w:r>
      <w:r w:rsidR="00FC2C77" w:rsidRPr="007B4463">
        <w:rPr>
          <w:rFonts w:cs="Times New Roman"/>
          <w:lang w:val="ro-RO"/>
        </w:rPr>
        <w:t>proiectul respect</w:t>
      </w:r>
      <w:r w:rsidR="0093455D" w:rsidRPr="007B4463">
        <w:rPr>
          <w:rFonts w:cs="Times New Roman"/>
          <w:lang w:val="ro-RO"/>
        </w:rPr>
        <w:t>ă</w:t>
      </w:r>
      <w:r w:rsidR="00FC2C77" w:rsidRPr="007B4463">
        <w:rPr>
          <w:rFonts w:cs="Times New Roman"/>
          <w:lang w:val="ro-RO"/>
        </w:rPr>
        <w:t xml:space="preserve"> principiului “demararea lucrărilor” prevăzut la art. 2 din Regulamentul (UE) nr. 651/2014. </w:t>
      </w:r>
      <w:r w:rsidR="00D90AE7" w:rsidRPr="007B4463">
        <w:rPr>
          <w:rFonts w:cs="Times New Roman"/>
          <w:lang w:val="ro-RO"/>
        </w:rPr>
        <w:t>Toate</w:t>
      </w:r>
      <w:r w:rsidR="00FC2C77" w:rsidRPr="007B4463">
        <w:rPr>
          <w:rFonts w:cs="Times New Roman"/>
          <w:lang w:val="ro-RO"/>
        </w:rPr>
        <w:t xml:space="preserve"> activități</w:t>
      </w:r>
      <w:r w:rsidR="00D90AE7" w:rsidRPr="007B4463">
        <w:rPr>
          <w:rFonts w:cs="Times New Roman"/>
          <w:lang w:val="ro-RO"/>
        </w:rPr>
        <w:t>le</w:t>
      </w:r>
      <w:r w:rsidR="00FC2C77" w:rsidRPr="007B4463">
        <w:rPr>
          <w:rFonts w:cs="Times New Roman"/>
          <w:lang w:val="ro-RO"/>
        </w:rPr>
        <w:t xml:space="preserve"> legate de proiect (Studiul de fezabilitate, achiziția de teren, etc.) pot fi realizate </w:t>
      </w:r>
      <w:r w:rsidR="00D90AE7" w:rsidRPr="007B4463">
        <w:rPr>
          <w:rFonts w:cs="Times New Roman"/>
          <w:lang w:val="ro-RO"/>
        </w:rPr>
        <w:t xml:space="preserve">de la </w:t>
      </w:r>
      <w:r w:rsidR="00FC2C77" w:rsidRPr="007B4463">
        <w:rPr>
          <w:rFonts w:cs="Times New Roman"/>
          <w:lang w:val="ro-RO"/>
        </w:rPr>
        <w:t>data la care solicitantul depune oferta pentru finanțare la Ministerul Energiei, cu respectarea principiului “demararea lucrărilor”</w:t>
      </w:r>
      <w:r w:rsidR="00143AFE" w:rsidRPr="007B4463">
        <w:rPr>
          <w:rFonts w:cs="Times New Roman"/>
          <w:lang w:val="ro-RO"/>
        </w:rPr>
        <w:t>;</w:t>
      </w:r>
    </w:p>
    <w:p w14:paraId="5B0124EC" w14:textId="77777777" w:rsidR="00FC2C77" w:rsidRPr="007B4463" w:rsidRDefault="006C660F" w:rsidP="00C579AC">
      <w:pPr>
        <w:spacing w:after="0"/>
        <w:rPr>
          <w:rFonts w:eastAsia="Calibri" w:cs="Times New Roman"/>
          <w:szCs w:val="24"/>
          <w:lang w:val="ro-RO"/>
        </w:rPr>
      </w:pPr>
      <w:r w:rsidRPr="007B4463">
        <w:rPr>
          <w:rFonts w:eastAsia="Calibri" w:cs="Times New Roman"/>
          <w:szCs w:val="24"/>
          <w:lang w:val="ro-RO"/>
        </w:rPr>
        <w:t>f)</w:t>
      </w:r>
      <w:r w:rsidR="00FC2C77" w:rsidRPr="007B4463">
        <w:rPr>
          <w:rFonts w:eastAsia="Calibri" w:cs="Times New Roman"/>
          <w:szCs w:val="24"/>
          <w:lang w:val="ro-RO"/>
        </w:rPr>
        <w:t xml:space="preserve">Proiectul respectă principiul “efectului stimulativ” conform prevederilor art. 6 alin. 1 și 2 din </w:t>
      </w:r>
      <w:r w:rsidR="00143AFE" w:rsidRPr="007B4463">
        <w:rPr>
          <w:rFonts w:eastAsia="Calibri" w:cs="Times New Roman"/>
          <w:szCs w:val="24"/>
          <w:lang w:val="ro-RO"/>
        </w:rPr>
        <w:t>Regulamentul (UE) nr. 651/2014;</w:t>
      </w:r>
    </w:p>
    <w:p w14:paraId="55F2462D" w14:textId="77777777" w:rsidR="00FC2C77" w:rsidRPr="007B4463" w:rsidRDefault="006C660F" w:rsidP="00C579AC">
      <w:pPr>
        <w:spacing w:after="0"/>
        <w:rPr>
          <w:rFonts w:eastAsia="Calibri" w:cs="Times New Roman"/>
          <w:szCs w:val="24"/>
          <w:lang w:val="ro-RO"/>
        </w:rPr>
      </w:pPr>
      <w:r w:rsidRPr="007B4463">
        <w:rPr>
          <w:rFonts w:eastAsia="Calibri" w:cs="Times New Roman"/>
          <w:szCs w:val="24"/>
          <w:lang w:val="ro-RO"/>
        </w:rPr>
        <w:t>g)</w:t>
      </w:r>
      <w:r w:rsidR="00FC2C77" w:rsidRPr="007B4463">
        <w:rPr>
          <w:rFonts w:eastAsia="Calibri" w:cs="Times New Roman"/>
          <w:szCs w:val="24"/>
          <w:lang w:val="ro-RO"/>
        </w:rPr>
        <w:t xml:space="preserve">Durata de implementare a proiectului </w:t>
      </w:r>
      <w:r w:rsidR="00DC198B" w:rsidRPr="007B4463">
        <w:rPr>
          <w:rFonts w:eastAsia="Calibri" w:cs="Times New Roman"/>
          <w:szCs w:val="24"/>
          <w:lang w:val="ro-RO"/>
        </w:rPr>
        <w:t>este cuprinsă între momentul semnării contractelor de finanțare și momentul operaționalizării investiției, la care se adaugă, dacă este cazul, și perioada de desfășurare a activităților Proiectului, după depunerea cererii de finanțare și înainte de semnarea Contractului de Finanțare, conform regulilor de eligibilitate</w:t>
      </w:r>
      <w:r w:rsidR="00FC2C77" w:rsidRPr="007B4463">
        <w:rPr>
          <w:rFonts w:eastAsia="Calibri" w:cs="Times New Roman"/>
          <w:szCs w:val="24"/>
          <w:lang w:val="ro-RO"/>
        </w:rPr>
        <w:t>;</w:t>
      </w:r>
    </w:p>
    <w:p w14:paraId="4A7B2163" w14:textId="77777777" w:rsidR="00531E0F" w:rsidRPr="007B4463" w:rsidRDefault="00531E0F" w:rsidP="00C579AC">
      <w:pPr>
        <w:spacing w:after="0"/>
        <w:rPr>
          <w:rFonts w:eastAsia="Calibri" w:cs="Times New Roman"/>
          <w:szCs w:val="24"/>
          <w:lang w:val="ro-RO"/>
        </w:rPr>
      </w:pPr>
    </w:p>
    <w:p w14:paraId="70BCA229" w14:textId="77777777" w:rsidR="00FC2C77" w:rsidRPr="00E24147" w:rsidRDefault="00563C81" w:rsidP="005A3A56">
      <w:pPr>
        <w:pStyle w:val="ListParagraph"/>
        <w:numPr>
          <w:ilvl w:val="0"/>
          <w:numId w:val="35"/>
        </w:numPr>
        <w:rPr>
          <w:rFonts w:eastAsia="Calibri" w:cs="Times New Roman"/>
          <w:szCs w:val="24"/>
          <w:lang w:val="ro-RO"/>
        </w:rPr>
      </w:pPr>
      <w:r w:rsidRPr="00E24147">
        <w:rPr>
          <w:rFonts w:eastAsia="Calibri" w:cs="Times New Roman"/>
          <w:szCs w:val="24"/>
          <w:lang w:val="ro-RO"/>
        </w:rPr>
        <w:t xml:space="preserve">Cererea de finanțare </w:t>
      </w:r>
    </w:p>
    <w:p w14:paraId="0FA5FEE0" w14:textId="493433C3" w:rsidR="00554DA0" w:rsidRPr="007B4463" w:rsidRDefault="00554DA0" w:rsidP="005A3A56">
      <w:pPr>
        <w:pStyle w:val="ListParagraph"/>
        <w:numPr>
          <w:ilvl w:val="0"/>
          <w:numId w:val="35"/>
        </w:numPr>
        <w:rPr>
          <w:rFonts w:eastAsia="Calibri" w:cs="Times New Roman"/>
          <w:szCs w:val="24"/>
          <w:lang w:val="ro-RO"/>
        </w:rPr>
      </w:pPr>
      <w:r w:rsidRPr="00E24147">
        <w:rPr>
          <w:rFonts w:eastAsia="Calibri" w:cs="Times New Roman"/>
          <w:szCs w:val="24"/>
          <w:lang w:val="ro-RO"/>
        </w:rPr>
        <w:t>Bugetul</w:t>
      </w:r>
      <w:r w:rsidR="00B84340" w:rsidRPr="00E24147">
        <w:rPr>
          <w:rFonts w:eastAsia="Calibri" w:cs="Times New Roman"/>
          <w:szCs w:val="24"/>
          <w:lang w:val="ro-RO"/>
        </w:rPr>
        <w:t xml:space="preserve"> </w:t>
      </w:r>
      <w:r w:rsidRPr="00E24147">
        <w:rPr>
          <w:rFonts w:eastAsia="Calibri" w:cs="Times New Roman"/>
          <w:szCs w:val="24"/>
          <w:lang w:val="ro-RO"/>
        </w:rPr>
        <w:t>cheltuielilor eligibile</w:t>
      </w:r>
    </w:p>
    <w:p w14:paraId="6E2F9424" w14:textId="77777777" w:rsidR="00FC2C77" w:rsidRPr="007B4463" w:rsidRDefault="00FC2C77" w:rsidP="00C579AC">
      <w:pPr>
        <w:pStyle w:val="ListParagraph"/>
        <w:ind w:left="1004"/>
        <w:rPr>
          <w:rFonts w:eastAsia="Calibri" w:cs="Times New Roman"/>
          <w:szCs w:val="24"/>
          <w:lang w:val="ro-RO"/>
        </w:rPr>
      </w:pPr>
    </w:p>
    <w:p w14:paraId="32530ED5" w14:textId="77777777" w:rsidR="0066079B" w:rsidRPr="007B4463" w:rsidRDefault="00143AFE" w:rsidP="00C579AC">
      <w:pPr>
        <w:spacing w:after="0"/>
        <w:rPr>
          <w:rFonts w:eastAsia="Calibri" w:cs="Times New Roman"/>
          <w:szCs w:val="24"/>
          <w:lang w:val="ro-RO"/>
        </w:rPr>
      </w:pPr>
      <w:r w:rsidRPr="007B4463">
        <w:rPr>
          <w:rFonts w:eastAsia="Calibri" w:cs="Times New Roman"/>
          <w:szCs w:val="24"/>
          <w:lang w:val="ro-RO"/>
        </w:rPr>
        <w:t>h</w:t>
      </w:r>
      <w:r w:rsidR="006C660F" w:rsidRPr="007B4463">
        <w:rPr>
          <w:rFonts w:eastAsia="Calibri" w:cs="Times New Roman"/>
          <w:szCs w:val="24"/>
          <w:lang w:val="ro-RO"/>
        </w:rPr>
        <w:t>)</w:t>
      </w:r>
      <w:r w:rsidR="00FC2C77" w:rsidRPr="007B4463">
        <w:rPr>
          <w:rFonts w:eastAsia="Calibri" w:cs="Times New Roman"/>
          <w:szCs w:val="24"/>
          <w:lang w:val="ro-RO"/>
        </w:rPr>
        <w:t xml:space="preserve">Informaţiile din </w:t>
      </w:r>
      <w:r w:rsidR="00563C81" w:rsidRPr="007B4463">
        <w:rPr>
          <w:rFonts w:eastAsia="Calibri" w:cs="Times New Roman"/>
          <w:szCs w:val="24"/>
          <w:lang w:val="ro-RO"/>
        </w:rPr>
        <w:t>Cererea de finanțare</w:t>
      </w:r>
      <w:r w:rsidR="00FC2C77" w:rsidRPr="007B4463">
        <w:rPr>
          <w:rFonts w:eastAsia="Calibri" w:cs="Times New Roman"/>
          <w:szCs w:val="24"/>
          <w:lang w:val="ro-RO"/>
        </w:rPr>
        <w:t xml:space="preserve"> şi anexele </w:t>
      </w:r>
      <w:r w:rsidR="00563C81" w:rsidRPr="007B4463">
        <w:rPr>
          <w:rFonts w:eastAsia="Calibri" w:cs="Times New Roman"/>
          <w:szCs w:val="24"/>
          <w:lang w:val="ro-RO"/>
        </w:rPr>
        <w:t xml:space="preserve">acesteia </w:t>
      </w:r>
      <w:r w:rsidR="00FC2C77" w:rsidRPr="007B4463">
        <w:rPr>
          <w:rFonts w:eastAsia="Calibri" w:cs="Times New Roman"/>
          <w:szCs w:val="24"/>
          <w:lang w:val="ro-RO"/>
        </w:rPr>
        <w:t xml:space="preserve">sunt corelate cu informaţiile din studiul de fezabilitate elaborat </w:t>
      </w:r>
      <w:r w:rsidR="00F3504D" w:rsidRPr="007B4463">
        <w:rPr>
          <w:rFonts w:eastAsia="Calibri" w:cs="Times New Roman"/>
          <w:szCs w:val="24"/>
          <w:lang w:val="ro-RO"/>
        </w:rPr>
        <w:t>în</w:t>
      </w:r>
      <w:r w:rsidR="00C3314A" w:rsidRPr="007B4463">
        <w:rPr>
          <w:rFonts w:eastAsia="Calibri" w:cs="Times New Roman"/>
          <w:szCs w:val="24"/>
          <w:lang w:val="ro-RO"/>
        </w:rPr>
        <w:t xml:space="preserve"> baza H.G. nr. 907/2016</w:t>
      </w:r>
      <w:r w:rsidR="00B05290" w:rsidRPr="007B4463">
        <w:rPr>
          <w:rFonts w:eastAsia="Calibri" w:cs="Times New Roman"/>
          <w:szCs w:val="24"/>
          <w:lang w:val="ro-RO"/>
        </w:rPr>
        <w:t xml:space="preserve">, conform </w:t>
      </w:r>
      <w:r w:rsidR="00F3504D" w:rsidRPr="007B4463">
        <w:rPr>
          <w:rFonts w:eastAsia="Calibri" w:cs="Times New Roman"/>
          <w:szCs w:val="24"/>
          <w:lang w:val="ro-RO"/>
        </w:rPr>
        <w:t>anvergurii și profilului investiției</w:t>
      </w:r>
      <w:r w:rsidR="007B4D0E" w:rsidRPr="007B4463">
        <w:rPr>
          <w:rFonts w:eastAsia="Calibri" w:cs="Times New Roman"/>
          <w:szCs w:val="24"/>
          <w:lang w:val="ro-RO"/>
        </w:rPr>
        <w:t>;</w:t>
      </w:r>
    </w:p>
    <w:p w14:paraId="376CCEA1" w14:textId="718B9EA5" w:rsidR="00FC2C77" w:rsidRPr="007B4463" w:rsidRDefault="00143AFE" w:rsidP="00C579AC">
      <w:pPr>
        <w:spacing w:after="0" w:line="259" w:lineRule="auto"/>
        <w:contextualSpacing/>
        <w:rPr>
          <w:rFonts w:eastAsia="Calibri" w:cs="Times New Roman"/>
          <w:szCs w:val="24"/>
          <w:lang w:val="ro-RO"/>
        </w:rPr>
      </w:pPr>
      <w:r w:rsidRPr="007B4463">
        <w:rPr>
          <w:rFonts w:eastAsia="Calibri" w:cs="Times New Roman"/>
          <w:szCs w:val="24"/>
          <w:lang w:val="ro-RO"/>
        </w:rPr>
        <w:t>i</w:t>
      </w:r>
      <w:r w:rsidR="006C660F" w:rsidRPr="007B4463">
        <w:rPr>
          <w:rFonts w:eastAsia="Calibri" w:cs="Times New Roman"/>
          <w:szCs w:val="24"/>
          <w:lang w:val="ro-RO"/>
        </w:rPr>
        <w:t>)</w:t>
      </w:r>
      <w:r w:rsidR="00FC2C77" w:rsidRPr="007B4463">
        <w:rPr>
          <w:rFonts w:eastAsia="Calibri" w:cs="Times New Roman"/>
          <w:szCs w:val="24"/>
          <w:lang w:val="ro-RO"/>
        </w:rPr>
        <w:t xml:space="preserve">Valoarea ajutorului de stat solicitat </w:t>
      </w:r>
      <w:r w:rsidR="00FA2A33" w:rsidRPr="007B4463">
        <w:rPr>
          <w:rFonts w:eastAsia="Calibri" w:cs="Times New Roman"/>
          <w:szCs w:val="24"/>
          <w:lang w:val="ro-RO"/>
        </w:rPr>
        <w:t xml:space="preserve">din prezenta măsură </w:t>
      </w:r>
      <w:r w:rsidR="00FC2C77" w:rsidRPr="007B4463">
        <w:rPr>
          <w:rFonts w:eastAsia="Calibri" w:cs="Times New Roman"/>
          <w:szCs w:val="24"/>
          <w:lang w:val="ro-RO"/>
        </w:rPr>
        <w:t xml:space="preserve">nu depășește </w:t>
      </w:r>
      <w:r w:rsidR="00FA2A33" w:rsidRPr="007B4463">
        <w:rPr>
          <w:rFonts w:eastAsia="Calibri" w:cs="Times New Roman"/>
          <w:szCs w:val="24"/>
          <w:lang w:val="ro-RO"/>
        </w:rPr>
        <w:t>echivalentul în lei a</w:t>
      </w:r>
      <w:r w:rsidR="00B84340" w:rsidRPr="007B4463">
        <w:rPr>
          <w:rFonts w:eastAsia="Calibri" w:cs="Times New Roman"/>
          <w:szCs w:val="24"/>
          <w:lang w:val="ro-RO"/>
        </w:rPr>
        <w:t xml:space="preserve">  </w:t>
      </w:r>
      <w:r w:rsidR="00FC2C77" w:rsidRPr="007B4463">
        <w:rPr>
          <w:rFonts w:eastAsia="Calibri" w:cs="Times New Roman"/>
          <w:szCs w:val="24"/>
          <w:lang w:val="ro-RO"/>
        </w:rPr>
        <w:t xml:space="preserve">1 </w:t>
      </w:r>
      <w:r w:rsidR="00410B24" w:rsidRPr="007B4463">
        <w:rPr>
          <w:rFonts w:eastAsia="Calibri" w:cs="Times New Roman"/>
          <w:szCs w:val="24"/>
          <w:lang w:val="ro-RO"/>
        </w:rPr>
        <w:t>2</w:t>
      </w:r>
      <w:r w:rsidR="00FC2C77" w:rsidRPr="007B4463">
        <w:rPr>
          <w:rFonts w:eastAsia="Calibri" w:cs="Times New Roman"/>
          <w:szCs w:val="24"/>
          <w:lang w:val="ro-RO"/>
        </w:rPr>
        <w:t xml:space="preserve">00 000 EUR </w:t>
      </w:r>
      <w:r w:rsidR="00FA2A33" w:rsidRPr="007B4463">
        <w:rPr>
          <w:rFonts w:eastAsia="Calibri" w:cs="Times New Roman"/>
          <w:szCs w:val="24"/>
          <w:lang w:val="ro-RO"/>
        </w:rPr>
        <w:t>/</w:t>
      </w:r>
      <w:r w:rsidR="00FC2C77" w:rsidRPr="007B4463">
        <w:rPr>
          <w:rFonts w:eastAsia="Calibri" w:cs="Times New Roman"/>
          <w:szCs w:val="24"/>
          <w:lang w:val="ro-RO"/>
        </w:rPr>
        <w:t xml:space="preserve"> proiect, fiecare intreprindere fiind </w:t>
      </w:r>
      <w:r w:rsidR="007B4D0E" w:rsidRPr="007B4463">
        <w:rPr>
          <w:rFonts w:eastAsia="Calibri" w:cs="Times New Roman"/>
          <w:szCs w:val="24"/>
          <w:lang w:val="ro-RO"/>
        </w:rPr>
        <w:t>eligibil</w:t>
      </w:r>
      <w:r w:rsidR="0093455D" w:rsidRPr="007B4463">
        <w:rPr>
          <w:rFonts w:eastAsia="Calibri" w:cs="Times New Roman"/>
          <w:szCs w:val="24"/>
          <w:lang w:val="ro-RO"/>
        </w:rPr>
        <w:t xml:space="preserve">ă </w:t>
      </w:r>
      <w:r w:rsidR="007B4D0E" w:rsidRPr="007B4463">
        <w:rPr>
          <w:rFonts w:eastAsia="Calibri" w:cs="Times New Roman"/>
          <w:szCs w:val="24"/>
          <w:lang w:val="ro-RO"/>
        </w:rPr>
        <w:t>cu un singur proiect,</w:t>
      </w:r>
      <w:r w:rsidR="00D90AE7" w:rsidRPr="007B4463">
        <w:rPr>
          <w:rFonts w:eastAsia="Calibri" w:cs="Times New Roman"/>
          <w:szCs w:val="24"/>
          <w:lang w:val="ro-RO"/>
        </w:rPr>
        <w:t xml:space="preserve"> la care se adaugă bonusurile prevăzute la punctul 1.7 din ghid,</w:t>
      </w:r>
    </w:p>
    <w:p w14:paraId="643FDABE" w14:textId="77777777" w:rsidR="00531E0F" w:rsidRPr="007B4463" w:rsidRDefault="00531E0F" w:rsidP="00C579AC">
      <w:pPr>
        <w:spacing w:after="0" w:line="259" w:lineRule="auto"/>
        <w:contextualSpacing/>
        <w:rPr>
          <w:rFonts w:eastAsia="Calibri" w:cs="Times New Roman"/>
          <w:szCs w:val="24"/>
          <w:lang w:val="ro-RO"/>
        </w:rPr>
      </w:pPr>
    </w:p>
    <w:p w14:paraId="00B78637" w14:textId="77777777" w:rsidR="0026598B" w:rsidRPr="00E24147" w:rsidRDefault="00FA3934" w:rsidP="005A3A56">
      <w:pPr>
        <w:pStyle w:val="ListParagraph"/>
        <w:numPr>
          <w:ilvl w:val="0"/>
          <w:numId w:val="35"/>
        </w:numPr>
        <w:spacing w:after="160" w:line="259" w:lineRule="auto"/>
        <w:contextualSpacing/>
        <w:rPr>
          <w:rFonts w:eastAsia="Calibri" w:cs="Times New Roman"/>
          <w:szCs w:val="24"/>
          <w:lang w:val="ro-RO"/>
        </w:rPr>
      </w:pPr>
      <w:r w:rsidRPr="00E24147">
        <w:rPr>
          <w:rFonts w:eastAsia="Calibri" w:cs="Times New Roman"/>
          <w:szCs w:val="24"/>
          <w:lang w:val="ro-RO"/>
        </w:rPr>
        <w:t>Cererea de finanțare</w:t>
      </w:r>
    </w:p>
    <w:p w14:paraId="1BA4A1A2" w14:textId="77777777" w:rsidR="00981B97" w:rsidRPr="00E24147" w:rsidRDefault="00981B97" w:rsidP="005A3A56">
      <w:pPr>
        <w:pStyle w:val="ListParagraph"/>
        <w:numPr>
          <w:ilvl w:val="0"/>
          <w:numId w:val="35"/>
        </w:numPr>
        <w:spacing w:after="160" w:line="259" w:lineRule="auto"/>
        <w:contextualSpacing/>
        <w:rPr>
          <w:rFonts w:eastAsia="Calibri" w:cs="Times New Roman"/>
          <w:szCs w:val="24"/>
          <w:lang w:val="ro-RO"/>
        </w:rPr>
      </w:pPr>
      <w:r w:rsidRPr="00E24147">
        <w:rPr>
          <w:rFonts w:eastAsia="Calibri" w:cs="Times New Roman"/>
          <w:szCs w:val="24"/>
          <w:lang w:val="ro-RO"/>
        </w:rPr>
        <w:t>Bugetul de cheltuieli</w:t>
      </w:r>
    </w:p>
    <w:p w14:paraId="15D9796E" w14:textId="77777777" w:rsidR="00D90AE7" w:rsidRPr="00E24147" w:rsidRDefault="00981B97" w:rsidP="00D90AE7">
      <w:pPr>
        <w:pStyle w:val="ListParagraph"/>
        <w:numPr>
          <w:ilvl w:val="0"/>
          <w:numId w:val="35"/>
        </w:numPr>
        <w:spacing w:after="160" w:line="259" w:lineRule="auto"/>
        <w:contextualSpacing/>
        <w:rPr>
          <w:rFonts w:eastAsia="Calibri" w:cs="Times New Roman"/>
          <w:szCs w:val="24"/>
          <w:lang w:val="ro-RO"/>
        </w:rPr>
      </w:pPr>
      <w:r w:rsidRPr="00E24147">
        <w:rPr>
          <w:rFonts w:eastAsia="Calibri" w:cs="Times New Roman"/>
          <w:szCs w:val="24"/>
          <w:lang w:val="ro-RO"/>
        </w:rPr>
        <w:t>Studiul de fezabilitate</w:t>
      </w:r>
    </w:p>
    <w:p w14:paraId="53142B11" w14:textId="77777777" w:rsidR="0066079B" w:rsidRPr="007B4463" w:rsidRDefault="0066079B" w:rsidP="00C579AC">
      <w:pPr>
        <w:pStyle w:val="ListParagraph"/>
        <w:ind w:left="360"/>
        <w:rPr>
          <w:rFonts w:cs="Times New Roman"/>
          <w:szCs w:val="24"/>
          <w:lang w:val="ro-RO"/>
        </w:rPr>
      </w:pPr>
    </w:p>
    <w:p w14:paraId="47C512EA" w14:textId="77777777" w:rsidR="003F6152" w:rsidRPr="007B4463" w:rsidRDefault="007B4D0E" w:rsidP="00C579AC">
      <w:pPr>
        <w:spacing w:after="0"/>
        <w:rPr>
          <w:rFonts w:cs="Times New Roman"/>
          <w:szCs w:val="24"/>
          <w:lang w:val="ro-RO"/>
        </w:rPr>
      </w:pPr>
      <w:r w:rsidRPr="007B4463">
        <w:rPr>
          <w:rFonts w:cs="Times New Roman"/>
          <w:szCs w:val="24"/>
          <w:lang w:val="ro-RO"/>
        </w:rPr>
        <w:t>i</w:t>
      </w:r>
      <w:r w:rsidR="006C660F" w:rsidRPr="007B4463">
        <w:rPr>
          <w:rFonts w:cs="Times New Roman"/>
          <w:szCs w:val="24"/>
          <w:lang w:val="ro-RO"/>
        </w:rPr>
        <w:t>)</w:t>
      </w:r>
      <w:r w:rsidR="00B05290" w:rsidRPr="007B4463">
        <w:rPr>
          <w:rFonts w:cs="Times New Roman"/>
          <w:szCs w:val="24"/>
          <w:lang w:val="ro-RO"/>
        </w:rPr>
        <w:t xml:space="preserve"> </w:t>
      </w:r>
      <w:r w:rsidR="0093455D" w:rsidRPr="007B4463">
        <w:rPr>
          <w:rFonts w:cs="Times New Roman"/>
          <w:szCs w:val="24"/>
          <w:lang w:val="ro-RO"/>
        </w:rPr>
        <w:t>P</w:t>
      </w:r>
      <w:r w:rsidR="00B05290" w:rsidRPr="007B4463">
        <w:rPr>
          <w:rFonts w:cs="Times New Roman"/>
          <w:szCs w:val="24"/>
          <w:lang w:val="ro-RO"/>
        </w:rPr>
        <w:t>roiectul va respecta condiț</w:t>
      </w:r>
      <w:r w:rsidR="003F6152" w:rsidRPr="007B4463">
        <w:rPr>
          <w:rFonts w:cs="Times New Roman"/>
          <w:szCs w:val="24"/>
          <w:lang w:val="ro-RO"/>
        </w:rPr>
        <w:t>i</w:t>
      </w:r>
      <w:r w:rsidR="003960DC" w:rsidRPr="007B4463">
        <w:rPr>
          <w:rFonts w:cs="Times New Roman"/>
          <w:szCs w:val="24"/>
          <w:lang w:val="ro-RO"/>
        </w:rPr>
        <w:t>a</w:t>
      </w:r>
      <w:r w:rsidR="003F6152" w:rsidRPr="007B4463">
        <w:rPr>
          <w:rFonts w:cs="Times New Roman"/>
          <w:szCs w:val="24"/>
          <w:lang w:val="ro-RO"/>
        </w:rPr>
        <w:t xml:space="preserve"> cheltuieli</w:t>
      </w:r>
      <w:r w:rsidR="003960DC" w:rsidRPr="007B4463">
        <w:rPr>
          <w:rFonts w:cs="Times New Roman"/>
          <w:szCs w:val="24"/>
          <w:lang w:val="ro-RO"/>
        </w:rPr>
        <w:t>lor</w:t>
      </w:r>
      <w:r w:rsidR="003F6152" w:rsidRPr="007B4463">
        <w:rPr>
          <w:rFonts w:cs="Times New Roman"/>
          <w:szCs w:val="24"/>
          <w:lang w:val="ro-RO"/>
        </w:rPr>
        <w:t xml:space="preserve"> eligibile </w:t>
      </w:r>
      <w:r w:rsidR="00461188" w:rsidRPr="007B4463">
        <w:rPr>
          <w:rFonts w:cs="Times New Roman"/>
          <w:szCs w:val="24"/>
          <w:lang w:val="ro-RO"/>
        </w:rPr>
        <w:t xml:space="preserve">pentru finanțare din prezenta măsură, conform specificațiilor de la punctul 1.8.2. din ghid </w:t>
      </w:r>
      <w:r w:rsidRPr="007B4463">
        <w:rPr>
          <w:rFonts w:cs="Times New Roman"/>
          <w:szCs w:val="24"/>
          <w:lang w:val="ro-RO"/>
        </w:rPr>
        <w:t>;</w:t>
      </w:r>
    </w:p>
    <w:p w14:paraId="6E73742C" w14:textId="77777777" w:rsidR="009262D3" w:rsidRPr="007B4463" w:rsidRDefault="007B4D0E" w:rsidP="00C579AC">
      <w:pPr>
        <w:spacing w:after="0"/>
        <w:rPr>
          <w:rFonts w:cs="Times New Roman"/>
          <w:szCs w:val="24"/>
          <w:lang w:val="ro-RO"/>
        </w:rPr>
      </w:pPr>
      <w:r w:rsidRPr="007B4463">
        <w:rPr>
          <w:rFonts w:cs="Times New Roman"/>
          <w:szCs w:val="24"/>
          <w:lang w:val="ro-RO"/>
        </w:rPr>
        <w:t>j</w:t>
      </w:r>
      <w:r w:rsidR="006C660F" w:rsidRPr="007B4463">
        <w:rPr>
          <w:rFonts w:cs="Times New Roman"/>
          <w:szCs w:val="24"/>
          <w:lang w:val="ro-RO"/>
        </w:rPr>
        <w:t>)</w:t>
      </w:r>
      <w:r w:rsidR="00FC2C77" w:rsidRPr="007B4463">
        <w:rPr>
          <w:rFonts w:cs="Times New Roman"/>
          <w:szCs w:val="24"/>
          <w:lang w:val="ro-RO"/>
        </w:rPr>
        <w:t>Proiectul e</w:t>
      </w:r>
      <w:r w:rsidR="009262D3" w:rsidRPr="007B4463">
        <w:rPr>
          <w:rFonts w:cs="Times New Roman"/>
          <w:szCs w:val="24"/>
          <w:lang w:val="ro-RO"/>
        </w:rPr>
        <w:t xml:space="preserve">ste </w:t>
      </w:r>
      <w:r w:rsidR="00D92D62" w:rsidRPr="007B4463">
        <w:rPr>
          <w:rFonts w:cs="Times New Roman"/>
          <w:szCs w:val="24"/>
          <w:lang w:val="ro-RO"/>
        </w:rPr>
        <w:t>fundamentat de audit</w:t>
      </w:r>
      <w:r w:rsidR="00B05290" w:rsidRPr="007B4463">
        <w:rPr>
          <w:rFonts w:cs="Times New Roman"/>
          <w:szCs w:val="24"/>
          <w:lang w:val="ro-RO"/>
        </w:rPr>
        <w:t xml:space="preserve"> energetic în care se angajează</w:t>
      </w:r>
      <w:r w:rsidR="009262D3" w:rsidRPr="007B4463">
        <w:rPr>
          <w:rFonts w:cs="Times New Roman"/>
          <w:szCs w:val="24"/>
          <w:lang w:val="ro-RO"/>
        </w:rPr>
        <w:t xml:space="preserve"> valorile indicatorilor privind reducerea consumului energetic</w:t>
      </w:r>
      <w:r w:rsidR="00FC2C77" w:rsidRPr="007B4463">
        <w:rPr>
          <w:rFonts w:cs="Times New Roman"/>
          <w:szCs w:val="24"/>
          <w:lang w:val="ro-RO"/>
        </w:rPr>
        <w:t>,</w:t>
      </w:r>
      <w:r w:rsidR="009262D3" w:rsidRPr="007B4463">
        <w:rPr>
          <w:rFonts w:cs="Times New Roman"/>
          <w:szCs w:val="24"/>
          <w:lang w:val="ro-RO"/>
        </w:rPr>
        <w:t xml:space="preserve"> a GES</w:t>
      </w:r>
      <w:r w:rsidR="00B05290" w:rsidRPr="007B4463">
        <w:rPr>
          <w:rFonts w:cs="Times New Roman"/>
          <w:szCs w:val="24"/>
          <w:lang w:val="ro-RO"/>
        </w:rPr>
        <w:t xml:space="preserve"> și intensităț</w:t>
      </w:r>
      <w:r w:rsidR="00FC2C77" w:rsidRPr="007B4463">
        <w:rPr>
          <w:rFonts w:cs="Times New Roman"/>
          <w:szCs w:val="24"/>
          <w:lang w:val="ro-RO"/>
        </w:rPr>
        <w:t>ii energetice</w:t>
      </w:r>
      <w:r w:rsidR="00B05290" w:rsidRPr="007B4463">
        <w:rPr>
          <w:rFonts w:cs="Times New Roman"/>
          <w:szCs w:val="24"/>
          <w:lang w:val="ro-RO"/>
        </w:rPr>
        <w:t>, pentru perioada derulă</w:t>
      </w:r>
      <w:r w:rsidR="009262D3" w:rsidRPr="007B4463">
        <w:rPr>
          <w:rFonts w:cs="Times New Roman"/>
          <w:szCs w:val="24"/>
          <w:lang w:val="ro-RO"/>
        </w:rPr>
        <w:t>rii proiectului</w:t>
      </w:r>
      <w:r w:rsidR="0067333C" w:rsidRPr="007B4463">
        <w:rPr>
          <w:rFonts w:cs="Times New Roman"/>
          <w:szCs w:val="24"/>
          <w:lang w:val="ro-RO"/>
        </w:rPr>
        <w:t xml:space="preserve"> ș</w:t>
      </w:r>
      <w:r w:rsidR="00143AFE" w:rsidRPr="007B4463">
        <w:rPr>
          <w:rFonts w:cs="Times New Roman"/>
          <w:szCs w:val="24"/>
          <w:lang w:val="ro-RO"/>
        </w:rPr>
        <w:t xml:space="preserve">i indicatorul de 30% la finalizarea </w:t>
      </w:r>
      <w:r w:rsidR="00FA2A33" w:rsidRPr="007B4463">
        <w:rPr>
          <w:rFonts w:cs="Times New Roman"/>
          <w:szCs w:val="24"/>
          <w:lang w:val="ro-RO"/>
        </w:rPr>
        <w:t>perioadei</w:t>
      </w:r>
      <w:r w:rsidR="00563C81" w:rsidRPr="007B4463">
        <w:rPr>
          <w:rFonts w:cs="Times New Roman"/>
          <w:szCs w:val="24"/>
          <w:lang w:val="ro-RO"/>
        </w:rPr>
        <w:t xml:space="preserve"> de monitorizare de la operaționalizarea </w:t>
      </w:r>
      <w:r w:rsidR="00143AFE" w:rsidRPr="007B4463">
        <w:rPr>
          <w:rFonts w:cs="Times New Roman"/>
          <w:szCs w:val="24"/>
          <w:lang w:val="ro-RO"/>
        </w:rPr>
        <w:t>proiectului</w:t>
      </w:r>
      <w:r w:rsidR="00C82093" w:rsidRPr="007B4463">
        <w:rPr>
          <w:rFonts w:cs="Times New Roman"/>
          <w:szCs w:val="24"/>
          <w:lang w:val="ro-RO"/>
        </w:rPr>
        <w:t>, raportat la conturul energetic evaluat prin auditul energetic inițial.</w:t>
      </w:r>
    </w:p>
    <w:p w14:paraId="5E3C9BAB" w14:textId="77777777" w:rsidR="00531E0F" w:rsidRPr="007B4463" w:rsidRDefault="00531E0F" w:rsidP="00C579AC">
      <w:pPr>
        <w:spacing w:after="0"/>
        <w:rPr>
          <w:rFonts w:cs="Times New Roman"/>
          <w:szCs w:val="24"/>
          <w:lang w:val="ro-RO"/>
        </w:rPr>
      </w:pPr>
    </w:p>
    <w:p w14:paraId="562CC750" w14:textId="77777777" w:rsidR="009262D3" w:rsidRPr="00E24147" w:rsidRDefault="009262D3" w:rsidP="005A3A56">
      <w:pPr>
        <w:pStyle w:val="ListParagraph"/>
        <w:numPr>
          <w:ilvl w:val="0"/>
          <w:numId w:val="34"/>
        </w:numPr>
        <w:rPr>
          <w:rFonts w:cs="Times New Roman"/>
          <w:szCs w:val="24"/>
          <w:lang w:val="ro-RO"/>
        </w:rPr>
      </w:pPr>
      <w:r w:rsidRPr="00E24147">
        <w:rPr>
          <w:rFonts w:cs="Times New Roman"/>
          <w:szCs w:val="24"/>
          <w:lang w:val="ro-RO"/>
        </w:rPr>
        <w:t>Auditur</w:t>
      </w:r>
      <w:r w:rsidR="00C3314A" w:rsidRPr="00E24147">
        <w:rPr>
          <w:rFonts w:cs="Times New Roman"/>
          <w:szCs w:val="24"/>
          <w:lang w:val="ro-RO"/>
        </w:rPr>
        <w:t xml:space="preserve">ile </w:t>
      </w:r>
      <w:r w:rsidR="00D90AE7" w:rsidRPr="00E24147">
        <w:rPr>
          <w:rFonts w:cs="Times New Roman"/>
          <w:szCs w:val="24"/>
          <w:lang w:val="ro-RO"/>
        </w:rPr>
        <w:t xml:space="preserve">energetice </w:t>
      </w:r>
      <w:r w:rsidR="00C3314A" w:rsidRPr="00E24147">
        <w:rPr>
          <w:rFonts w:cs="Times New Roman"/>
          <w:szCs w:val="24"/>
          <w:lang w:val="ro-RO"/>
        </w:rPr>
        <w:t>se realizează ș</w:t>
      </w:r>
      <w:r w:rsidR="00B05290" w:rsidRPr="00E24147">
        <w:rPr>
          <w:rFonts w:cs="Times New Roman"/>
          <w:szCs w:val="24"/>
          <w:lang w:val="ro-RO"/>
        </w:rPr>
        <w:t>i se semnează de că</w:t>
      </w:r>
      <w:r w:rsidRPr="00E24147">
        <w:rPr>
          <w:rFonts w:cs="Times New Roman"/>
          <w:szCs w:val="24"/>
          <w:lang w:val="ro-RO"/>
        </w:rPr>
        <w:t xml:space="preserve">tre un auditor energetic </w:t>
      </w:r>
      <w:r w:rsidR="00C82093" w:rsidRPr="00E24147">
        <w:rPr>
          <w:rFonts w:cs="Times New Roman"/>
          <w:szCs w:val="24"/>
          <w:lang w:val="ro-RO"/>
        </w:rPr>
        <w:t xml:space="preserve">autorizat </w:t>
      </w:r>
      <w:r w:rsidR="00B05290" w:rsidRPr="00E24147">
        <w:rPr>
          <w:rFonts w:cs="Times New Roman"/>
          <w:szCs w:val="24"/>
          <w:lang w:val="ro-RO"/>
        </w:rPr>
        <w:t>de autoritatea competentă</w:t>
      </w:r>
    </w:p>
    <w:p w14:paraId="0EE719E3" w14:textId="77777777" w:rsidR="00531E0F" w:rsidRPr="00E24147" w:rsidRDefault="00531E0F" w:rsidP="00E24147">
      <w:pPr>
        <w:pStyle w:val="ListParagraph"/>
        <w:ind w:left="1080"/>
        <w:rPr>
          <w:rFonts w:cs="Times New Roman"/>
          <w:szCs w:val="24"/>
          <w:lang w:val="ro-RO"/>
        </w:rPr>
      </w:pPr>
    </w:p>
    <w:p w14:paraId="52D8DA6D" w14:textId="77777777" w:rsidR="0066079B" w:rsidRPr="007B4463" w:rsidRDefault="007B4D0E" w:rsidP="00C579AC">
      <w:pPr>
        <w:pStyle w:val="ListParagraph"/>
        <w:rPr>
          <w:rFonts w:cs="Times New Roman"/>
          <w:lang w:val="ro-RO"/>
        </w:rPr>
      </w:pPr>
      <w:r w:rsidRPr="007B4463">
        <w:rPr>
          <w:rFonts w:cs="Times New Roman"/>
          <w:lang w:val="ro-RO"/>
        </w:rPr>
        <w:lastRenderedPageBreak/>
        <w:t>k</w:t>
      </w:r>
      <w:r w:rsidR="006C660F" w:rsidRPr="007B4463">
        <w:rPr>
          <w:rFonts w:cs="Times New Roman"/>
          <w:lang w:val="ro-RO"/>
        </w:rPr>
        <w:t>)</w:t>
      </w:r>
      <w:r w:rsidR="008D7194" w:rsidRPr="007B4463">
        <w:rPr>
          <w:rFonts w:cs="Times New Roman"/>
          <w:lang w:val="ro-RO"/>
        </w:rPr>
        <w:t>Activitatea economică pentru care se solicită finanţarea este eligibilă</w:t>
      </w:r>
      <w:r w:rsidRPr="007B4463">
        <w:rPr>
          <w:rFonts w:cs="Times New Roman"/>
          <w:lang w:val="ro-RO"/>
        </w:rPr>
        <w:t>,</w:t>
      </w:r>
      <w:r w:rsidR="008D7194" w:rsidRPr="007B4463">
        <w:rPr>
          <w:rFonts w:cs="Times New Roman"/>
          <w:lang w:val="ro-RO"/>
        </w:rPr>
        <w:t xml:space="preserve"> iar prin proiect nu se sprijină în niciun fel activităţile excluse </w:t>
      </w:r>
      <w:r w:rsidR="0066079B" w:rsidRPr="007B4463">
        <w:rPr>
          <w:rFonts w:cs="Times New Roman"/>
          <w:lang w:val="ro-RO"/>
        </w:rPr>
        <w:t>conform articolului 1, alin. 3 din Regulamentul (UE) nr. 651/2014.</w:t>
      </w:r>
    </w:p>
    <w:p w14:paraId="644073F1" w14:textId="77777777" w:rsidR="0066079B" w:rsidRPr="00E24147" w:rsidRDefault="008D7194" w:rsidP="00C579AC">
      <w:pPr>
        <w:pStyle w:val="ListParagraph"/>
        <w:shd w:val="clear" w:color="auto" w:fill="FFFFFF" w:themeFill="background1"/>
        <w:tabs>
          <w:tab w:val="left" w:pos="709"/>
        </w:tabs>
        <w:ind w:left="360"/>
        <w:rPr>
          <w:rFonts w:eastAsia="Calibri" w:cs="Times New Roman"/>
          <w:szCs w:val="24"/>
          <w:lang w:val="ro-RO"/>
        </w:rPr>
      </w:pPr>
      <w:r w:rsidRPr="00E24147">
        <w:rPr>
          <w:rFonts w:cs="Times New Roman"/>
          <w:szCs w:val="24"/>
          <w:lang w:val="ro-RO"/>
        </w:rPr>
        <w:tab/>
      </w:r>
    </w:p>
    <w:p w14:paraId="17ACD76B" w14:textId="29B14AEB" w:rsidR="002F42D2" w:rsidRPr="007B4463" w:rsidRDefault="007B4D0E" w:rsidP="00C579AC">
      <w:pPr>
        <w:pStyle w:val="ListParagraph"/>
        <w:rPr>
          <w:rFonts w:cs="Times New Roman"/>
          <w:lang w:val="ro-RO"/>
        </w:rPr>
      </w:pPr>
      <w:r w:rsidRPr="007B4463">
        <w:rPr>
          <w:rFonts w:cs="Times New Roman"/>
          <w:lang w:val="ro-RO"/>
        </w:rPr>
        <w:t>l</w:t>
      </w:r>
      <w:r w:rsidR="006C660F" w:rsidRPr="007B4463">
        <w:rPr>
          <w:rFonts w:cs="Times New Roman"/>
          <w:lang w:val="ro-RO"/>
        </w:rPr>
        <w:t>)</w:t>
      </w:r>
      <w:r w:rsidR="008D7194" w:rsidRPr="007B4463">
        <w:rPr>
          <w:rFonts w:cs="Times New Roman"/>
          <w:lang w:val="ro-RO"/>
        </w:rPr>
        <w:t xml:space="preserve">Proiectul respectă reglementările naţionale şi comunitare privind eligibilitatea cheltuielilor, promovarea egalităţii de şanse şi </w:t>
      </w:r>
      <w:r w:rsidR="002F42D2" w:rsidRPr="007B4463">
        <w:rPr>
          <w:rFonts w:cs="Times New Roman"/>
          <w:lang w:val="ro-RO"/>
        </w:rPr>
        <w:t>accesul pe piața forței de muncă, condiții de muncă echitabile, protecție și incluziune socială, conform prevederilor Pilonului european</w:t>
      </w:r>
      <w:r w:rsidR="002865F6" w:rsidRPr="007B4463">
        <w:rPr>
          <w:rFonts w:cs="Times New Roman"/>
          <w:lang w:val="ro-RO"/>
        </w:rPr>
        <w:t xml:space="preserve"> al drepturilor sociale</w:t>
      </w:r>
      <w:r w:rsidR="002F42D2" w:rsidRPr="007B4463">
        <w:rPr>
          <w:rFonts w:cs="Times New Roman"/>
          <w:lang w:val="ro-RO"/>
        </w:rPr>
        <w:t>,</w:t>
      </w:r>
      <w:r w:rsidR="00B84340" w:rsidRPr="007B4463">
        <w:rPr>
          <w:rFonts w:cs="Times New Roman"/>
          <w:lang w:val="ro-RO"/>
        </w:rPr>
        <w:t xml:space="preserve"> </w:t>
      </w:r>
      <w:r w:rsidR="002F42D2" w:rsidRPr="007B4463">
        <w:rPr>
          <w:rFonts w:cs="Times New Roman"/>
          <w:lang w:val="ro-RO"/>
        </w:rPr>
        <w:t xml:space="preserve">precum și cele privind </w:t>
      </w:r>
      <w:r w:rsidR="008D7194" w:rsidRPr="007B4463">
        <w:rPr>
          <w:rFonts w:cs="Times New Roman"/>
          <w:lang w:val="ro-RO"/>
        </w:rPr>
        <w:t>dezvoltarea durabilă</w:t>
      </w:r>
      <w:r w:rsidR="002F42D2" w:rsidRPr="007B4463">
        <w:rPr>
          <w:rFonts w:cs="Times New Roman"/>
          <w:lang w:val="ro-RO"/>
        </w:rPr>
        <w:t>,</w:t>
      </w:r>
      <w:r w:rsidR="008D7194" w:rsidRPr="007B4463">
        <w:rPr>
          <w:rFonts w:cs="Times New Roman"/>
          <w:lang w:val="ro-RO"/>
        </w:rPr>
        <w:t xml:space="preserve"> achiziţiile publice</w:t>
      </w:r>
      <w:r w:rsidR="002F42D2" w:rsidRPr="007B4463">
        <w:rPr>
          <w:rFonts w:cs="Times New Roman"/>
          <w:lang w:val="ro-RO"/>
        </w:rPr>
        <w:t>,</w:t>
      </w:r>
      <w:r w:rsidR="008D7194" w:rsidRPr="007B4463">
        <w:rPr>
          <w:rFonts w:cs="Times New Roman"/>
          <w:lang w:val="ro-RO"/>
        </w:rPr>
        <w:t xml:space="preserve"> informare şi publicitate</w:t>
      </w:r>
      <w:r w:rsidR="002F42D2" w:rsidRPr="007B4463">
        <w:rPr>
          <w:rFonts w:cs="Times New Roman"/>
          <w:lang w:val="ro-RO"/>
        </w:rPr>
        <w:t>,</w:t>
      </w:r>
      <w:r w:rsidR="008D7194" w:rsidRPr="007B4463">
        <w:rPr>
          <w:rFonts w:cs="Times New Roman"/>
          <w:lang w:val="ro-RO"/>
        </w:rPr>
        <w:t xml:space="preserve"> ajutorul de stat precum şi orice alte prevederi legale aplicabile fondurilor europene</w:t>
      </w:r>
      <w:r w:rsidRPr="007B4463">
        <w:rPr>
          <w:rFonts w:cs="Times New Roman"/>
          <w:lang w:val="ro-RO"/>
        </w:rPr>
        <w:t>,</w:t>
      </w:r>
      <w:r w:rsidR="002F42D2" w:rsidRPr="007B4463">
        <w:rPr>
          <w:rFonts w:cs="Times New Roman"/>
          <w:lang w:val="ro-RO"/>
        </w:rPr>
        <w:t xml:space="preserve"> </w:t>
      </w:r>
    </w:p>
    <w:p w14:paraId="5CD0E8CE" w14:textId="77777777" w:rsidR="008D7194" w:rsidRPr="00E24147" w:rsidRDefault="008D7194" w:rsidP="00C579AC">
      <w:pPr>
        <w:pStyle w:val="ListParagraph"/>
        <w:rPr>
          <w:rFonts w:eastAsia="Calibri" w:cs="Times New Roman"/>
          <w:lang w:val="ro-RO"/>
        </w:rPr>
      </w:pPr>
    </w:p>
    <w:p w14:paraId="558004DF" w14:textId="343F170E" w:rsidR="008D7194" w:rsidRPr="00E24147" w:rsidRDefault="00B84340" w:rsidP="00C579AC">
      <w:pPr>
        <w:pStyle w:val="ListParagraph"/>
        <w:tabs>
          <w:tab w:val="left" w:pos="2160"/>
        </w:tabs>
        <w:ind w:left="360"/>
        <w:rPr>
          <w:rFonts w:eastAsia="Calibri" w:cs="Times New Roman"/>
          <w:szCs w:val="24"/>
          <w:lang w:val="ro-RO"/>
        </w:rPr>
      </w:pPr>
      <w:r w:rsidRPr="00E24147">
        <w:rPr>
          <w:rFonts w:eastAsia="Calibri" w:cs="Times New Roman"/>
          <w:szCs w:val="24"/>
          <w:lang w:val="ro-RO"/>
        </w:rPr>
        <w:t xml:space="preserve">   </w:t>
      </w:r>
      <w:r w:rsidR="008D7194" w:rsidRPr="00E24147">
        <w:rPr>
          <w:rFonts w:eastAsia="Calibri" w:cs="Times New Roman"/>
          <w:szCs w:val="24"/>
          <w:lang w:val="ro-RO"/>
        </w:rPr>
        <w:t>Se probează prin:</w:t>
      </w:r>
    </w:p>
    <w:p w14:paraId="2B47B747" w14:textId="77777777" w:rsidR="008D7194" w:rsidRPr="00E24147" w:rsidRDefault="007B4D0E" w:rsidP="005A3A56">
      <w:pPr>
        <w:numPr>
          <w:ilvl w:val="0"/>
          <w:numId w:val="7"/>
        </w:numPr>
        <w:spacing w:after="160" w:line="259" w:lineRule="auto"/>
        <w:ind w:left="1440" w:hanging="450"/>
        <w:rPr>
          <w:rFonts w:eastAsia="Calibri" w:cs="Times New Roman"/>
          <w:szCs w:val="24"/>
          <w:lang w:val="ro-RO"/>
        </w:rPr>
      </w:pPr>
      <w:r w:rsidRPr="00E24147">
        <w:rPr>
          <w:rFonts w:eastAsia="Calibri" w:cs="Times New Roman"/>
          <w:szCs w:val="24"/>
          <w:lang w:val="ro-RO"/>
        </w:rPr>
        <w:t xml:space="preserve">Anexa nr.1 - </w:t>
      </w:r>
      <w:r w:rsidR="00D0684B" w:rsidRPr="00E24147">
        <w:rPr>
          <w:rFonts w:eastAsia="Calibri" w:cs="Times New Roman"/>
          <w:szCs w:val="24"/>
          <w:lang w:val="ro-RO"/>
        </w:rPr>
        <w:t>Cererea de finanț</w:t>
      </w:r>
      <w:r w:rsidR="008D7194" w:rsidRPr="00E24147">
        <w:rPr>
          <w:rFonts w:eastAsia="Calibri" w:cs="Times New Roman"/>
          <w:szCs w:val="24"/>
          <w:lang w:val="ro-RO"/>
        </w:rPr>
        <w:t>are, în corelare cu secțiunea Solicitant din Cererea de finanțare.</w:t>
      </w:r>
    </w:p>
    <w:p w14:paraId="794EF794" w14:textId="77777777" w:rsidR="008D7194" w:rsidRPr="007B4463" w:rsidRDefault="007B4D0E" w:rsidP="00C579AC">
      <w:pPr>
        <w:pStyle w:val="ListParagraph"/>
        <w:rPr>
          <w:rFonts w:cs="Times New Roman"/>
          <w:lang w:val="ro-RO"/>
        </w:rPr>
      </w:pPr>
      <w:r w:rsidRPr="007B4463">
        <w:rPr>
          <w:rFonts w:cs="Times New Roman"/>
          <w:lang w:val="ro-RO"/>
        </w:rPr>
        <w:t>m</w:t>
      </w:r>
      <w:r w:rsidR="006C660F" w:rsidRPr="007B4463">
        <w:rPr>
          <w:rFonts w:cs="Times New Roman"/>
          <w:lang w:val="ro-RO"/>
        </w:rPr>
        <w:t>)</w:t>
      </w:r>
      <w:r w:rsidR="00531E0F" w:rsidRPr="007B4463">
        <w:rPr>
          <w:rFonts w:cs="Times New Roman"/>
          <w:lang w:val="ro-RO"/>
        </w:rPr>
        <w:t xml:space="preserve"> </w:t>
      </w:r>
      <w:r w:rsidR="008D7194" w:rsidRPr="007B4463">
        <w:rPr>
          <w:rFonts w:cs="Times New Roman"/>
          <w:lang w:val="ro-RO"/>
        </w:rPr>
        <w:t>Bugetul proiectului</w:t>
      </w:r>
      <w:r w:rsidR="00F3504D" w:rsidRPr="007B4463">
        <w:rPr>
          <w:rFonts w:cs="Times New Roman"/>
          <w:lang w:val="ro-RO"/>
        </w:rPr>
        <w:t xml:space="preserve"> este detaliat și</w:t>
      </w:r>
      <w:r w:rsidR="008D7194" w:rsidRPr="007B4463">
        <w:rPr>
          <w:rFonts w:cs="Times New Roman"/>
          <w:lang w:val="ro-RO"/>
        </w:rPr>
        <w:t xml:space="preserve"> respectă indicaţiile privind încadrarea în categoriile de cheltuieli </w:t>
      </w:r>
      <w:r w:rsidR="00461188" w:rsidRPr="007B4463">
        <w:rPr>
          <w:rFonts w:cs="Times New Roman"/>
          <w:lang w:val="ro-RO"/>
        </w:rPr>
        <w:t>eligibile</w:t>
      </w:r>
    </w:p>
    <w:p w14:paraId="657CF255" w14:textId="77777777" w:rsidR="00531E0F" w:rsidRPr="007B4463" w:rsidRDefault="00531E0F" w:rsidP="00C579AC">
      <w:pPr>
        <w:pStyle w:val="ListParagraph"/>
        <w:rPr>
          <w:rFonts w:cs="Times New Roman"/>
          <w:strike/>
          <w:lang w:val="ro-RO"/>
        </w:rPr>
      </w:pPr>
    </w:p>
    <w:p w14:paraId="0569939B" w14:textId="77777777" w:rsidR="008D7194" w:rsidRPr="00E24147" w:rsidRDefault="008D7194" w:rsidP="00C579AC">
      <w:pPr>
        <w:widowControl w:val="0"/>
        <w:ind w:firstLine="720"/>
        <w:contextualSpacing/>
        <w:rPr>
          <w:rFonts w:eastAsia="Calibri" w:cs="Times New Roman"/>
          <w:szCs w:val="24"/>
          <w:lang w:val="ro-RO"/>
        </w:rPr>
      </w:pPr>
      <w:r w:rsidRPr="00E24147">
        <w:rPr>
          <w:rFonts w:eastAsia="Calibri" w:cs="Times New Roman"/>
          <w:szCs w:val="24"/>
          <w:lang w:val="ro-RO"/>
        </w:rPr>
        <w:t>Se probează prin:</w:t>
      </w:r>
    </w:p>
    <w:p w14:paraId="3E5043ED" w14:textId="77777777" w:rsidR="00531E0F" w:rsidRPr="00E24147" w:rsidRDefault="00531E0F" w:rsidP="00C579AC">
      <w:pPr>
        <w:widowControl w:val="0"/>
        <w:ind w:firstLine="720"/>
        <w:contextualSpacing/>
        <w:rPr>
          <w:rFonts w:eastAsia="Calibri" w:cs="Times New Roman"/>
          <w:szCs w:val="24"/>
          <w:lang w:val="ro-RO"/>
        </w:rPr>
      </w:pPr>
    </w:p>
    <w:p w14:paraId="284AB1CB" w14:textId="77777777" w:rsidR="008D7194" w:rsidRPr="00E24147" w:rsidRDefault="007B4D0E" w:rsidP="005A3A56">
      <w:pPr>
        <w:widowControl w:val="0"/>
        <w:numPr>
          <w:ilvl w:val="0"/>
          <w:numId w:val="8"/>
        </w:numPr>
        <w:spacing w:after="160" w:line="259" w:lineRule="auto"/>
        <w:ind w:left="1080" w:hanging="90"/>
        <w:contextualSpacing/>
        <w:rPr>
          <w:rFonts w:eastAsia="Calibri" w:cs="Times New Roman"/>
          <w:szCs w:val="24"/>
          <w:lang w:val="ro-RO"/>
        </w:rPr>
      </w:pPr>
      <w:r w:rsidRPr="00E24147">
        <w:rPr>
          <w:rFonts w:eastAsia="Calibri" w:cs="Times New Roman"/>
          <w:szCs w:val="24"/>
          <w:lang w:val="ro-RO"/>
        </w:rPr>
        <w:t xml:space="preserve">Anexa 1, </w:t>
      </w:r>
      <w:r w:rsidR="008D7194" w:rsidRPr="00E24147">
        <w:rPr>
          <w:rFonts w:eastAsia="Calibri" w:cs="Times New Roman"/>
          <w:szCs w:val="24"/>
          <w:lang w:val="ro-RO"/>
        </w:rPr>
        <w:t>Secţiunea Buget - Activități și cheltuieli din Cererea de finanţare</w:t>
      </w:r>
    </w:p>
    <w:p w14:paraId="5493724A" w14:textId="77777777" w:rsidR="00D90AE7" w:rsidRPr="00E24147" w:rsidRDefault="00D90AE7" w:rsidP="005A3A56">
      <w:pPr>
        <w:widowControl w:val="0"/>
        <w:numPr>
          <w:ilvl w:val="0"/>
          <w:numId w:val="8"/>
        </w:numPr>
        <w:spacing w:after="160" w:line="259" w:lineRule="auto"/>
        <w:ind w:left="1080" w:hanging="90"/>
        <w:contextualSpacing/>
        <w:rPr>
          <w:rFonts w:eastAsia="Calibri" w:cs="Times New Roman"/>
          <w:szCs w:val="24"/>
          <w:lang w:val="ro-RO"/>
        </w:rPr>
      </w:pPr>
      <w:r w:rsidRPr="00E24147">
        <w:rPr>
          <w:rFonts w:eastAsia="Calibri" w:cs="Times New Roman"/>
          <w:szCs w:val="24"/>
          <w:lang w:val="ro-RO"/>
        </w:rPr>
        <w:t>Anexa 2, Schema ajutor de stat</w:t>
      </w:r>
    </w:p>
    <w:p w14:paraId="37946DE8" w14:textId="77777777" w:rsidR="008D7194" w:rsidRPr="00E24147" w:rsidRDefault="008D7194" w:rsidP="00C579AC">
      <w:pPr>
        <w:widowControl w:val="0"/>
        <w:ind w:left="1080"/>
        <w:contextualSpacing/>
        <w:rPr>
          <w:rFonts w:eastAsia="Calibri" w:cs="Times New Roman"/>
          <w:szCs w:val="24"/>
          <w:lang w:val="ro-RO"/>
        </w:rPr>
      </w:pPr>
    </w:p>
    <w:p w14:paraId="54491BC5" w14:textId="73645005" w:rsidR="00CB1362" w:rsidRPr="00E24147" w:rsidRDefault="007B4D0E" w:rsidP="00C579AC">
      <w:pPr>
        <w:shd w:val="clear" w:color="auto" w:fill="FFFFFF"/>
        <w:tabs>
          <w:tab w:val="left" w:pos="450"/>
          <w:tab w:val="left" w:pos="720"/>
        </w:tabs>
        <w:spacing w:after="160" w:line="259" w:lineRule="auto"/>
        <w:contextualSpacing/>
        <w:rPr>
          <w:rFonts w:eastAsia="Calibri" w:cs="Times New Roman"/>
          <w:szCs w:val="24"/>
          <w:lang w:val="ro-RO"/>
        </w:rPr>
      </w:pPr>
      <w:r w:rsidRPr="007B4463">
        <w:rPr>
          <w:rStyle w:val="ListParagraphChar"/>
          <w:rFonts w:cs="Times New Roman"/>
          <w:lang w:val="ro-RO"/>
        </w:rPr>
        <w:t>n</w:t>
      </w:r>
      <w:r w:rsidR="006C660F" w:rsidRPr="007B4463">
        <w:rPr>
          <w:rStyle w:val="ListParagraphChar"/>
          <w:rFonts w:cs="Times New Roman"/>
          <w:lang w:val="ro-RO"/>
        </w:rPr>
        <w:t>)</w:t>
      </w:r>
      <w:r w:rsidR="00531E0F" w:rsidRPr="007B4463">
        <w:rPr>
          <w:rStyle w:val="ListParagraphChar"/>
          <w:rFonts w:cs="Times New Roman"/>
          <w:lang w:val="ro-RO"/>
        </w:rPr>
        <w:t xml:space="preserve"> </w:t>
      </w:r>
      <w:r w:rsidR="00CB1362" w:rsidRPr="007B4463">
        <w:rPr>
          <w:rStyle w:val="ListParagraphChar"/>
          <w:rFonts w:cs="Times New Roman"/>
          <w:lang w:val="ro-RO"/>
        </w:rPr>
        <w:t>Echipamentel</w:t>
      </w:r>
      <w:r w:rsidR="008703B7" w:rsidRPr="007B4463">
        <w:rPr>
          <w:rStyle w:val="ListParagraphChar"/>
          <w:rFonts w:cs="Times New Roman"/>
          <w:lang w:val="ro-RO"/>
        </w:rPr>
        <w:t>e</w:t>
      </w:r>
      <w:r w:rsidR="00C82093" w:rsidRPr="007B4463">
        <w:rPr>
          <w:rStyle w:val="ListParagraphChar"/>
          <w:rFonts w:cs="Times New Roman"/>
          <w:lang w:val="ro-RO"/>
        </w:rPr>
        <w:t>/sol</w:t>
      </w:r>
      <w:r w:rsidR="00545EF3" w:rsidRPr="007B4463">
        <w:rPr>
          <w:rStyle w:val="ListParagraphChar"/>
          <w:rFonts w:cs="Times New Roman"/>
          <w:lang w:val="ro-RO"/>
        </w:rPr>
        <w:t>u</w:t>
      </w:r>
      <w:r w:rsidR="00C82093" w:rsidRPr="007B4463">
        <w:rPr>
          <w:rStyle w:val="ListParagraphChar"/>
          <w:rFonts w:cs="Times New Roman"/>
          <w:lang w:val="ro-RO"/>
        </w:rPr>
        <w:t>țiile</w:t>
      </w:r>
      <w:r w:rsidR="008703B7" w:rsidRPr="007B4463">
        <w:rPr>
          <w:rStyle w:val="ListParagraphChar"/>
          <w:rFonts w:cs="Times New Roman"/>
          <w:lang w:val="ro-RO"/>
        </w:rPr>
        <w:t xml:space="preserve"> pentru care se solicită</w:t>
      </w:r>
      <w:r w:rsidR="00D0684B" w:rsidRPr="007B4463">
        <w:rPr>
          <w:rStyle w:val="ListParagraphChar"/>
          <w:rFonts w:cs="Times New Roman"/>
          <w:lang w:val="ro-RO"/>
        </w:rPr>
        <w:t xml:space="preserve"> finanțare respectă</w:t>
      </w:r>
      <w:r w:rsidR="00CB1362" w:rsidRPr="007B4463">
        <w:rPr>
          <w:rStyle w:val="ListParagraphChar"/>
          <w:rFonts w:cs="Times New Roman"/>
          <w:lang w:val="ro-RO"/>
        </w:rPr>
        <w:t xml:space="preserve"> standardele </w:t>
      </w:r>
      <w:r w:rsidR="008703B7" w:rsidRPr="007B4463">
        <w:rPr>
          <w:rStyle w:val="ListParagraphChar"/>
          <w:rFonts w:cs="Times New Roman"/>
          <w:lang w:val="ro-RO"/>
        </w:rPr>
        <w:t>interna</w:t>
      </w:r>
      <w:r w:rsidR="00C064F4" w:rsidRPr="007B4463">
        <w:rPr>
          <w:rStyle w:val="ListParagraphChar"/>
          <w:rFonts w:cs="Times New Roman"/>
          <w:lang w:val="ro-RO"/>
        </w:rPr>
        <w:t>ț</w:t>
      </w:r>
      <w:r w:rsidR="008703B7" w:rsidRPr="007B4463">
        <w:rPr>
          <w:rStyle w:val="ListParagraphChar"/>
          <w:rFonts w:cs="Times New Roman"/>
          <w:lang w:val="ro-RO"/>
        </w:rPr>
        <w:t>ionale î</w:t>
      </w:r>
      <w:r w:rsidR="00CB1362" w:rsidRPr="007B4463">
        <w:rPr>
          <w:rStyle w:val="ListParagraphChar"/>
          <w:rFonts w:cs="Times New Roman"/>
          <w:lang w:val="ro-RO"/>
        </w:rPr>
        <w:t>n vigoare,</w:t>
      </w:r>
      <w:r w:rsidR="00B84340" w:rsidRPr="007B4463">
        <w:rPr>
          <w:rStyle w:val="ListParagraphChar"/>
          <w:rFonts w:cs="Times New Roman"/>
          <w:lang w:val="ro-RO"/>
        </w:rPr>
        <w:t xml:space="preserve"> </w:t>
      </w:r>
      <w:r w:rsidR="00CB1362" w:rsidRPr="007B4463">
        <w:rPr>
          <w:rStyle w:val="ListParagraphChar"/>
          <w:rFonts w:cs="Times New Roman"/>
          <w:lang w:val="ro-RO"/>
        </w:rPr>
        <w:t>sunt echipamente noi</w:t>
      </w:r>
      <w:r w:rsidR="00157402" w:rsidRPr="007B4463">
        <w:rPr>
          <w:rStyle w:val="ListParagraphChar"/>
          <w:rFonts w:cs="Times New Roman"/>
          <w:lang w:val="ro-RO"/>
        </w:rPr>
        <w:t>/de generație nouă ș</w:t>
      </w:r>
      <w:r w:rsidR="00D0684B" w:rsidRPr="007B4463">
        <w:rPr>
          <w:rStyle w:val="ListParagraphChar"/>
          <w:rFonts w:cs="Times New Roman"/>
          <w:lang w:val="ro-RO"/>
        </w:rPr>
        <w:t>i respectă</w:t>
      </w:r>
      <w:r w:rsidR="00CB1362" w:rsidRPr="007B4463">
        <w:rPr>
          <w:rStyle w:val="ListParagraphChar"/>
          <w:rFonts w:cs="Times New Roman"/>
          <w:lang w:val="ro-RO"/>
        </w:rPr>
        <w:t xml:space="preserve"> </w:t>
      </w:r>
      <w:r w:rsidR="00157402" w:rsidRPr="007B4463">
        <w:rPr>
          <w:rStyle w:val="ListParagraphChar"/>
          <w:rFonts w:cs="Times New Roman"/>
          <w:lang w:val="ro-RO"/>
        </w:rPr>
        <w:t>preț</w:t>
      </w:r>
      <w:r w:rsidR="00D0684B" w:rsidRPr="007B4463">
        <w:rPr>
          <w:rStyle w:val="ListParagraphChar"/>
          <w:rFonts w:cs="Times New Roman"/>
          <w:lang w:val="ro-RO"/>
        </w:rPr>
        <w:t>ul rezonabil (mediu) al pieței pentru categoria respectivă</w:t>
      </w:r>
      <w:r w:rsidR="00CB1362" w:rsidRPr="007B4463">
        <w:rPr>
          <w:rStyle w:val="ListParagraphChar"/>
          <w:rFonts w:cs="Times New Roman"/>
          <w:lang w:val="ro-RO"/>
        </w:rPr>
        <w:t xml:space="preserve"> de echipament, la moment</w:t>
      </w:r>
      <w:r w:rsidR="00D0684B" w:rsidRPr="007B4463">
        <w:rPr>
          <w:rStyle w:val="ListParagraphChar"/>
          <w:rFonts w:cs="Times New Roman"/>
          <w:lang w:val="ro-RO"/>
        </w:rPr>
        <w:t>ul solicitării finanță</w:t>
      </w:r>
      <w:r w:rsidR="00CB1362" w:rsidRPr="007B4463">
        <w:rPr>
          <w:rStyle w:val="ListParagraphChar"/>
          <w:rFonts w:cs="Times New Roman"/>
          <w:lang w:val="ro-RO"/>
        </w:rPr>
        <w:t>rii</w:t>
      </w:r>
      <w:r w:rsidR="00CB1362" w:rsidRPr="007B4463">
        <w:rPr>
          <w:rFonts w:eastAsia="Calibri" w:cs="Times New Roman"/>
          <w:b/>
          <w:szCs w:val="24"/>
          <w:lang w:val="ro-RO"/>
        </w:rPr>
        <w:t>.</w:t>
      </w:r>
    </w:p>
    <w:p w14:paraId="13BB4124" w14:textId="77777777" w:rsidR="00CB1362" w:rsidRPr="00E24147" w:rsidRDefault="00CB1362" w:rsidP="00DC198B">
      <w:pPr>
        <w:pStyle w:val="ListParagraph"/>
        <w:numPr>
          <w:ilvl w:val="0"/>
          <w:numId w:val="9"/>
        </w:numPr>
        <w:shd w:val="clear" w:color="auto" w:fill="FFFFFF"/>
        <w:tabs>
          <w:tab w:val="left" w:pos="450"/>
          <w:tab w:val="left" w:pos="720"/>
        </w:tabs>
        <w:spacing w:after="160" w:line="259" w:lineRule="auto"/>
        <w:contextualSpacing/>
        <w:rPr>
          <w:rFonts w:eastAsia="Calibri" w:cs="Times New Roman"/>
          <w:szCs w:val="24"/>
          <w:lang w:val="ro-RO"/>
        </w:rPr>
      </w:pPr>
      <w:r w:rsidRPr="00E24147">
        <w:rPr>
          <w:rFonts w:eastAsia="Calibri" w:cs="Times New Roman"/>
          <w:szCs w:val="24"/>
          <w:lang w:val="ro-RO"/>
        </w:rPr>
        <w:t xml:space="preserve">Se </w:t>
      </w:r>
      <w:r w:rsidR="008C4F37" w:rsidRPr="00E24147">
        <w:rPr>
          <w:rFonts w:eastAsia="Calibri" w:cs="Times New Roman"/>
          <w:szCs w:val="24"/>
          <w:lang w:val="ro-RO"/>
        </w:rPr>
        <w:t>probează</w:t>
      </w:r>
      <w:r w:rsidR="00F833F7" w:rsidRPr="00E24147">
        <w:rPr>
          <w:rFonts w:eastAsia="Calibri" w:cs="Times New Roman"/>
          <w:szCs w:val="24"/>
          <w:lang w:val="ro-RO"/>
        </w:rPr>
        <w:t xml:space="preserve"> prin preț</w:t>
      </w:r>
      <w:r w:rsidR="00D92D62" w:rsidRPr="00E24147">
        <w:rPr>
          <w:rFonts w:eastAsia="Calibri" w:cs="Times New Roman"/>
          <w:szCs w:val="24"/>
          <w:lang w:val="ro-RO"/>
        </w:rPr>
        <w:t>ul de catalog și</w:t>
      </w:r>
      <w:r w:rsidRPr="00E24147">
        <w:rPr>
          <w:rFonts w:eastAsia="Calibri" w:cs="Times New Roman"/>
          <w:szCs w:val="24"/>
          <w:lang w:val="ro-RO"/>
        </w:rPr>
        <w:t xml:space="preserve"> minim trei oferte, </w:t>
      </w:r>
      <w:r w:rsidR="00D0684B" w:rsidRPr="00E24147">
        <w:rPr>
          <w:rFonts w:eastAsia="Calibri" w:cs="Times New Roman"/>
          <w:szCs w:val="24"/>
          <w:lang w:val="ro-RO"/>
        </w:rPr>
        <w:t>la depunerea cererii de finanț</w:t>
      </w:r>
      <w:r w:rsidR="00D92D62" w:rsidRPr="00E24147">
        <w:rPr>
          <w:rFonts w:eastAsia="Calibri" w:cs="Times New Roman"/>
          <w:szCs w:val="24"/>
          <w:lang w:val="ro-RO"/>
        </w:rPr>
        <w:t>are</w:t>
      </w:r>
      <w:r w:rsidR="00997780" w:rsidRPr="00E24147">
        <w:rPr>
          <w:rFonts w:eastAsia="Calibri" w:cs="Times New Roman"/>
          <w:szCs w:val="24"/>
          <w:lang w:val="ro-RO"/>
        </w:rPr>
        <w:t xml:space="preserve"> și a fișelor tehnice de catalog pentru fiecare echipament pentru care se solicită finanțare, în conformitate cu studiul de fezabilitate, din care să reiasă </w:t>
      </w:r>
      <w:r w:rsidR="00C064F4" w:rsidRPr="00E24147">
        <w:rPr>
          <w:rFonts w:eastAsia="Calibri" w:cs="Times New Roman"/>
          <w:szCs w:val="24"/>
          <w:lang w:val="ro-RO"/>
        </w:rPr>
        <w:t>îndeplinirea condiț</w:t>
      </w:r>
      <w:r w:rsidR="00DC198B" w:rsidRPr="00E24147">
        <w:rPr>
          <w:rFonts w:eastAsia="Calibri" w:cs="Times New Roman"/>
          <w:szCs w:val="24"/>
          <w:lang w:val="ro-RO"/>
        </w:rPr>
        <w:t>iei privind depă</w:t>
      </w:r>
      <w:r w:rsidR="00C064F4" w:rsidRPr="00E24147">
        <w:rPr>
          <w:rFonts w:eastAsia="Calibri" w:cs="Times New Roman"/>
          <w:szCs w:val="24"/>
          <w:lang w:val="ro-RO"/>
        </w:rPr>
        <w:t>ș</w:t>
      </w:r>
      <w:r w:rsidR="00DC198B" w:rsidRPr="00E24147">
        <w:rPr>
          <w:rFonts w:eastAsia="Calibri" w:cs="Times New Roman"/>
          <w:szCs w:val="24"/>
          <w:lang w:val="ro-RO"/>
        </w:rPr>
        <w:t>ire</w:t>
      </w:r>
      <w:r w:rsidR="00C064F4" w:rsidRPr="00E24147">
        <w:rPr>
          <w:rFonts w:eastAsia="Calibri" w:cs="Times New Roman"/>
          <w:szCs w:val="24"/>
          <w:lang w:val="ro-RO"/>
        </w:rPr>
        <w:t>a standardelor UE adoptate, dacă există standarde obligatorii î</w:t>
      </w:r>
      <w:r w:rsidR="00DC198B" w:rsidRPr="00E24147">
        <w:rPr>
          <w:rFonts w:eastAsia="Calibri" w:cs="Times New Roman"/>
          <w:szCs w:val="24"/>
          <w:lang w:val="ro-RO"/>
        </w:rPr>
        <w:t xml:space="preserve">n acest sens, sau conformarea cu reglementările comunitare privind aplicarea </w:t>
      </w:r>
      <w:r w:rsidR="00997780" w:rsidRPr="00E24147">
        <w:rPr>
          <w:rFonts w:eastAsia="Calibri" w:cs="Times New Roman"/>
          <w:szCs w:val="24"/>
          <w:lang w:val="ro-RO"/>
        </w:rPr>
        <w:t>BAT (în aplicarea Deciziilor Comisiei Europene de punere în aplicare a prevederilor Directivei 2010/75/UE</w:t>
      </w:r>
      <w:r w:rsidR="00C064F4" w:rsidRPr="00E24147">
        <w:rPr>
          <w:rFonts w:eastAsia="Calibri" w:cs="Times New Roman"/>
          <w:szCs w:val="24"/>
          <w:lang w:val="ro-RO"/>
        </w:rPr>
        <w:t>)</w:t>
      </w:r>
    </w:p>
    <w:p w14:paraId="11BEBD20" w14:textId="77777777" w:rsidR="00815F43" w:rsidRPr="00E24147" w:rsidRDefault="00815F43" w:rsidP="00981B97">
      <w:pPr>
        <w:pStyle w:val="ListParagraph"/>
        <w:shd w:val="clear" w:color="auto" w:fill="FFFFFF"/>
        <w:tabs>
          <w:tab w:val="left" w:pos="450"/>
          <w:tab w:val="left" w:pos="720"/>
        </w:tabs>
        <w:spacing w:after="160" w:line="259" w:lineRule="auto"/>
        <w:ind w:left="644"/>
        <w:contextualSpacing/>
        <w:rPr>
          <w:rFonts w:eastAsia="Calibri" w:cs="Times New Roman"/>
          <w:szCs w:val="24"/>
          <w:lang w:val="ro-RO"/>
        </w:rPr>
      </w:pPr>
    </w:p>
    <w:tbl>
      <w:tblPr>
        <w:tblStyle w:val="TableGrid"/>
        <w:tblW w:w="9067" w:type="dxa"/>
        <w:tblLook w:val="04A0" w:firstRow="1" w:lastRow="0" w:firstColumn="1" w:lastColumn="0" w:noHBand="0" w:noVBand="1"/>
      </w:tblPr>
      <w:tblGrid>
        <w:gridCol w:w="9067"/>
      </w:tblGrid>
      <w:tr w:rsidR="007B4D0E" w:rsidRPr="007B4463" w14:paraId="3E47A1E6" w14:textId="77777777" w:rsidTr="00E24147">
        <w:trPr>
          <w:trHeight w:val="549"/>
        </w:trPr>
        <w:tc>
          <w:tcPr>
            <w:tcW w:w="9067" w:type="dxa"/>
            <w:shd w:val="clear" w:color="auto" w:fill="auto"/>
            <w:vAlign w:val="center"/>
          </w:tcPr>
          <w:p w14:paraId="5D6A2D32" w14:textId="77777777" w:rsidR="00C3314A" w:rsidRPr="00E24147" w:rsidRDefault="00C3314A" w:rsidP="00C579AC">
            <w:pPr>
              <w:shd w:val="clear" w:color="auto" w:fill="FFFFFF"/>
              <w:tabs>
                <w:tab w:val="left" w:pos="450"/>
                <w:tab w:val="left" w:pos="720"/>
              </w:tabs>
              <w:spacing w:after="160" w:line="259" w:lineRule="auto"/>
              <w:contextualSpacing/>
              <w:rPr>
                <w:rFonts w:eastAsia="Times New Roman" w:cs="Times New Roman"/>
                <w:b/>
                <w:szCs w:val="24"/>
                <w:lang w:val="ro-RO"/>
              </w:rPr>
            </w:pPr>
          </w:p>
          <w:p w14:paraId="4D54B653" w14:textId="77777777" w:rsidR="007B4D0E" w:rsidRPr="00E24147" w:rsidRDefault="007B4D0E" w:rsidP="00E24147">
            <w:pPr>
              <w:pStyle w:val="ListParagraph"/>
              <w:shd w:val="clear" w:color="auto" w:fill="FFFFFF"/>
              <w:spacing w:after="160" w:line="259" w:lineRule="auto"/>
              <w:ind w:left="455"/>
              <w:contextualSpacing/>
              <w:rPr>
                <w:rFonts w:eastAsia="Times New Roman" w:cs="Times New Roman"/>
                <w:b/>
                <w:szCs w:val="24"/>
                <w:lang w:val="ro-RO"/>
              </w:rPr>
            </w:pPr>
            <w:r w:rsidRPr="00E24147">
              <w:rPr>
                <w:rFonts w:eastAsia="Times New Roman" w:cs="Times New Roman"/>
                <w:b/>
                <w:szCs w:val="24"/>
                <w:lang w:val="ro-RO"/>
              </w:rPr>
              <w:t>Prezentele prevederi se completează cu specificațiile Capitolului III din ghid.</w:t>
            </w:r>
          </w:p>
          <w:p w14:paraId="45E35BDA" w14:textId="77777777" w:rsidR="007B4D0E" w:rsidRPr="00E24147" w:rsidRDefault="007B4D0E" w:rsidP="00C579AC">
            <w:pPr>
              <w:pStyle w:val="ListParagraph"/>
              <w:tabs>
                <w:tab w:val="left" w:pos="450"/>
                <w:tab w:val="left" w:pos="720"/>
              </w:tabs>
              <w:spacing w:after="160" w:line="259" w:lineRule="auto"/>
              <w:ind w:left="720"/>
              <w:contextualSpacing/>
              <w:rPr>
                <w:rFonts w:eastAsia="Times New Roman" w:cs="Times New Roman"/>
                <w:szCs w:val="24"/>
                <w:lang w:val="ro-RO"/>
              </w:rPr>
            </w:pPr>
          </w:p>
        </w:tc>
      </w:tr>
    </w:tbl>
    <w:p w14:paraId="5D1AB704" w14:textId="77777777" w:rsidR="008D7194" w:rsidRPr="00E24147" w:rsidRDefault="008D7194" w:rsidP="00C579AC">
      <w:pPr>
        <w:shd w:val="clear" w:color="auto" w:fill="FFFFFF"/>
        <w:tabs>
          <w:tab w:val="left" w:pos="450"/>
          <w:tab w:val="left" w:pos="720"/>
        </w:tabs>
        <w:spacing w:after="160" w:line="259" w:lineRule="auto"/>
        <w:ind w:left="1440"/>
        <w:contextualSpacing/>
        <w:rPr>
          <w:rFonts w:eastAsia="Times New Roman" w:cs="Times New Roman"/>
          <w:szCs w:val="24"/>
          <w:lang w:val="ro-RO"/>
        </w:rPr>
      </w:pPr>
    </w:p>
    <w:p w14:paraId="4ACB1D4A" w14:textId="6A5ECB25" w:rsidR="008D7194" w:rsidRPr="007B4463" w:rsidRDefault="0023068A" w:rsidP="00C579AC">
      <w:pPr>
        <w:tabs>
          <w:tab w:val="left" w:pos="720"/>
        </w:tabs>
        <w:ind w:right="-23"/>
        <w:rPr>
          <w:rFonts w:eastAsia="Times New Roman" w:cs="Times New Roman"/>
          <w:szCs w:val="24"/>
          <w:lang w:val="ro-RO"/>
        </w:rPr>
      </w:pPr>
      <w:r w:rsidRPr="007B4463">
        <w:rPr>
          <w:rFonts w:eastAsia="Times New Roman" w:cs="Times New Roman"/>
          <w:szCs w:val="24"/>
          <w:lang w:val="ro-RO"/>
        </w:rPr>
        <w:tab/>
      </w:r>
      <w:r w:rsidR="008D7194" w:rsidRPr="007B4463">
        <w:rPr>
          <w:rFonts w:eastAsia="Times New Roman" w:cs="Times New Roman"/>
          <w:szCs w:val="24"/>
          <w:lang w:val="ro-RO"/>
        </w:rPr>
        <w:t>Îndeplinirea condiţiilor de natură instituţională, legală şi financiară se probează cu aplicarea corespunzătoare de către Ministerul Energiei a prevederilor Ordonanței de Urgență a Guvernului nr. 41/2016 privind stabilirea unor măsuri de simplificare la nivelul administraţiei publice centrale şi pentru modificarea şi completarea unor acte normative</w:t>
      </w:r>
      <w:r w:rsidR="009E6FB7" w:rsidRPr="007B4463">
        <w:rPr>
          <w:rFonts w:eastAsia="Times New Roman" w:cs="Times New Roman"/>
          <w:szCs w:val="24"/>
          <w:lang w:val="ro-RO"/>
        </w:rPr>
        <w:t>,</w:t>
      </w:r>
      <w:r w:rsidR="009E6FB7" w:rsidRPr="007B4463">
        <w:rPr>
          <w:rFonts w:cs="Times New Roman"/>
          <w:lang w:val="ro-RO"/>
        </w:rPr>
        <w:t xml:space="preserve"> </w:t>
      </w:r>
      <w:r w:rsidR="009E6FB7" w:rsidRPr="007B4463">
        <w:rPr>
          <w:rFonts w:eastAsia="Times New Roman" w:cs="Times New Roman"/>
          <w:szCs w:val="24"/>
          <w:lang w:val="ro-RO"/>
        </w:rPr>
        <w:t>cu modificarile si completarile ulterioare</w:t>
      </w:r>
      <w:r w:rsidR="008D7194" w:rsidRPr="007B4463">
        <w:rPr>
          <w:rFonts w:eastAsia="Times New Roman" w:cs="Times New Roman"/>
          <w:szCs w:val="24"/>
          <w:lang w:val="ro-RO"/>
        </w:rPr>
        <w:t>.</w:t>
      </w:r>
    </w:p>
    <w:p w14:paraId="4F5AF707" w14:textId="77777777" w:rsidR="008D7194" w:rsidRPr="007B4463" w:rsidRDefault="008D7194" w:rsidP="00E24147">
      <w:pPr>
        <w:pStyle w:val="11"/>
      </w:pPr>
      <w:bookmarkStart w:id="140" w:name="_Toc88551395"/>
      <w:bookmarkStart w:id="141" w:name="_Toc116995949"/>
      <w:r w:rsidRPr="007B4463">
        <w:rPr>
          <w:iCs w:val="0"/>
        </w:rPr>
        <w:lastRenderedPageBreak/>
        <w:t>2.3. Eligibilitatea cheltuielilor</w:t>
      </w:r>
      <w:bookmarkEnd w:id="140"/>
      <w:bookmarkEnd w:id="141"/>
    </w:p>
    <w:p w14:paraId="4054EFCA" w14:textId="77777777" w:rsidR="00535FA7" w:rsidRPr="00E24147" w:rsidRDefault="00535FA7" w:rsidP="005A3A56">
      <w:pPr>
        <w:pStyle w:val="ListParagraph"/>
        <w:numPr>
          <w:ilvl w:val="0"/>
          <w:numId w:val="44"/>
        </w:numPr>
        <w:rPr>
          <w:rFonts w:cs="Times New Roman"/>
          <w:szCs w:val="24"/>
          <w:lang w:val="ro-RO"/>
        </w:rPr>
      </w:pPr>
      <w:r w:rsidRPr="00E24147">
        <w:rPr>
          <w:rFonts w:cs="Times New Roman"/>
          <w:szCs w:val="24"/>
          <w:lang w:val="ro-RO"/>
        </w:rPr>
        <w:t>Baza legală:</w:t>
      </w:r>
    </w:p>
    <w:p w14:paraId="157FF0BA" w14:textId="77777777" w:rsidR="00535FA7" w:rsidRPr="007B4463" w:rsidRDefault="00535FA7" w:rsidP="005A3A56">
      <w:pPr>
        <w:pStyle w:val="oj-doc-ti"/>
        <w:numPr>
          <w:ilvl w:val="0"/>
          <w:numId w:val="12"/>
        </w:numPr>
        <w:rPr>
          <w:bCs/>
          <w:lang w:val="ro-RO"/>
        </w:rPr>
      </w:pPr>
      <w:r w:rsidRPr="007B4463">
        <w:rPr>
          <w:bCs/>
          <w:lang w:val="ro-RO"/>
        </w:rPr>
        <w:t xml:space="preserve">Regulamentul (UE) nr. 241/2021 al Parlamentului European și al Consiliului </w:t>
      </w:r>
      <w:r w:rsidRPr="007B4463">
        <w:rPr>
          <w:lang w:val="ro-RO"/>
        </w:rPr>
        <w:t>din 12 februarie 2021 de instituire a Mecanismului de redresare și</w:t>
      </w:r>
      <w:r w:rsidRPr="007B4463">
        <w:rPr>
          <w:b/>
          <w:bCs/>
          <w:lang w:val="ro-RO"/>
        </w:rPr>
        <w:t xml:space="preserve"> </w:t>
      </w:r>
      <w:r w:rsidRPr="007B4463">
        <w:rPr>
          <w:lang w:val="ro-RO"/>
        </w:rPr>
        <w:t>reziliență</w:t>
      </w:r>
      <w:r w:rsidRPr="007B4463">
        <w:rPr>
          <w:rFonts w:eastAsiaTheme="minorHAnsi"/>
          <w:bCs/>
          <w:lang w:val="ro-RO" w:eastAsia="en-US"/>
        </w:rPr>
        <w:t>;</w:t>
      </w:r>
    </w:p>
    <w:p w14:paraId="6842C8F7" w14:textId="77777777" w:rsidR="00535FA7" w:rsidRPr="007B4463" w:rsidRDefault="00412DCF" w:rsidP="005A3A56">
      <w:pPr>
        <w:pStyle w:val="oj-doc-ti"/>
        <w:numPr>
          <w:ilvl w:val="0"/>
          <w:numId w:val="12"/>
        </w:numPr>
        <w:rPr>
          <w:bCs/>
          <w:lang w:val="ro-RO"/>
        </w:rPr>
      </w:pPr>
      <w:r w:rsidRPr="007B4463">
        <w:rPr>
          <w:rFonts w:eastAsia="Calibri"/>
          <w:color w:val="000000"/>
          <w:lang w:val="ro-RO" w:eastAsia="en-US"/>
        </w:rPr>
        <w:t>Regulamentul (UE) nr. 651/2014 al Comisiei din 17 iunie 2014 de declarare a anumitor categorii de ajutoare compatibile cu piața internă în aplicarea articolelor 107 și 108 din tratat</w:t>
      </w:r>
      <w:r w:rsidR="00535FA7" w:rsidRPr="007B4463">
        <w:rPr>
          <w:rFonts w:eastAsiaTheme="minorHAnsi"/>
          <w:bCs/>
          <w:lang w:val="ro-RO" w:eastAsia="en-US"/>
        </w:rPr>
        <w:t>;</w:t>
      </w:r>
    </w:p>
    <w:p w14:paraId="65248AD0" w14:textId="51A44A0B" w:rsidR="00535FA7" w:rsidRPr="007B4463" w:rsidRDefault="00535FA7" w:rsidP="005A3A56">
      <w:pPr>
        <w:numPr>
          <w:ilvl w:val="0"/>
          <w:numId w:val="12"/>
        </w:numPr>
        <w:suppressAutoHyphens/>
        <w:spacing w:after="0"/>
        <w:contextualSpacing/>
        <w:rPr>
          <w:rFonts w:cs="Times New Roman"/>
          <w:bCs/>
          <w:szCs w:val="24"/>
          <w:lang w:val="ro-RO"/>
        </w:rPr>
      </w:pPr>
      <w:bookmarkStart w:id="142" w:name="_Hlk89778356"/>
      <w:r w:rsidRPr="007B4463">
        <w:rPr>
          <w:rFonts w:cs="Times New Roman"/>
          <w:bCs/>
          <w:szCs w:val="24"/>
          <w:lang w:val="ro-RO"/>
        </w:rPr>
        <w:t>Decizia de punere în aplicare a Consiliului de aprobare a evaluării planului de redresare și reziliență al României</w:t>
      </w:r>
      <w:r w:rsidR="00B84340" w:rsidRPr="007B4463">
        <w:rPr>
          <w:rFonts w:cs="Times New Roman"/>
          <w:bCs/>
          <w:szCs w:val="24"/>
          <w:lang w:val="ro-RO"/>
        </w:rPr>
        <w:t xml:space="preserve"> </w:t>
      </w:r>
      <w:r w:rsidRPr="007B4463">
        <w:rPr>
          <w:rFonts w:cs="Times New Roman"/>
          <w:bCs/>
          <w:szCs w:val="24"/>
          <w:lang w:val="ro-RO"/>
        </w:rPr>
        <w:t xml:space="preserve">din </w:t>
      </w:r>
      <w:r w:rsidR="00412DCF" w:rsidRPr="007B4463">
        <w:rPr>
          <w:rFonts w:cs="Times New Roman"/>
          <w:bCs/>
          <w:szCs w:val="24"/>
          <w:lang w:val="ro-RO"/>
        </w:rPr>
        <w:t>3 noiembrie</w:t>
      </w:r>
      <w:r w:rsidRPr="007B4463">
        <w:rPr>
          <w:rFonts w:cs="Times New Roman"/>
          <w:bCs/>
          <w:szCs w:val="24"/>
          <w:lang w:val="ro-RO"/>
        </w:rPr>
        <w:t xml:space="preserve"> 2021;</w:t>
      </w:r>
    </w:p>
    <w:p w14:paraId="45EE3AA8" w14:textId="77777777" w:rsidR="00535FA7" w:rsidRPr="007B4463" w:rsidRDefault="00532C1C" w:rsidP="00532C1C">
      <w:pPr>
        <w:pStyle w:val="ListParagraph"/>
        <w:numPr>
          <w:ilvl w:val="0"/>
          <w:numId w:val="12"/>
        </w:numPr>
        <w:rPr>
          <w:rFonts w:cs="Times New Roman"/>
          <w:bCs/>
          <w:szCs w:val="24"/>
          <w:lang w:val="ro-RO"/>
        </w:rPr>
      </w:pPr>
      <w:bookmarkStart w:id="143" w:name="_Hlk89778374"/>
      <w:bookmarkEnd w:id="142"/>
      <w:r w:rsidRPr="00E24147">
        <w:rPr>
          <w:rFonts w:cs="Times New Roman"/>
          <w:bCs/>
          <w:szCs w:val="24"/>
          <w:lang w:val="ro-RO"/>
        </w:rPr>
        <w:t xml:space="preserve">Ordinul ministrului energiei prin care se implementează </w:t>
      </w:r>
      <w:r w:rsidR="006649DD" w:rsidRPr="00E24147">
        <w:rPr>
          <w:rFonts w:cs="Times New Roman"/>
          <w:bCs/>
          <w:szCs w:val="24"/>
          <w:lang w:val="ro-RO"/>
        </w:rPr>
        <w:t>S</w:t>
      </w:r>
      <w:r w:rsidR="00535FA7" w:rsidRPr="00E24147">
        <w:rPr>
          <w:rFonts w:cs="Times New Roman"/>
          <w:bCs/>
          <w:szCs w:val="24"/>
          <w:lang w:val="ro-RO"/>
        </w:rPr>
        <w:t>chem</w:t>
      </w:r>
      <w:r w:rsidR="006649DD" w:rsidRPr="00E24147">
        <w:rPr>
          <w:rFonts w:cs="Times New Roman"/>
          <w:bCs/>
          <w:szCs w:val="24"/>
          <w:lang w:val="ro-RO"/>
        </w:rPr>
        <w:t>a</w:t>
      </w:r>
      <w:r w:rsidR="00535FA7" w:rsidRPr="00E24147">
        <w:rPr>
          <w:rFonts w:cs="Times New Roman"/>
          <w:bCs/>
          <w:szCs w:val="24"/>
          <w:lang w:val="ro-RO"/>
        </w:rPr>
        <w:t xml:space="preserve"> de ajutor d</w:t>
      </w:r>
      <w:bookmarkEnd w:id="143"/>
      <w:r w:rsidR="00B642B6" w:rsidRPr="00E24147">
        <w:rPr>
          <w:rFonts w:cs="Times New Roman"/>
          <w:bCs/>
          <w:szCs w:val="24"/>
          <w:lang w:val="ro-RO"/>
        </w:rPr>
        <w:t xml:space="preserve">e </w:t>
      </w:r>
      <w:r w:rsidR="006649DD" w:rsidRPr="00E24147">
        <w:rPr>
          <w:rFonts w:cs="Times New Roman"/>
          <w:bCs/>
          <w:szCs w:val="24"/>
          <w:lang w:val="ro-RO"/>
        </w:rPr>
        <w:t>stat</w:t>
      </w:r>
      <w:r w:rsidR="00535FA7" w:rsidRPr="007B4463">
        <w:rPr>
          <w:rFonts w:cs="Times New Roman"/>
          <w:bCs/>
          <w:lang w:val="ro-RO"/>
        </w:rPr>
        <w:t>;</w:t>
      </w:r>
    </w:p>
    <w:p w14:paraId="5F4D2ADA" w14:textId="77777777" w:rsidR="00535FA7" w:rsidRPr="007B4463" w:rsidRDefault="000E250F" w:rsidP="005A3A56">
      <w:pPr>
        <w:pStyle w:val="ListParagraph"/>
        <w:numPr>
          <w:ilvl w:val="0"/>
          <w:numId w:val="12"/>
        </w:numPr>
        <w:rPr>
          <w:rFonts w:cs="Times New Roman"/>
          <w:bCs/>
          <w:szCs w:val="24"/>
          <w:lang w:val="ro-RO"/>
        </w:rPr>
      </w:pPr>
      <w:r w:rsidRPr="007B4463">
        <w:rPr>
          <w:rFonts w:cs="Times New Roman"/>
          <w:bCs/>
          <w:szCs w:val="24"/>
          <w:lang w:val="ro-RO"/>
        </w:rPr>
        <w:t>Legislația aplicabilă</w:t>
      </w:r>
      <w:r w:rsidR="00535FA7" w:rsidRPr="007B4463">
        <w:rPr>
          <w:rFonts w:cs="Times New Roman"/>
          <w:bCs/>
          <w:szCs w:val="24"/>
          <w:lang w:val="ro-RO"/>
        </w:rPr>
        <w:t xml:space="preserve"> în vigoare la data semnării contractului de finanțare</w:t>
      </w:r>
      <w:r w:rsidR="00C064F4" w:rsidRPr="007B4463">
        <w:rPr>
          <w:rFonts w:cs="Times New Roman"/>
          <w:bCs/>
          <w:szCs w:val="24"/>
          <w:lang w:val="ro-RO"/>
        </w:rPr>
        <w:t>,</w:t>
      </w:r>
    </w:p>
    <w:p w14:paraId="2E71D5A6" w14:textId="77777777" w:rsidR="00535FA7" w:rsidRPr="007B4463" w:rsidRDefault="0066079B" w:rsidP="005A3A56">
      <w:pPr>
        <w:pStyle w:val="ListParagraph"/>
        <w:numPr>
          <w:ilvl w:val="0"/>
          <w:numId w:val="12"/>
        </w:numPr>
        <w:rPr>
          <w:rFonts w:cs="Times New Roman"/>
          <w:bCs/>
          <w:szCs w:val="24"/>
          <w:lang w:val="ro-RO"/>
        </w:rPr>
      </w:pPr>
      <w:r w:rsidRPr="007B4463">
        <w:rPr>
          <w:rFonts w:cs="Times New Roman"/>
          <w:bCs/>
          <w:szCs w:val="24"/>
          <w:lang w:val="ro-RO"/>
        </w:rPr>
        <w:t>Ordonanță de urgență nr. 124/2021 privind stabilirea cadrului instituțional și financiar pentru gestionarea fondurilor europene alocate României prin Mecanismul de redresare și reziliență,</w:t>
      </w:r>
      <w:r w:rsidR="00F833F7" w:rsidRPr="007B4463">
        <w:rPr>
          <w:rFonts w:cs="Times New Roman"/>
          <w:bCs/>
          <w:szCs w:val="24"/>
          <w:lang w:val="ro-RO"/>
        </w:rPr>
        <w:t xml:space="preserve"> </w:t>
      </w:r>
      <w:r w:rsidRPr="007B4463">
        <w:rPr>
          <w:rFonts w:cs="Times New Roman"/>
          <w:bCs/>
          <w:szCs w:val="24"/>
          <w:lang w:val="ro-RO"/>
        </w:rPr>
        <w:t>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r w:rsidR="002738EE" w:rsidRPr="007B4463">
        <w:rPr>
          <w:rFonts w:cs="Times New Roman"/>
          <w:bCs/>
          <w:szCs w:val="24"/>
          <w:lang w:val="ro-RO"/>
        </w:rPr>
        <w:t>,</w:t>
      </w:r>
      <w:r w:rsidR="002738EE" w:rsidRPr="007B4463">
        <w:rPr>
          <w:rFonts w:cs="Times New Roman"/>
          <w:lang w:val="ro-RO"/>
        </w:rPr>
        <w:t xml:space="preserve"> </w:t>
      </w:r>
      <w:r w:rsidR="002738EE" w:rsidRPr="007B4463">
        <w:rPr>
          <w:rFonts w:cs="Times New Roman"/>
          <w:bCs/>
          <w:szCs w:val="24"/>
          <w:lang w:val="ro-RO"/>
        </w:rPr>
        <w:t>aprobata prin Legea 178/2022</w:t>
      </w:r>
      <w:r w:rsidR="00C064F4" w:rsidRPr="007B4463">
        <w:rPr>
          <w:rFonts w:cs="Times New Roman"/>
          <w:bCs/>
          <w:szCs w:val="24"/>
          <w:lang w:val="ro-RO"/>
        </w:rPr>
        <w:t>,</w:t>
      </w:r>
    </w:p>
    <w:p w14:paraId="601DFCB9" w14:textId="77777777" w:rsidR="00412DCF" w:rsidRPr="007B4463" w:rsidRDefault="00412DCF" w:rsidP="005A3A56">
      <w:pPr>
        <w:pStyle w:val="ListParagraph"/>
        <w:numPr>
          <w:ilvl w:val="0"/>
          <w:numId w:val="12"/>
        </w:numPr>
        <w:rPr>
          <w:rFonts w:cs="Times New Roman"/>
          <w:bCs/>
          <w:szCs w:val="24"/>
          <w:lang w:val="ro-RO"/>
        </w:rPr>
      </w:pPr>
      <w:r w:rsidRPr="007B4463">
        <w:rPr>
          <w:rFonts w:cs="Times New Roman"/>
          <w:b/>
          <w:bCs/>
          <w:szCs w:val="24"/>
          <w:lang w:val="ro-RO"/>
        </w:rPr>
        <w:t>HOTĂRÂRE nr. 209 din 14 februarie 2022pentru aprobarea </w:t>
      </w:r>
      <w:hyperlink r:id="rId23" w:history="1">
        <w:r w:rsidRPr="00E24147">
          <w:rPr>
            <w:rStyle w:val="Hyperlink"/>
            <w:rFonts w:cs="Times New Roman"/>
            <w:b/>
            <w:bCs/>
            <w:szCs w:val="24"/>
            <w:u w:val="none"/>
            <w:lang w:val="ro-RO"/>
          </w:rPr>
          <w:t>Normelor metodologice</w:t>
        </w:r>
      </w:hyperlink>
      <w:r w:rsidRPr="007B4463">
        <w:rPr>
          <w:rFonts w:cs="Times New Roman"/>
          <w:b/>
          <w:bCs/>
          <w:szCs w:val="24"/>
          <w:lang w:val="ro-RO"/>
        </w:rPr>
        <w:t> de aplicare a prevederilor </w:t>
      </w:r>
      <w:hyperlink r:id="rId24" w:history="1">
        <w:r w:rsidRPr="00E24147">
          <w:rPr>
            <w:rStyle w:val="Hyperlink"/>
            <w:rFonts w:cs="Times New Roman"/>
            <w:b/>
            <w:bCs/>
            <w:szCs w:val="24"/>
            <w:u w:val="none"/>
            <w:lang w:val="ro-RO"/>
          </w:rPr>
          <w:t>Ordonanței de urgență a Guvernului nr. 124/2021</w:t>
        </w:r>
      </w:hyperlink>
      <w:r w:rsidRPr="007B4463">
        <w:rPr>
          <w:rFonts w:cs="Times New Roman"/>
          <w:b/>
          <w:bCs/>
          <w:szCs w:val="24"/>
          <w:lang w:val="ro-RO"/>
        </w:rPr>
        <w:t> privind stabilirea cadrului instituțional și financiar pentru gestionarea fondurilor europene alocate României prin Mecanismul de redresare și reziliență, precum și pentru modificarea și completarea </w:t>
      </w:r>
      <w:hyperlink r:id="rId25" w:history="1">
        <w:r w:rsidRPr="00E24147">
          <w:rPr>
            <w:rStyle w:val="Hyperlink"/>
            <w:rFonts w:cs="Times New Roman"/>
            <w:b/>
            <w:bCs/>
            <w:szCs w:val="24"/>
            <w:u w:val="none"/>
            <w:lang w:val="ro-RO"/>
          </w:rPr>
          <w:t>Ordonanței de urgență a Guvernului nr. 155/2020</w:t>
        </w:r>
      </w:hyperlink>
      <w:r w:rsidRPr="007B4463">
        <w:rPr>
          <w:rFonts w:cs="Times New Roman"/>
          <w:b/>
          <w:bCs/>
          <w:szCs w:val="24"/>
          <w:lang w:val="ro-RO"/>
        </w:rPr>
        <w:t> privind unele măsuri pentru elaborarea Planului național de redresare și reziliență necesar României pentru accesarea de fonduri externe rambursabile și nerambursabile în cadrul Mecanismului de redresare și reziliență</w:t>
      </w:r>
      <w:r w:rsidR="002738EE" w:rsidRPr="007B4463">
        <w:rPr>
          <w:rFonts w:cs="Times New Roman"/>
          <w:b/>
          <w:bCs/>
          <w:szCs w:val="24"/>
          <w:lang w:val="ro-RO"/>
        </w:rPr>
        <w:t>, aprobata prin Legea 178/2022</w:t>
      </w:r>
      <w:r w:rsidR="00C064F4" w:rsidRPr="007B4463">
        <w:rPr>
          <w:rFonts w:cs="Times New Roman"/>
          <w:b/>
          <w:bCs/>
          <w:szCs w:val="24"/>
          <w:lang w:val="ro-RO"/>
        </w:rPr>
        <w:t>,</w:t>
      </w:r>
    </w:p>
    <w:p w14:paraId="7975209E" w14:textId="77777777" w:rsidR="00B63CAA" w:rsidRPr="007B4463" w:rsidRDefault="00B63CAA" w:rsidP="00B63CAA">
      <w:pPr>
        <w:pStyle w:val="ListParagraph"/>
        <w:numPr>
          <w:ilvl w:val="0"/>
          <w:numId w:val="12"/>
        </w:numPr>
        <w:rPr>
          <w:rFonts w:cs="Times New Roman"/>
          <w:bCs/>
          <w:szCs w:val="24"/>
          <w:lang w:val="ro-RO"/>
        </w:rPr>
      </w:pPr>
      <w:r w:rsidRPr="007B4463">
        <w:rPr>
          <w:rFonts w:cs="Times New Roman"/>
          <w:bCs/>
          <w:szCs w:val="24"/>
          <w:lang w:val="ro-RO"/>
        </w:rPr>
        <w:t>Ordonanța de urgență nr. 70/ 2022 privind prevenirea, verificarea și constatarea neregulilor/dublei finanțări, a neregulilor grave apărute în obținerea și utilizarea fondurilor externe nerambursabile/rambursabile alocate României prin Mecanismul de redresare și reziliență și/sau a fondurilor publice naționale aferente acestora și recuperarea creanțelor rezultate</w:t>
      </w:r>
      <w:r w:rsidR="00C064F4" w:rsidRPr="007B4463">
        <w:rPr>
          <w:rFonts w:cs="Times New Roman"/>
          <w:bCs/>
          <w:szCs w:val="24"/>
          <w:lang w:val="ro-RO"/>
        </w:rPr>
        <w:t>.</w:t>
      </w:r>
    </w:p>
    <w:p w14:paraId="1D713E51" w14:textId="77777777" w:rsidR="009F1888" w:rsidRPr="007B4463" w:rsidRDefault="009F1888" w:rsidP="00C579AC">
      <w:pPr>
        <w:pStyle w:val="ListParagraph"/>
        <w:ind w:left="720"/>
        <w:rPr>
          <w:rFonts w:cs="Times New Roman"/>
          <w:bCs/>
          <w:szCs w:val="24"/>
          <w:lang w:val="ro-RO"/>
        </w:rPr>
      </w:pPr>
    </w:p>
    <w:p w14:paraId="1C707914" w14:textId="77777777" w:rsidR="00535FA7" w:rsidRPr="007B4463" w:rsidRDefault="00535FA7" w:rsidP="00C579AC">
      <w:pPr>
        <w:pStyle w:val="ListParagraph"/>
        <w:rPr>
          <w:rFonts w:cs="Times New Roman"/>
          <w:lang w:val="ro-RO"/>
        </w:rPr>
      </w:pPr>
      <w:r w:rsidRPr="007B4463">
        <w:rPr>
          <w:rFonts w:cs="Times New Roman"/>
          <w:lang w:val="ro-RO"/>
        </w:rPr>
        <w:t xml:space="preserve">Pentru a fi eligibile în vederea finanţării prin PNRR, toate cheltuielile trebuie să respecte prevederile </w:t>
      </w:r>
      <w:r w:rsidR="00FB3252" w:rsidRPr="007B4463">
        <w:rPr>
          <w:rFonts w:cs="Times New Roman"/>
          <w:lang w:val="ro-RO"/>
        </w:rPr>
        <w:t>ghidului</w:t>
      </w:r>
      <w:r w:rsidRPr="007B4463">
        <w:rPr>
          <w:rFonts w:cs="Times New Roman"/>
          <w:lang w:val="ro-RO"/>
        </w:rPr>
        <w:t>, să corespundă obiectivelor PNRR, să fie indispensabile atingerii obiectivelor proiectului, să fie incluse în Cererea de finanţare aprobată şi defalcate în bugetul cererii de finanţare.</w:t>
      </w:r>
    </w:p>
    <w:p w14:paraId="21E1AAF7" w14:textId="77777777" w:rsidR="003960DC" w:rsidRPr="007B4463" w:rsidRDefault="00535FA7" w:rsidP="00C579AC">
      <w:pPr>
        <w:pStyle w:val="ListParagraph"/>
        <w:rPr>
          <w:rFonts w:cs="Times New Roman"/>
          <w:lang w:val="ro-RO"/>
        </w:rPr>
      </w:pPr>
      <w:r w:rsidRPr="007B4463">
        <w:rPr>
          <w:rFonts w:cs="Times New Roman"/>
          <w:lang w:val="ro-RO"/>
        </w:rPr>
        <w:t>Cheltuielile eligibile efectuate de către un Beneficiar în cadrul proiectului se rambursează acestuia din fonduri europene într-o proporţie dată de rata de finanţare stabilită</w:t>
      </w:r>
      <w:r w:rsidR="00C3314A" w:rsidRPr="007B4463">
        <w:rPr>
          <w:rFonts w:cs="Times New Roman"/>
          <w:lang w:val="ro-RO"/>
        </w:rPr>
        <w:t xml:space="preserve"> în Contractul de finanţare</w:t>
      </w:r>
      <w:r w:rsidRPr="007B4463">
        <w:rPr>
          <w:rFonts w:cs="Times New Roman"/>
          <w:lang w:val="ro-RO"/>
        </w:rPr>
        <w:t xml:space="preserve">. </w:t>
      </w:r>
    </w:p>
    <w:p w14:paraId="69689022" w14:textId="77777777" w:rsidR="003960DC" w:rsidRPr="007B4463" w:rsidRDefault="003960DC" w:rsidP="00C579AC">
      <w:pPr>
        <w:pStyle w:val="ListParagraph"/>
        <w:rPr>
          <w:rFonts w:cs="Times New Roman"/>
          <w:lang w:val="ro-RO"/>
        </w:rPr>
      </w:pPr>
      <w:r w:rsidRPr="007B4463">
        <w:rPr>
          <w:rFonts w:cs="Times New Roman"/>
          <w:lang w:val="ro-RO"/>
        </w:rPr>
        <w:t>Pentru proiectele finanțate prin Investiția I5. se va respecta schema de ajutor de stat pentru investiţii în favoarea măsurilor de eficienţă energetică – art</w:t>
      </w:r>
      <w:r w:rsidR="00D35BF7" w:rsidRPr="007B4463">
        <w:rPr>
          <w:rFonts w:cs="Times New Roman"/>
          <w:lang w:val="ro-RO"/>
        </w:rPr>
        <w:t>.</w:t>
      </w:r>
      <w:r w:rsidRPr="007B4463">
        <w:rPr>
          <w:rFonts w:cs="Times New Roman"/>
          <w:lang w:val="ro-RO"/>
        </w:rPr>
        <w:t xml:space="preserve"> 38 din GBER, exceptată de la notificare. </w:t>
      </w:r>
    </w:p>
    <w:p w14:paraId="7B9F9155" w14:textId="77777777" w:rsidR="00531E0F" w:rsidRPr="007B4463" w:rsidRDefault="00531E0F" w:rsidP="00531E0F">
      <w:pPr>
        <w:ind w:firstLine="708"/>
        <w:rPr>
          <w:rFonts w:eastAsia="SimSun" w:cs="Times New Roman"/>
          <w:b/>
          <w:bCs/>
          <w:szCs w:val="24"/>
          <w:lang w:val="ro-RO"/>
        </w:rPr>
      </w:pPr>
    </w:p>
    <w:tbl>
      <w:tblPr>
        <w:tblStyle w:val="TableGrid"/>
        <w:tblW w:w="0" w:type="auto"/>
        <w:tblInd w:w="510" w:type="dxa"/>
        <w:tblCellMar>
          <w:top w:w="510" w:type="dxa"/>
          <w:left w:w="510" w:type="dxa"/>
          <w:bottom w:w="510" w:type="dxa"/>
          <w:right w:w="510" w:type="dxa"/>
        </w:tblCellMar>
        <w:tblLook w:val="04A0" w:firstRow="1" w:lastRow="0" w:firstColumn="1" w:lastColumn="0" w:noHBand="0" w:noVBand="1"/>
      </w:tblPr>
      <w:tblGrid>
        <w:gridCol w:w="8552"/>
      </w:tblGrid>
      <w:tr w:rsidR="00531E0F" w:rsidRPr="007B4463" w14:paraId="4968B5EB" w14:textId="77777777" w:rsidTr="00531E0F">
        <w:tc>
          <w:tcPr>
            <w:tcW w:w="9072" w:type="dxa"/>
            <w:tcBorders>
              <w:top w:val="single" w:sz="4" w:space="0" w:color="auto"/>
              <w:left w:val="single" w:sz="4" w:space="0" w:color="auto"/>
              <w:bottom w:val="single" w:sz="4" w:space="0" w:color="auto"/>
              <w:right w:val="single" w:sz="4" w:space="0" w:color="auto"/>
            </w:tcBorders>
          </w:tcPr>
          <w:p w14:paraId="33976630" w14:textId="77777777" w:rsidR="00531E0F" w:rsidRPr="00E24147" w:rsidRDefault="00531E0F">
            <w:pPr>
              <w:spacing w:after="240" w:line="240" w:lineRule="auto"/>
              <w:jc w:val="left"/>
              <w:rPr>
                <w:rFonts w:eastAsia="Geneva" w:cs="Times New Roman"/>
                <w:b/>
                <w:color w:val="FF0000"/>
                <w:sz w:val="28"/>
                <w:szCs w:val="28"/>
                <w:lang w:val="ro-RO"/>
              </w:rPr>
            </w:pPr>
            <w:r w:rsidRPr="00E24147">
              <w:rPr>
                <w:rFonts w:eastAsia="Geneva" w:cs="Times New Roman"/>
                <w:b/>
                <w:color w:val="FF0000"/>
                <w:sz w:val="28"/>
                <w:szCs w:val="28"/>
                <w:lang w:val="ro-RO"/>
              </w:rPr>
              <w:lastRenderedPageBreak/>
              <w:t>Atenție!</w:t>
            </w:r>
          </w:p>
          <w:p w14:paraId="5238001A" w14:textId="77777777" w:rsidR="00531E0F" w:rsidRPr="007B4463" w:rsidRDefault="00531E0F">
            <w:pPr>
              <w:widowControl w:val="0"/>
              <w:spacing w:line="256" w:lineRule="auto"/>
              <w:contextualSpacing/>
              <w:jc w:val="left"/>
              <w:rPr>
                <w:rFonts w:eastAsiaTheme="minorEastAsia" w:cs="Times New Roman"/>
                <w:szCs w:val="24"/>
                <w:lang w:val="ro-RO"/>
              </w:rPr>
            </w:pPr>
            <w:r w:rsidRPr="007B4463">
              <w:rPr>
                <w:rFonts w:eastAsiaTheme="minorEastAsia" w:cs="Times New Roman"/>
                <w:szCs w:val="24"/>
                <w:lang w:val="ro-RO"/>
              </w:rPr>
              <w:t>Achiziția echipamentelor/lucrărilor/serviciilor pentru care se solicită finanțare din prezenta măsură se va realiza conform metodologiei publicate de MIPE privind monitorizarea și respectarea normelor cadru de achiziție în cadrul PNRR pentru beneficiarii privaţi.</w:t>
            </w:r>
          </w:p>
        </w:tc>
      </w:tr>
    </w:tbl>
    <w:p w14:paraId="1A60EDDC" w14:textId="77777777" w:rsidR="009F1888" w:rsidRPr="007B4463" w:rsidRDefault="009F1888" w:rsidP="00C579AC">
      <w:pPr>
        <w:pStyle w:val="ListParagraph"/>
        <w:rPr>
          <w:rFonts w:cs="Times New Roman"/>
          <w:lang w:val="ro-RO"/>
        </w:rPr>
      </w:pPr>
    </w:p>
    <w:p w14:paraId="1391D6AF" w14:textId="26B96EA6" w:rsidR="00AA778B" w:rsidRPr="007B4463" w:rsidRDefault="00AA778B" w:rsidP="005A3A56">
      <w:pPr>
        <w:pStyle w:val="ListParagraph"/>
        <w:numPr>
          <w:ilvl w:val="0"/>
          <w:numId w:val="44"/>
        </w:numPr>
        <w:rPr>
          <w:rFonts w:cs="Times New Roman"/>
          <w:lang w:val="ro-RO"/>
        </w:rPr>
      </w:pPr>
      <w:r w:rsidRPr="007B4463">
        <w:rPr>
          <w:rFonts w:cs="Times New Roman"/>
          <w:lang w:val="ro-RO"/>
        </w:rPr>
        <w:t xml:space="preserve">Intensitatea ajutorului este de 30 % din costurile eligibile. Intensitatea </w:t>
      </w:r>
      <w:r w:rsidR="00DC198B" w:rsidRPr="007B4463">
        <w:rPr>
          <w:rFonts w:cs="Times New Roman"/>
          <w:lang w:val="ro-RO"/>
        </w:rPr>
        <w:t xml:space="preserve">va </w:t>
      </w:r>
      <w:r w:rsidRPr="007B4463">
        <w:rPr>
          <w:rFonts w:cs="Times New Roman"/>
          <w:lang w:val="ro-RO"/>
        </w:rPr>
        <w:t>fi majorată</w:t>
      </w:r>
      <w:r w:rsidR="00C3314A" w:rsidRPr="007B4463">
        <w:rPr>
          <w:rFonts w:cs="Times New Roman"/>
          <w:lang w:val="ro-RO"/>
        </w:rPr>
        <w:t xml:space="preserve"> cu </w:t>
      </w:r>
      <w:r w:rsidRPr="007B4463">
        <w:rPr>
          <w:rFonts w:cs="Times New Roman"/>
          <w:lang w:val="ro-RO"/>
        </w:rPr>
        <w:t>20 de puncte procentuale în cazul ajutoarelor acordate microintreprinderilor și întreprinderilor mici, ş</w:t>
      </w:r>
      <w:r w:rsidR="00C3314A" w:rsidRPr="007B4463">
        <w:rPr>
          <w:rFonts w:cs="Times New Roman"/>
          <w:lang w:val="ro-RO"/>
        </w:rPr>
        <w:t xml:space="preserve">i cu </w:t>
      </w:r>
      <w:r w:rsidRPr="007B4463">
        <w:rPr>
          <w:rFonts w:cs="Times New Roman"/>
          <w:lang w:val="ro-RO"/>
        </w:rPr>
        <w:t>10 de puncte procentuale în cazul ajutoarelor acordate întreprinderilor m</w:t>
      </w:r>
      <w:r w:rsidR="00C3314A" w:rsidRPr="007B4463">
        <w:rPr>
          <w:rFonts w:cs="Times New Roman"/>
          <w:lang w:val="ro-RO"/>
        </w:rPr>
        <w:t>ijlocii, conform</w:t>
      </w:r>
      <w:r w:rsidR="00412DCF" w:rsidRPr="007B4463">
        <w:rPr>
          <w:rFonts w:cs="Times New Roman"/>
          <w:lang w:val="ro-RO"/>
        </w:rPr>
        <w:t xml:space="preserve"> încadrării în categoriile</w:t>
      </w:r>
      <w:r w:rsidR="00B84340" w:rsidRPr="007B4463">
        <w:rPr>
          <w:rFonts w:cs="Times New Roman"/>
          <w:lang w:val="ro-RO"/>
        </w:rPr>
        <w:t xml:space="preserve"> </w:t>
      </w:r>
      <w:r w:rsidR="00412DCF" w:rsidRPr="007B4463">
        <w:rPr>
          <w:rFonts w:cs="Times New Roman"/>
          <w:lang w:val="ro-RO"/>
        </w:rPr>
        <w:t>prevăzute de art. 38 din Regulamentul (UE) nr. 651/2014 al Comisiei din 17 iunie 2014 de declarare a anumitor categorii de ajutoare compatibile cu piața internă în aplicarea art</w:t>
      </w:r>
      <w:r w:rsidR="00981B97" w:rsidRPr="007B4463">
        <w:rPr>
          <w:rFonts w:cs="Times New Roman"/>
          <w:lang w:val="ro-RO"/>
        </w:rPr>
        <w:t xml:space="preserve">icolelor 107 și 108 din </w:t>
      </w:r>
      <w:r w:rsidR="0093455D" w:rsidRPr="007B4463">
        <w:rPr>
          <w:rFonts w:cs="Times New Roman"/>
          <w:lang w:val="ro-RO"/>
        </w:rPr>
        <w:t>T</w:t>
      </w:r>
      <w:r w:rsidR="00981B97" w:rsidRPr="007B4463">
        <w:rPr>
          <w:rFonts w:cs="Times New Roman"/>
          <w:lang w:val="ro-RO"/>
        </w:rPr>
        <w:t>ratat.</w:t>
      </w:r>
    </w:p>
    <w:p w14:paraId="5CE5AF2B" w14:textId="77777777" w:rsidR="003960DC" w:rsidRPr="007B4463" w:rsidRDefault="00AA778B" w:rsidP="00981B97">
      <w:pPr>
        <w:pStyle w:val="ListParagraph"/>
        <w:ind w:left="709"/>
        <w:rPr>
          <w:rFonts w:cs="Times New Roman"/>
          <w:lang w:val="ro-RO"/>
        </w:rPr>
      </w:pPr>
      <w:r w:rsidRPr="007B4463">
        <w:rPr>
          <w:rFonts w:cs="Times New Roman"/>
          <w:lang w:val="ro-RO"/>
        </w:rPr>
        <w:t xml:space="preserve">Pentru investiţiile situate în zone asistate care îndeplinesc condiţiile prevăzute la articolul 107 alineatul (3) litera (a) din TFUE, intensitatea ajutorului </w:t>
      </w:r>
      <w:r w:rsidR="00DC198B" w:rsidRPr="007B4463">
        <w:rPr>
          <w:rFonts w:cs="Times New Roman"/>
          <w:lang w:val="ro-RO"/>
        </w:rPr>
        <w:t xml:space="preserve">va </w:t>
      </w:r>
      <w:r w:rsidRPr="007B4463">
        <w:rPr>
          <w:rFonts w:cs="Times New Roman"/>
          <w:lang w:val="ro-RO"/>
        </w:rPr>
        <w:t>fi majorată cu 15 puncte procentuale</w:t>
      </w:r>
      <w:r w:rsidR="00F25B5A" w:rsidRPr="007B4463">
        <w:rPr>
          <w:rFonts w:cs="Times New Roman"/>
          <w:lang w:val="ro-RO"/>
        </w:rPr>
        <w:t>,</w:t>
      </w:r>
      <w:r w:rsidRPr="007B4463">
        <w:rPr>
          <w:rFonts w:cs="Times New Roman"/>
          <w:lang w:val="ro-RO"/>
        </w:rPr>
        <w:t xml:space="preserve"> </w:t>
      </w:r>
      <w:r w:rsidR="00545EF3" w:rsidRPr="007B4463">
        <w:rPr>
          <w:rFonts w:cs="Times New Roman"/>
          <w:lang w:val="ro-RO"/>
        </w:rPr>
        <w:t xml:space="preserve">iar </w:t>
      </w:r>
      <w:r w:rsidRPr="007B4463">
        <w:rPr>
          <w:rFonts w:cs="Times New Roman"/>
          <w:lang w:val="ro-RO"/>
        </w:rPr>
        <w:t>pentru investiţiile situate în zone asistate care îndeplinesc condiţiile prevăzute la articolul 107 alineatul (3) litera (c) din TFUE</w:t>
      </w:r>
      <w:r w:rsidR="00F25B5A" w:rsidRPr="007B4463">
        <w:rPr>
          <w:rFonts w:cs="Times New Roman"/>
          <w:lang w:val="ro-RO"/>
        </w:rPr>
        <w:t xml:space="preserve">, intensitatea ajutorului </w:t>
      </w:r>
      <w:r w:rsidR="00DC198B" w:rsidRPr="007B4463">
        <w:rPr>
          <w:rFonts w:cs="Times New Roman"/>
          <w:lang w:val="ro-RO"/>
        </w:rPr>
        <w:t xml:space="preserve">va </w:t>
      </w:r>
      <w:r w:rsidR="00F25B5A" w:rsidRPr="007B4463">
        <w:rPr>
          <w:rFonts w:cs="Times New Roman"/>
          <w:lang w:val="ro-RO"/>
        </w:rPr>
        <w:t>fi majorată cu 5 puncte procentuale, conform Orientările privind ajutoarele de stat regionale, Harta ajutoarelor regionale pentru România (1 ianuarie 2022 ­ 31 decembrie 2027).</w:t>
      </w:r>
    </w:p>
    <w:p w14:paraId="727DFC47" w14:textId="77777777" w:rsidR="00535FA7" w:rsidRPr="007B4463" w:rsidRDefault="00535FA7" w:rsidP="00C579AC">
      <w:pPr>
        <w:pStyle w:val="ListParagraph"/>
        <w:ind w:left="284" w:right="72"/>
        <w:rPr>
          <w:rFonts w:cs="Times New Roman"/>
          <w:b/>
          <w:bCs/>
          <w:lang w:val="ro-RO"/>
        </w:rPr>
      </w:pPr>
    </w:p>
    <w:p w14:paraId="66443311" w14:textId="77777777" w:rsidR="00535FA7" w:rsidRPr="007B4463" w:rsidRDefault="00535FA7" w:rsidP="005A3A56">
      <w:pPr>
        <w:pStyle w:val="ListParagraph"/>
        <w:numPr>
          <w:ilvl w:val="0"/>
          <w:numId w:val="11"/>
        </w:numPr>
        <w:ind w:right="72"/>
        <w:rPr>
          <w:rFonts w:cs="Times New Roman"/>
          <w:bCs/>
          <w:lang w:val="ro-RO"/>
        </w:rPr>
      </w:pPr>
      <w:r w:rsidRPr="007B4463">
        <w:rPr>
          <w:rFonts w:cs="Times New Roman"/>
          <w:b/>
          <w:bCs/>
          <w:lang w:val="ro-RO"/>
        </w:rPr>
        <w:t>Notă</w:t>
      </w:r>
      <w:r w:rsidRPr="007B4463">
        <w:rPr>
          <w:rFonts w:cs="Times New Roman"/>
          <w:b/>
          <w:lang w:val="ro-RO"/>
        </w:rPr>
        <w:t>:</w:t>
      </w:r>
      <w:r w:rsidR="00E9628C" w:rsidRPr="007B4463">
        <w:rPr>
          <w:rFonts w:cs="Times New Roman"/>
          <w:lang w:val="ro-RO"/>
        </w:rPr>
        <w:t xml:space="preserve"> </w:t>
      </w:r>
      <w:r w:rsidRPr="007B4463">
        <w:rPr>
          <w:rFonts w:cs="Times New Roman"/>
          <w:bCs/>
          <w:lang w:val="ro-RO"/>
        </w:rPr>
        <w:t>Cheltuielile neeligibile vor fi suportate integral de către beneficiar</w:t>
      </w:r>
      <w:r w:rsidR="00AE1379" w:rsidRPr="007B4463">
        <w:rPr>
          <w:rFonts w:cs="Times New Roman"/>
          <w:bCs/>
          <w:lang w:val="ro-RO"/>
        </w:rPr>
        <w:t xml:space="preserve">, pentru a asigura sustenabilitatea proiectului angajat pe toata perioada </w:t>
      </w:r>
      <w:r w:rsidR="00562DE5" w:rsidRPr="007B4463">
        <w:rPr>
          <w:rFonts w:cs="Times New Roman"/>
          <w:bCs/>
          <w:lang w:val="ro-RO"/>
        </w:rPr>
        <w:t>valabilită</w:t>
      </w:r>
      <w:r w:rsidR="006614DA" w:rsidRPr="007B4463">
        <w:rPr>
          <w:rFonts w:cs="Times New Roman"/>
          <w:bCs/>
          <w:lang w:val="ro-RO"/>
        </w:rPr>
        <w:t>ț</w:t>
      </w:r>
      <w:r w:rsidR="00CB1362" w:rsidRPr="007B4463">
        <w:rPr>
          <w:rFonts w:cs="Times New Roman"/>
          <w:bCs/>
          <w:lang w:val="ro-RO"/>
        </w:rPr>
        <w:t xml:space="preserve">ii </w:t>
      </w:r>
      <w:r w:rsidR="00AE1379" w:rsidRPr="007B4463">
        <w:rPr>
          <w:rFonts w:cs="Times New Roman"/>
          <w:bCs/>
          <w:lang w:val="ro-RO"/>
        </w:rPr>
        <w:t>contractul</w:t>
      </w:r>
      <w:r w:rsidR="00CB1362" w:rsidRPr="007B4463">
        <w:rPr>
          <w:rFonts w:cs="Times New Roman"/>
          <w:bCs/>
          <w:lang w:val="ro-RO"/>
        </w:rPr>
        <w:t>ui</w:t>
      </w:r>
      <w:r w:rsidR="006614DA" w:rsidRPr="007B4463">
        <w:rPr>
          <w:rFonts w:cs="Times New Roman"/>
          <w:bCs/>
          <w:lang w:val="ro-RO"/>
        </w:rPr>
        <w:t xml:space="preserve"> de finanț</w:t>
      </w:r>
      <w:r w:rsidR="00AE1379" w:rsidRPr="007B4463">
        <w:rPr>
          <w:rFonts w:cs="Times New Roman"/>
          <w:bCs/>
          <w:lang w:val="ro-RO"/>
        </w:rPr>
        <w:t>are</w:t>
      </w:r>
      <w:r w:rsidRPr="007B4463">
        <w:rPr>
          <w:rFonts w:cs="Times New Roman"/>
          <w:bCs/>
          <w:lang w:val="ro-RO"/>
        </w:rPr>
        <w:t>.</w:t>
      </w:r>
    </w:p>
    <w:p w14:paraId="6167F601" w14:textId="77777777" w:rsidR="00EE2DAF" w:rsidRPr="007B4463" w:rsidRDefault="00EE2DAF" w:rsidP="002E3040">
      <w:pPr>
        <w:spacing w:after="120"/>
        <w:rPr>
          <w:rFonts w:cs="Times New Roman"/>
          <w:b/>
          <w:szCs w:val="24"/>
          <w:lang w:val="ro-RO"/>
        </w:rPr>
      </w:pPr>
    </w:p>
    <w:p w14:paraId="6C55749A" w14:textId="77777777" w:rsidR="00FA454A" w:rsidRPr="00E24147" w:rsidRDefault="00581004" w:rsidP="005A3A56">
      <w:pPr>
        <w:pStyle w:val="ListParagraph"/>
        <w:numPr>
          <w:ilvl w:val="0"/>
          <w:numId w:val="13"/>
        </w:numPr>
        <w:spacing w:after="120"/>
        <w:rPr>
          <w:rFonts w:cs="Times New Roman"/>
          <w:b/>
          <w:szCs w:val="24"/>
          <w:lang w:val="ro-RO"/>
        </w:rPr>
      </w:pPr>
      <w:r w:rsidRPr="00E24147">
        <w:rPr>
          <w:rFonts w:eastAsiaTheme="minorEastAsia" w:cs="Times New Roman"/>
          <w:szCs w:val="24"/>
          <w:lang w:val="ro-RO"/>
        </w:rPr>
        <w:t>Cheltuielile privind informarea, publicitatea și auditul financiar sunt obligatorii</w:t>
      </w:r>
      <w:r w:rsidR="008D7A00" w:rsidRPr="00E24147">
        <w:rPr>
          <w:rFonts w:eastAsiaTheme="minorEastAsia" w:cs="Times New Roman"/>
          <w:szCs w:val="24"/>
          <w:lang w:val="ro-RO"/>
        </w:rPr>
        <w:t>.</w:t>
      </w:r>
    </w:p>
    <w:p w14:paraId="25673BE5" w14:textId="77777777" w:rsidR="00581004" w:rsidRPr="007B4463" w:rsidRDefault="00581004" w:rsidP="00C579AC">
      <w:pPr>
        <w:widowControl w:val="0"/>
        <w:spacing w:after="0" w:line="240" w:lineRule="auto"/>
        <w:rPr>
          <w:rFonts w:cs="Times New Roman"/>
          <w:szCs w:val="24"/>
          <w:lang w:val="ro-RO"/>
        </w:rPr>
      </w:pPr>
    </w:p>
    <w:p w14:paraId="04719517" w14:textId="77777777" w:rsidR="00DD2951" w:rsidRPr="007B4463" w:rsidRDefault="00DD2951" w:rsidP="005A3A56">
      <w:pPr>
        <w:pStyle w:val="ListParagraph"/>
        <w:numPr>
          <w:ilvl w:val="0"/>
          <w:numId w:val="44"/>
        </w:numPr>
        <w:rPr>
          <w:rFonts w:eastAsiaTheme="minorEastAsia" w:cs="Times New Roman"/>
          <w:szCs w:val="24"/>
          <w:lang w:val="ro-RO"/>
        </w:rPr>
      </w:pPr>
      <w:r w:rsidRPr="007B4463">
        <w:rPr>
          <w:rFonts w:eastAsiaTheme="minorEastAsia" w:cs="Times New Roman"/>
          <w:szCs w:val="24"/>
          <w:lang w:val="ro-RO"/>
        </w:rPr>
        <w:t>Pentru a fi eligibil</w:t>
      </w:r>
      <w:r w:rsidR="00D90AE7" w:rsidRPr="007B4463">
        <w:rPr>
          <w:rFonts w:eastAsiaTheme="minorEastAsia" w:cs="Times New Roman"/>
          <w:szCs w:val="24"/>
          <w:lang w:val="ro-RO"/>
        </w:rPr>
        <w:t>e</w:t>
      </w:r>
      <w:r w:rsidRPr="007B4463">
        <w:rPr>
          <w:rFonts w:eastAsiaTheme="minorEastAsia" w:cs="Times New Roman"/>
          <w:szCs w:val="24"/>
          <w:lang w:val="ro-RO"/>
        </w:rPr>
        <w:t>, cheltui</w:t>
      </w:r>
      <w:r w:rsidR="00C064F4" w:rsidRPr="007B4463">
        <w:rPr>
          <w:rFonts w:eastAsiaTheme="minorEastAsia" w:cs="Times New Roman"/>
          <w:szCs w:val="24"/>
          <w:lang w:val="ro-RO"/>
        </w:rPr>
        <w:t>elile</w:t>
      </w:r>
      <w:r w:rsidRPr="007B4463">
        <w:rPr>
          <w:rFonts w:eastAsiaTheme="minorEastAsia" w:cs="Times New Roman"/>
          <w:szCs w:val="24"/>
          <w:lang w:val="ro-RO"/>
        </w:rPr>
        <w:t xml:space="preserve"> trebuie să îndeplinească cumulativ următoarele condiţii cu caracter general: </w:t>
      </w:r>
    </w:p>
    <w:p w14:paraId="14713F1E" w14:textId="77777777" w:rsidR="00C24B16" w:rsidRPr="007B4463" w:rsidRDefault="00DD2951" w:rsidP="005A3A56">
      <w:pPr>
        <w:numPr>
          <w:ilvl w:val="0"/>
          <w:numId w:val="14"/>
        </w:numPr>
        <w:spacing w:after="160" w:line="259" w:lineRule="auto"/>
        <w:rPr>
          <w:rFonts w:eastAsiaTheme="minorEastAsia" w:cs="Times New Roman"/>
          <w:szCs w:val="24"/>
          <w:lang w:val="ro-RO"/>
        </w:rPr>
      </w:pPr>
      <w:r w:rsidRPr="007B4463">
        <w:rPr>
          <w:rFonts w:eastAsiaTheme="minorEastAsia" w:cs="Times New Roman"/>
          <w:szCs w:val="24"/>
          <w:lang w:val="ro-RO"/>
        </w:rPr>
        <w:t>să fie însoţită de facturi, în conformitate cu prevederile legislaţiei naţionale, pe baza cărora cheltuielile să poată fi auditate</w:t>
      </w:r>
      <w:r w:rsidR="009E6FB7" w:rsidRPr="007B4463">
        <w:rPr>
          <w:rFonts w:eastAsiaTheme="minorEastAsia" w:cs="Times New Roman"/>
          <w:szCs w:val="24"/>
          <w:lang w:val="ro-RO"/>
        </w:rPr>
        <w:t>,</w:t>
      </w:r>
      <w:r w:rsidRPr="007B4463">
        <w:rPr>
          <w:rFonts w:eastAsiaTheme="minorEastAsia" w:cs="Times New Roman"/>
          <w:szCs w:val="24"/>
          <w:lang w:val="ro-RO"/>
        </w:rPr>
        <w:t xml:space="preserve"> identificate</w:t>
      </w:r>
      <w:r w:rsidR="009E6FB7" w:rsidRPr="007B4463">
        <w:rPr>
          <w:rFonts w:eastAsiaTheme="minorEastAsia" w:cs="Times New Roman"/>
          <w:szCs w:val="24"/>
          <w:lang w:val="ro-RO"/>
        </w:rPr>
        <w:t xml:space="preserve"> </w:t>
      </w:r>
      <w:r w:rsidR="0093455D" w:rsidRPr="007B4463">
        <w:rPr>
          <w:rFonts w:eastAsiaTheme="minorEastAsia" w:cs="Times New Roman"/>
          <w:szCs w:val="24"/>
          <w:lang w:val="ro-RO"/>
        </w:rPr>
        <w:t>ș</w:t>
      </w:r>
      <w:r w:rsidR="009E6FB7" w:rsidRPr="007B4463">
        <w:rPr>
          <w:rFonts w:eastAsiaTheme="minorEastAsia" w:cs="Times New Roman"/>
          <w:szCs w:val="24"/>
          <w:lang w:val="ro-RO"/>
        </w:rPr>
        <w:t>i decontate</w:t>
      </w:r>
      <w:r w:rsidRPr="007B4463">
        <w:rPr>
          <w:rFonts w:eastAsiaTheme="minorEastAsia" w:cs="Times New Roman"/>
          <w:szCs w:val="24"/>
          <w:lang w:val="ro-RO"/>
        </w:rPr>
        <w:t>;</w:t>
      </w:r>
    </w:p>
    <w:p w14:paraId="578F185F" w14:textId="77777777" w:rsidR="00DD2951" w:rsidRPr="007B4463" w:rsidRDefault="00C24B16" w:rsidP="00DC198B">
      <w:pPr>
        <w:pStyle w:val="ListParagraph"/>
        <w:numPr>
          <w:ilvl w:val="0"/>
          <w:numId w:val="14"/>
        </w:numPr>
        <w:rPr>
          <w:rFonts w:eastAsiaTheme="minorEastAsia" w:cs="Times New Roman"/>
          <w:szCs w:val="24"/>
          <w:lang w:val="ro-RO"/>
        </w:rPr>
      </w:pPr>
      <w:r w:rsidRPr="007B4463">
        <w:rPr>
          <w:rFonts w:eastAsiaTheme="minorEastAsia" w:cs="Times New Roman"/>
          <w:szCs w:val="24"/>
          <w:lang w:val="ro-RO"/>
        </w:rPr>
        <w:t xml:space="preserve">să respecte prevederile de la punctul 1.3.4 și să demonstreze datele tehnice ale echipamentelor prin fișe </w:t>
      </w:r>
      <w:r w:rsidR="00997780" w:rsidRPr="007B4463">
        <w:rPr>
          <w:rFonts w:eastAsiaTheme="minorEastAsia" w:cs="Times New Roman"/>
          <w:szCs w:val="24"/>
          <w:lang w:val="ro-RO"/>
        </w:rPr>
        <w:t xml:space="preserve">tehnice atașate (fișe tehnice de catalog pentru fiecare echipament pentru care se solicită finanțare, în conformitate cu studiul de fezabilitate, din care să reiasă </w:t>
      </w:r>
      <w:r w:rsidR="00DC198B" w:rsidRPr="007B4463">
        <w:rPr>
          <w:rFonts w:eastAsiaTheme="minorEastAsia" w:cs="Times New Roman"/>
          <w:szCs w:val="24"/>
          <w:lang w:val="ro-RO"/>
        </w:rPr>
        <w:t>îndeplinirea condi</w:t>
      </w:r>
      <w:r w:rsidR="0093455D" w:rsidRPr="007B4463">
        <w:rPr>
          <w:rFonts w:eastAsiaTheme="minorEastAsia" w:cs="Times New Roman"/>
          <w:szCs w:val="24"/>
          <w:lang w:val="ro-RO"/>
        </w:rPr>
        <w:t>ț</w:t>
      </w:r>
      <w:r w:rsidR="00DC198B" w:rsidRPr="007B4463">
        <w:rPr>
          <w:rFonts w:eastAsiaTheme="minorEastAsia" w:cs="Times New Roman"/>
          <w:szCs w:val="24"/>
          <w:lang w:val="ro-RO"/>
        </w:rPr>
        <w:t>iei privind depăsire</w:t>
      </w:r>
      <w:r w:rsidR="00C064F4" w:rsidRPr="007B4463">
        <w:rPr>
          <w:rFonts w:eastAsiaTheme="minorEastAsia" w:cs="Times New Roman"/>
          <w:szCs w:val="24"/>
          <w:lang w:val="ro-RO"/>
        </w:rPr>
        <w:t>a standardelor UE adoptate, dacă există standarde obligatorii î</w:t>
      </w:r>
      <w:r w:rsidR="00DC198B" w:rsidRPr="007B4463">
        <w:rPr>
          <w:rFonts w:eastAsiaTheme="minorEastAsia" w:cs="Times New Roman"/>
          <w:szCs w:val="24"/>
          <w:lang w:val="ro-RO"/>
        </w:rPr>
        <w:t>n acest sens, sau</w:t>
      </w:r>
      <w:r w:rsidR="0093455D" w:rsidRPr="007B4463">
        <w:rPr>
          <w:rFonts w:eastAsiaTheme="minorEastAsia" w:cs="Times New Roman"/>
          <w:szCs w:val="24"/>
          <w:lang w:val="ro-RO"/>
        </w:rPr>
        <w:t xml:space="preserve"> </w:t>
      </w:r>
      <w:r w:rsidR="00545EF3" w:rsidRPr="007B4463">
        <w:rPr>
          <w:rFonts w:eastAsiaTheme="minorEastAsia" w:cs="Times New Roman"/>
          <w:szCs w:val="24"/>
          <w:lang w:val="ro-RO"/>
        </w:rPr>
        <w:t xml:space="preserve">conformarea cu reglementările comunitare privind aplicarea </w:t>
      </w:r>
      <w:r w:rsidR="00997780" w:rsidRPr="007B4463">
        <w:rPr>
          <w:rFonts w:eastAsiaTheme="minorEastAsia" w:cs="Times New Roman"/>
          <w:szCs w:val="24"/>
          <w:lang w:val="ro-RO"/>
        </w:rPr>
        <w:t>BAT (în aplicarea Deciziilor Comisiei Europene de punere în aplicare a prevederilor Directivei 2010/75/UE)</w:t>
      </w:r>
      <w:r w:rsidR="00981B97" w:rsidRPr="007B4463">
        <w:rPr>
          <w:rFonts w:eastAsiaTheme="minorEastAsia" w:cs="Times New Roman"/>
          <w:szCs w:val="24"/>
          <w:lang w:val="ro-RO"/>
        </w:rPr>
        <w:t>,</w:t>
      </w:r>
    </w:p>
    <w:p w14:paraId="27A6D060" w14:textId="77777777" w:rsidR="007462B6" w:rsidRPr="007B4463" w:rsidRDefault="007462B6" w:rsidP="005A3A56">
      <w:pPr>
        <w:numPr>
          <w:ilvl w:val="0"/>
          <w:numId w:val="14"/>
        </w:numPr>
        <w:spacing w:after="160" w:line="259" w:lineRule="auto"/>
        <w:rPr>
          <w:rFonts w:eastAsiaTheme="minorEastAsia" w:cs="Times New Roman"/>
          <w:szCs w:val="24"/>
          <w:lang w:val="ro-RO"/>
        </w:rPr>
      </w:pPr>
      <w:r w:rsidRPr="007B4463">
        <w:rPr>
          <w:rFonts w:eastAsiaTheme="minorEastAsia" w:cs="Times New Roman"/>
          <w:szCs w:val="24"/>
          <w:lang w:val="ro-RO"/>
        </w:rPr>
        <w:t>să fie în conformitate cu metodologia publicată de MIPE privind monitorizarea și respectarea normelor cadru de achiziție în cadrul PNRR</w:t>
      </w:r>
      <w:r w:rsidR="00F60AD6" w:rsidRPr="007B4463">
        <w:rPr>
          <w:rFonts w:eastAsiaTheme="minorEastAsia" w:cs="Times New Roman"/>
          <w:szCs w:val="24"/>
          <w:lang w:val="ro-RO"/>
        </w:rPr>
        <w:t xml:space="preserve"> pentru beneficiari privaţi</w:t>
      </w:r>
      <w:r w:rsidRPr="007B4463">
        <w:rPr>
          <w:rFonts w:eastAsiaTheme="minorEastAsia" w:cs="Times New Roman"/>
          <w:szCs w:val="24"/>
          <w:lang w:val="ro-RO"/>
        </w:rPr>
        <w:t>,</w:t>
      </w:r>
    </w:p>
    <w:p w14:paraId="4594C0E0" w14:textId="77777777" w:rsidR="00DD2951" w:rsidRPr="007B4463" w:rsidRDefault="00DD2951" w:rsidP="005A3A56">
      <w:pPr>
        <w:numPr>
          <w:ilvl w:val="0"/>
          <w:numId w:val="14"/>
        </w:numPr>
        <w:spacing w:after="160" w:line="259" w:lineRule="auto"/>
        <w:rPr>
          <w:rFonts w:eastAsiaTheme="minorEastAsia" w:cs="Times New Roman"/>
          <w:szCs w:val="24"/>
          <w:lang w:val="ro-RO"/>
        </w:rPr>
      </w:pPr>
      <w:r w:rsidRPr="007B4463">
        <w:rPr>
          <w:rFonts w:eastAsiaTheme="minorEastAsia" w:cs="Times New Roman"/>
          <w:szCs w:val="24"/>
          <w:lang w:val="ro-RO"/>
        </w:rPr>
        <w:lastRenderedPageBreak/>
        <w:t xml:space="preserve">să fie în conformitate cu prevederile contractului de finanţare încheiat cu Ministerul Energiei; </w:t>
      </w:r>
    </w:p>
    <w:p w14:paraId="76B82E95" w14:textId="77777777" w:rsidR="00DD2951" w:rsidRPr="007B4463" w:rsidRDefault="00DD2951" w:rsidP="005A3A56">
      <w:pPr>
        <w:numPr>
          <w:ilvl w:val="0"/>
          <w:numId w:val="14"/>
        </w:numPr>
        <w:spacing w:after="160" w:line="259" w:lineRule="auto"/>
        <w:rPr>
          <w:rFonts w:eastAsiaTheme="minorEastAsia" w:cs="Times New Roman"/>
          <w:szCs w:val="24"/>
          <w:lang w:val="ro-RO"/>
        </w:rPr>
      </w:pPr>
      <w:r w:rsidRPr="007B4463">
        <w:rPr>
          <w:rFonts w:eastAsiaTheme="minorEastAsia" w:cs="Times New Roman"/>
          <w:szCs w:val="24"/>
          <w:lang w:val="ro-RO"/>
        </w:rPr>
        <w:t xml:space="preserve">să fie conformă cu prevederile legislaţiei naţionale şi comunitare, în special în ceea ce priveşte ajutorul de stat şi achiziţiile publice; </w:t>
      </w:r>
    </w:p>
    <w:p w14:paraId="12E008D6" w14:textId="77777777" w:rsidR="009E6FB7" w:rsidRPr="007B4463" w:rsidRDefault="00093647" w:rsidP="005A3A56">
      <w:pPr>
        <w:numPr>
          <w:ilvl w:val="0"/>
          <w:numId w:val="14"/>
        </w:numPr>
        <w:spacing w:after="160" w:line="259" w:lineRule="auto"/>
        <w:rPr>
          <w:rFonts w:eastAsiaTheme="minorEastAsia" w:cs="Times New Roman"/>
          <w:szCs w:val="24"/>
          <w:lang w:val="ro-RO"/>
        </w:rPr>
      </w:pPr>
      <w:r w:rsidRPr="007B4463">
        <w:rPr>
          <w:rFonts w:eastAsiaTheme="minorEastAsia" w:cs="Times New Roman"/>
          <w:szCs w:val="24"/>
          <w:lang w:val="ro-RO"/>
        </w:rPr>
        <w:t>să</w:t>
      </w:r>
      <w:r w:rsidR="00436252" w:rsidRPr="007B4463">
        <w:rPr>
          <w:rFonts w:eastAsiaTheme="minorEastAsia" w:cs="Times New Roman"/>
          <w:szCs w:val="24"/>
          <w:lang w:val="ro-RO"/>
        </w:rPr>
        <w:t xml:space="preserve"> fie î</w:t>
      </w:r>
      <w:r w:rsidR="009E6FB7" w:rsidRPr="007B4463">
        <w:rPr>
          <w:rFonts w:eastAsiaTheme="minorEastAsia" w:cs="Times New Roman"/>
          <w:szCs w:val="24"/>
          <w:lang w:val="ro-RO"/>
        </w:rPr>
        <w:t>n conformitate cu prevederile Ghidului de finan</w:t>
      </w:r>
      <w:r w:rsidR="0093455D" w:rsidRPr="007B4463">
        <w:rPr>
          <w:rFonts w:eastAsiaTheme="minorEastAsia" w:cs="Times New Roman"/>
          <w:szCs w:val="24"/>
          <w:lang w:val="ro-RO"/>
        </w:rPr>
        <w:t>ț</w:t>
      </w:r>
      <w:r w:rsidR="009E6FB7" w:rsidRPr="007B4463">
        <w:rPr>
          <w:rFonts w:eastAsiaTheme="minorEastAsia" w:cs="Times New Roman"/>
          <w:szCs w:val="24"/>
          <w:lang w:val="ro-RO"/>
        </w:rPr>
        <w:t xml:space="preserve">are </w:t>
      </w:r>
      <w:r w:rsidR="0093455D" w:rsidRPr="007B4463">
        <w:rPr>
          <w:rFonts w:eastAsiaTheme="minorEastAsia" w:cs="Times New Roman"/>
          <w:szCs w:val="24"/>
          <w:lang w:val="ro-RO"/>
        </w:rPr>
        <w:t>ș</w:t>
      </w:r>
      <w:r w:rsidR="009E6FB7" w:rsidRPr="007B4463">
        <w:rPr>
          <w:rFonts w:eastAsiaTheme="minorEastAsia" w:cs="Times New Roman"/>
          <w:szCs w:val="24"/>
          <w:lang w:val="ro-RO"/>
        </w:rPr>
        <w:t>i Schemei de ajutor de stat pentru</w:t>
      </w:r>
      <w:r w:rsidR="00436252" w:rsidRPr="007B4463">
        <w:rPr>
          <w:rFonts w:eastAsiaTheme="minorEastAsia" w:cs="Times New Roman"/>
          <w:szCs w:val="24"/>
          <w:lang w:val="ro-RO"/>
        </w:rPr>
        <w:t xml:space="preserve"> aprobarea programului de finanț</w:t>
      </w:r>
      <w:r w:rsidR="009E6FB7" w:rsidRPr="007B4463">
        <w:rPr>
          <w:rFonts w:eastAsiaTheme="minorEastAsia" w:cs="Times New Roman"/>
          <w:szCs w:val="24"/>
          <w:lang w:val="ro-RO"/>
        </w:rPr>
        <w:t xml:space="preserve">are aferent </w:t>
      </w:r>
      <w:r w:rsidR="00F25B5A" w:rsidRPr="007B4463">
        <w:rPr>
          <w:rFonts w:eastAsiaTheme="minorEastAsia" w:cs="Times New Roman"/>
          <w:szCs w:val="24"/>
          <w:lang w:val="ro-RO"/>
        </w:rPr>
        <w:t>I</w:t>
      </w:r>
      <w:r w:rsidR="009E6FB7" w:rsidRPr="007B4463">
        <w:rPr>
          <w:rFonts w:eastAsiaTheme="minorEastAsia" w:cs="Times New Roman"/>
          <w:szCs w:val="24"/>
          <w:lang w:val="ro-RO"/>
        </w:rPr>
        <w:t xml:space="preserve">nvestitiei I5 </w:t>
      </w:r>
      <w:r w:rsidR="00F25B5A" w:rsidRPr="007B4463">
        <w:rPr>
          <w:rFonts w:eastAsiaTheme="minorEastAsia" w:cs="Times New Roman"/>
          <w:szCs w:val="24"/>
          <w:lang w:val="ro-RO"/>
        </w:rPr>
        <w:t>Asigurarea eficienței energetice în sectorul industrial</w:t>
      </w:r>
      <w:r w:rsidR="00981B97" w:rsidRPr="007B4463">
        <w:rPr>
          <w:rFonts w:eastAsiaTheme="minorEastAsia" w:cs="Times New Roman"/>
          <w:szCs w:val="24"/>
          <w:lang w:val="ro-RO"/>
        </w:rPr>
        <w:t>,</w:t>
      </w:r>
    </w:p>
    <w:p w14:paraId="37BFB337" w14:textId="77777777" w:rsidR="00DD2951" w:rsidRPr="007B4463" w:rsidRDefault="00DD2951" w:rsidP="005A3A56">
      <w:pPr>
        <w:pStyle w:val="ListParagraph"/>
        <w:numPr>
          <w:ilvl w:val="0"/>
          <w:numId w:val="14"/>
        </w:numPr>
        <w:rPr>
          <w:rFonts w:eastAsiaTheme="minorEastAsia" w:cs="Times New Roman"/>
          <w:szCs w:val="24"/>
          <w:lang w:val="ro-RO"/>
        </w:rPr>
      </w:pPr>
      <w:r w:rsidRPr="007B4463">
        <w:rPr>
          <w:rFonts w:eastAsiaTheme="minorEastAsia" w:cs="Times New Roman"/>
          <w:szCs w:val="24"/>
          <w:lang w:val="ro-RO"/>
        </w:rPr>
        <w:t>cheltuielile cofinanţate din fondurile PNRR</w:t>
      </w:r>
      <w:r w:rsidR="00CB1362" w:rsidRPr="007B4463">
        <w:rPr>
          <w:rFonts w:eastAsiaTheme="minorEastAsia" w:cs="Times New Roman"/>
          <w:szCs w:val="24"/>
          <w:lang w:val="ro-RO"/>
        </w:rPr>
        <w:t xml:space="preserve"> prin </w:t>
      </w:r>
      <w:r w:rsidR="00F25B5A" w:rsidRPr="007B4463">
        <w:rPr>
          <w:rFonts w:eastAsiaTheme="minorEastAsia" w:cs="Times New Roman"/>
          <w:szCs w:val="24"/>
          <w:lang w:val="ro-RO"/>
        </w:rPr>
        <w:t>măsura de investiții I5 - Asigurarea eficienței energetice în sectorul industrial</w:t>
      </w:r>
      <w:r w:rsidRPr="007B4463">
        <w:rPr>
          <w:rFonts w:eastAsiaTheme="minorEastAsia" w:cs="Times New Roman"/>
          <w:szCs w:val="24"/>
          <w:lang w:val="ro-RO"/>
        </w:rPr>
        <w:t xml:space="preserve"> nu au fost finanţate şi nu sunt finanţate în prezent din alte fonduri</w:t>
      </w:r>
      <w:r w:rsidR="00436252" w:rsidRPr="007B4463">
        <w:rPr>
          <w:rFonts w:eastAsiaTheme="minorEastAsia" w:cs="Times New Roman"/>
          <w:szCs w:val="24"/>
          <w:lang w:val="ro-RO"/>
        </w:rPr>
        <w:t xml:space="preserve"> </w:t>
      </w:r>
      <w:r w:rsidRPr="007B4463">
        <w:rPr>
          <w:rFonts w:eastAsiaTheme="minorEastAsia" w:cs="Times New Roman"/>
          <w:szCs w:val="24"/>
          <w:lang w:val="ro-RO"/>
        </w:rPr>
        <w:t>publice</w:t>
      </w:r>
      <w:r w:rsidR="00297363" w:rsidRPr="007B4463">
        <w:rPr>
          <w:rFonts w:eastAsiaTheme="minorEastAsia" w:cs="Times New Roman"/>
          <w:szCs w:val="24"/>
          <w:lang w:val="ro-RO"/>
        </w:rPr>
        <w:t xml:space="preserve">, </w:t>
      </w:r>
    </w:p>
    <w:p w14:paraId="504B04AB" w14:textId="77777777" w:rsidR="00DD2951" w:rsidRPr="007B4463" w:rsidRDefault="00DD2951" w:rsidP="00C064F4">
      <w:pPr>
        <w:numPr>
          <w:ilvl w:val="0"/>
          <w:numId w:val="14"/>
        </w:numPr>
        <w:spacing w:after="160" w:line="259" w:lineRule="auto"/>
        <w:rPr>
          <w:rFonts w:eastAsiaTheme="minorEastAsia" w:cs="Times New Roman"/>
          <w:szCs w:val="24"/>
          <w:lang w:val="ro-RO"/>
        </w:rPr>
      </w:pPr>
      <w:r w:rsidRPr="007B4463">
        <w:rPr>
          <w:rFonts w:eastAsiaTheme="minorEastAsia" w:cs="Times New Roman"/>
          <w:szCs w:val="24"/>
          <w:lang w:val="ro-RO"/>
        </w:rPr>
        <w:t>toate activele corporale achiziţionate prin proiect trebuie să fie noi</w:t>
      </w:r>
      <w:r w:rsidR="00533FFD" w:rsidRPr="007B4463">
        <w:rPr>
          <w:rFonts w:eastAsiaTheme="minorEastAsia" w:cs="Times New Roman"/>
          <w:szCs w:val="24"/>
          <w:lang w:val="ro-RO"/>
        </w:rPr>
        <w:t xml:space="preserve"> si să</w:t>
      </w:r>
      <w:r w:rsidR="009E6FB7" w:rsidRPr="007B4463">
        <w:rPr>
          <w:rFonts w:eastAsiaTheme="minorEastAsia" w:cs="Times New Roman"/>
          <w:szCs w:val="24"/>
          <w:lang w:val="ro-RO"/>
        </w:rPr>
        <w:t xml:space="preserve"> respecte standardele internationale corespunzatoare categoriei de echipament</w:t>
      </w:r>
      <w:r w:rsidR="00C064F4" w:rsidRPr="007B4463">
        <w:rPr>
          <w:rFonts w:eastAsiaTheme="minorEastAsia" w:cs="Times New Roman"/>
          <w:szCs w:val="24"/>
          <w:lang w:val="ro-RO"/>
        </w:rPr>
        <w:t>.</w:t>
      </w:r>
      <w:r w:rsidR="00533FFD" w:rsidRPr="007B4463">
        <w:rPr>
          <w:rFonts w:eastAsiaTheme="minorEastAsia" w:cs="Times New Roman"/>
          <w:szCs w:val="24"/>
          <w:lang w:val="ro-RO"/>
        </w:rPr>
        <w:t xml:space="preserve"> </w:t>
      </w:r>
    </w:p>
    <w:p w14:paraId="19406DEB" w14:textId="77777777" w:rsidR="00531E0F" w:rsidRPr="007B4463" w:rsidRDefault="00531E0F" w:rsidP="00AA6A06">
      <w:pPr>
        <w:spacing w:after="160" w:line="259" w:lineRule="auto"/>
        <w:ind w:left="360"/>
        <w:rPr>
          <w:rFonts w:eastAsiaTheme="minorEastAsia" w:cs="Times New Roman"/>
          <w:szCs w:val="24"/>
          <w:lang w:val="ro-RO"/>
        </w:rPr>
      </w:pPr>
    </w:p>
    <w:p w14:paraId="57C58EEF" w14:textId="32D6AA4D" w:rsidR="00AA778B" w:rsidRPr="00E24147" w:rsidRDefault="00AA778B" w:rsidP="005A3A56">
      <w:pPr>
        <w:pStyle w:val="ListParagraph"/>
        <w:numPr>
          <w:ilvl w:val="0"/>
          <w:numId w:val="44"/>
        </w:numPr>
        <w:spacing w:after="160" w:line="259" w:lineRule="auto"/>
        <w:rPr>
          <w:rFonts w:eastAsiaTheme="minorEastAsia" w:cs="Times New Roman"/>
          <w:b/>
          <w:szCs w:val="24"/>
          <w:lang w:val="ro-RO"/>
        </w:rPr>
      </w:pPr>
      <w:r w:rsidRPr="00E24147">
        <w:rPr>
          <w:rFonts w:eastAsiaTheme="minorEastAsia" w:cs="Times New Roman"/>
          <w:b/>
          <w:szCs w:val="24"/>
          <w:lang w:val="ro-RO"/>
        </w:rPr>
        <w:t>Sunt eligibile doar urm</w:t>
      </w:r>
      <w:r w:rsidR="0093455D" w:rsidRPr="00E24147">
        <w:rPr>
          <w:rFonts w:eastAsiaTheme="minorEastAsia" w:cs="Times New Roman"/>
          <w:b/>
          <w:szCs w:val="24"/>
          <w:lang w:val="ro-RO"/>
        </w:rPr>
        <w:t>ă</w:t>
      </w:r>
      <w:r w:rsidRPr="00E24147">
        <w:rPr>
          <w:rFonts w:eastAsiaTheme="minorEastAsia" w:cs="Times New Roman"/>
          <w:b/>
          <w:szCs w:val="24"/>
          <w:lang w:val="ro-RO"/>
        </w:rPr>
        <w:t xml:space="preserve">toarele cheltuieli pentru </w:t>
      </w:r>
      <w:r w:rsidR="00E15A55" w:rsidRPr="00E24147">
        <w:rPr>
          <w:rFonts w:eastAsiaTheme="minorEastAsia" w:cs="Times New Roman"/>
          <w:b/>
          <w:szCs w:val="24"/>
          <w:lang w:val="ro-RO"/>
        </w:rPr>
        <w:t>beneficiarii din program</w:t>
      </w:r>
      <w:r w:rsidRPr="00E24147">
        <w:rPr>
          <w:rFonts w:eastAsiaTheme="minorEastAsia" w:cs="Times New Roman"/>
          <w:b/>
          <w:szCs w:val="24"/>
          <w:lang w:val="ro-RO"/>
        </w:rPr>
        <w:t>:</w:t>
      </w:r>
    </w:p>
    <w:p w14:paraId="51095A5D" w14:textId="77777777" w:rsidR="00531E0F" w:rsidRPr="00E24147" w:rsidRDefault="00531E0F" w:rsidP="00E24147">
      <w:pPr>
        <w:pStyle w:val="ListParagraph"/>
        <w:spacing w:after="160" w:line="259" w:lineRule="auto"/>
        <w:ind w:left="720"/>
        <w:rPr>
          <w:rFonts w:eastAsiaTheme="minorEastAsia" w:cs="Times New Roman"/>
          <w:b/>
          <w:szCs w:val="24"/>
          <w:lang w:val="ro-RO"/>
        </w:rPr>
      </w:pPr>
    </w:p>
    <w:tbl>
      <w:tblPr>
        <w:tblStyle w:val="TableGrid"/>
        <w:tblW w:w="0" w:type="auto"/>
        <w:shd w:val="clear" w:color="auto" w:fill="DEEAF6" w:themeFill="accent1" w:themeFillTint="33"/>
        <w:tblLook w:val="04A0" w:firstRow="1" w:lastRow="0" w:firstColumn="1" w:lastColumn="0" w:noHBand="0" w:noVBand="1"/>
      </w:tblPr>
      <w:tblGrid>
        <w:gridCol w:w="9062"/>
      </w:tblGrid>
      <w:tr w:rsidR="00AA778B" w:rsidRPr="007B4463" w14:paraId="4CF94F4C" w14:textId="77777777" w:rsidTr="006E6B50">
        <w:trPr>
          <w:trHeight w:val="2973"/>
        </w:trPr>
        <w:tc>
          <w:tcPr>
            <w:tcW w:w="9288" w:type="dxa"/>
            <w:shd w:val="clear" w:color="auto" w:fill="DEEAF6" w:themeFill="accent1" w:themeFillTint="33"/>
          </w:tcPr>
          <w:p w14:paraId="6EDC7F11" w14:textId="77777777" w:rsidR="00AA778B" w:rsidRPr="00E24147" w:rsidRDefault="00AA778B" w:rsidP="00C579AC">
            <w:pPr>
              <w:spacing w:after="160" w:line="259" w:lineRule="auto"/>
              <w:ind w:left="720"/>
              <w:rPr>
                <w:rFonts w:eastAsiaTheme="minorEastAsia" w:cs="Times New Roman"/>
                <w:b/>
                <w:szCs w:val="24"/>
                <w:lang w:val="ro-RO"/>
              </w:rPr>
            </w:pPr>
            <w:bookmarkStart w:id="144" w:name="_Hlk106704462"/>
          </w:p>
          <w:p w14:paraId="1C03B4DA" w14:textId="77777777" w:rsidR="00AA778B" w:rsidRPr="007B4463" w:rsidRDefault="00C82093" w:rsidP="005A3A56">
            <w:pPr>
              <w:numPr>
                <w:ilvl w:val="0"/>
                <w:numId w:val="2"/>
              </w:numPr>
              <w:spacing w:after="160" w:line="259" w:lineRule="auto"/>
              <w:rPr>
                <w:rFonts w:eastAsiaTheme="minorEastAsia" w:cs="Times New Roman"/>
                <w:b/>
                <w:szCs w:val="24"/>
                <w:lang w:val="ro-RO"/>
              </w:rPr>
            </w:pPr>
            <w:r w:rsidRPr="007B4463">
              <w:rPr>
                <w:rFonts w:eastAsiaTheme="minorEastAsia" w:cs="Times New Roman"/>
                <w:b/>
                <w:szCs w:val="24"/>
                <w:lang w:val="ro-RO"/>
              </w:rPr>
              <w:t>Costurile cu a</w:t>
            </w:r>
            <w:r w:rsidR="00AA778B" w:rsidRPr="007B4463">
              <w:rPr>
                <w:rFonts w:eastAsiaTheme="minorEastAsia" w:cs="Times New Roman"/>
                <w:b/>
                <w:szCs w:val="24"/>
                <w:lang w:val="ro-RO"/>
              </w:rPr>
              <w:t>sistenţă tehnică din partea proiectantului pe perioada de execuţie a lucrărilor</w:t>
            </w:r>
          </w:p>
          <w:p w14:paraId="553DC478" w14:textId="77777777" w:rsidR="00AA778B" w:rsidRPr="007B4463" w:rsidRDefault="00C82093" w:rsidP="005A3A56">
            <w:pPr>
              <w:numPr>
                <w:ilvl w:val="0"/>
                <w:numId w:val="2"/>
              </w:numPr>
              <w:spacing w:after="160" w:line="259" w:lineRule="auto"/>
              <w:rPr>
                <w:rFonts w:eastAsiaTheme="minorEastAsia" w:cs="Times New Roman"/>
                <w:b/>
                <w:szCs w:val="24"/>
                <w:lang w:val="ro-RO"/>
              </w:rPr>
            </w:pPr>
            <w:r w:rsidRPr="007B4463">
              <w:rPr>
                <w:rFonts w:eastAsiaTheme="minorEastAsia" w:cs="Times New Roman"/>
                <w:b/>
                <w:szCs w:val="24"/>
                <w:lang w:val="ro-RO"/>
              </w:rPr>
              <w:t>Costurile cu</w:t>
            </w:r>
            <w:r w:rsidR="00AA778B" w:rsidRPr="007B4463">
              <w:rPr>
                <w:rFonts w:eastAsiaTheme="minorEastAsia" w:cs="Times New Roman"/>
                <w:b/>
                <w:szCs w:val="24"/>
                <w:lang w:val="ro-RO"/>
              </w:rPr>
              <w:t xml:space="preserve"> </w:t>
            </w:r>
            <w:r w:rsidRPr="007B4463">
              <w:rPr>
                <w:rFonts w:eastAsiaTheme="minorEastAsia" w:cs="Times New Roman"/>
                <w:b/>
                <w:szCs w:val="24"/>
                <w:lang w:val="ro-RO"/>
              </w:rPr>
              <w:t>d</w:t>
            </w:r>
            <w:r w:rsidR="00AA778B" w:rsidRPr="007B4463">
              <w:rPr>
                <w:rFonts w:eastAsiaTheme="minorEastAsia" w:cs="Times New Roman"/>
                <w:b/>
                <w:szCs w:val="24"/>
                <w:lang w:val="ro-RO"/>
              </w:rPr>
              <w:t>irigenţie de şantier</w:t>
            </w:r>
          </w:p>
          <w:p w14:paraId="3DA70F0E" w14:textId="77777777" w:rsidR="00AA778B" w:rsidRPr="00E24147" w:rsidRDefault="00AA778B" w:rsidP="00545EF3">
            <w:pPr>
              <w:numPr>
                <w:ilvl w:val="0"/>
                <w:numId w:val="2"/>
              </w:numPr>
              <w:spacing w:after="160" w:line="259" w:lineRule="auto"/>
              <w:rPr>
                <w:rFonts w:eastAsiaTheme="minorEastAsia" w:cs="Times New Roman"/>
                <w:b/>
                <w:szCs w:val="24"/>
                <w:lang w:val="ro-RO"/>
              </w:rPr>
            </w:pPr>
            <w:r w:rsidRPr="007B4463">
              <w:rPr>
                <w:rFonts w:eastAsiaTheme="minorEastAsia" w:cs="Times New Roman"/>
                <w:b/>
                <w:szCs w:val="24"/>
                <w:lang w:val="ro-RO"/>
              </w:rPr>
              <w:t xml:space="preserve">Cheltuieli pentru investiţia de bază: Construcţii şi instalaţii, Achizitie </w:t>
            </w:r>
            <w:r w:rsidR="0093455D" w:rsidRPr="007B4463">
              <w:rPr>
                <w:rFonts w:eastAsiaTheme="minorEastAsia" w:cs="Times New Roman"/>
                <w:b/>
                <w:szCs w:val="24"/>
                <w:lang w:val="ro-RO"/>
              </w:rPr>
              <w:t>u</w:t>
            </w:r>
            <w:r w:rsidRPr="007B4463">
              <w:rPr>
                <w:rFonts w:eastAsiaTheme="minorEastAsia" w:cs="Times New Roman"/>
                <w:b/>
                <w:szCs w:val="24"/>
                <w:lang w:val="ro-RO"/>
              </w:rPr>
              <w:t>tilaje, echipamente tehnologice şi funcţionale, Montaj utilaje, echipamente tehnologice şi funcţionale</w:t>
            </w:r>
          </w:p>
        </w:tc>
      </w:tr>
      <w:bookmarkEnd w:id="144"/>
    </w:tbl>
    <w:p w14:paraId="7BA7A1F9" w14:textId="77777777" w:rsidR="00531E0F" w:rsidRPr="007B4463" w:rsidRDefault="00531E0F" w:rsidP="00E24147">
      <w:pPr>
        <w:rPr>
          <w:rFonts w:eastAsia="SimSun" w:cs="Times New Roman"/>
          <w:b/>
          <w:bCs/>
          <w:szCs w:val="24"/>
          <w:lang w:val="ro-RO"/>
        </w:rPr>
      </w:pPr>
    </w:p>
    <w:tbl>
      <w:tblPr>
        <w:tblStyle w:val="TableGrid"/>
        <w:tblW w:w="0" w:type="auto"/>
        <w:tblInd w:w="-5" w:type="dxa"/>
        <w:tblCellMar>
          <w:top w:w="510" w:type="dxa"/>
          <w:left w:w="510" w:type="dxa"/>
          <w:bottom w:w="510" w:type="dxa"/>
          <w:right w:w="510" w:type="dxa"/>
        </w:tblCellMar>
        <w:tblLook w:val="04A0" w:firstRow="1" w:lastRow="0" w:firstColumn="1" w:lastColumn="0" w:noHBand="0" w:noVBand="1"/>
      </w:tblPr>
      <w:tblGrid>
        <w:gridCol w:w="9067"/>
      </w:tblGrid>
      <w:tr w:rsidR="00531E0F" w:rsidRPr="007B4463" w14:paraId="06744E7B" w14:textId="77777777" w:rsidTr="00E24147">
        <w:tc>
          <w:tcPr>
            <w:tcW w:w="9067" w:type="dxa"/>
            <w:tcBorders>
              <w:top w:val="single" w:sz="4" w:space="0" w:color="auto"/>
              <w:left w:val="single" w:sz="4" w:space="0" w:color="auto"/>
              <w:bottom w:val="single" w:sz="4" w:space="0" w:color="auto"/>
              <w:right w:val="single" w:sz="4" w:space="0" w:color="auto"/>
            </w:tcBorders>
          </w:tcPr>
          <w:p w14:paraId="68FDC3FE" w14:textId="77777777" w:rsidR="00531E0F" w:rsidRPr="00E24147" w:rsidRDefault="00531E0F">
            <w:pPr>
              <w:spacing w:after="240" w:line="240" w:lineRule="auto"/>
              <w:jc w:val="left"/>
              <w:rPr>
                <w:rFonts w:eastAsia="Geneva" w:cs="Times New Roman"/>
                <w:b/>
                <w:color w:val="FF0000"/>
                <w:sz w:val="28"/>
                <w:szCs w:val="28"/>
                <w:lang w:val="ro-RO"/>
              </w:rPr>
            </w:pPr>
            <w:r w:rsidRPr="00E24147">
              <w:rPr>
                <w:rFonts w:eastAsia="Geneva" w:cs="Times New Roman"/>
                <w:b/>
                <w:color w:val="FF0000"/>
                <w:sz w:val="28"/>
                <w:szCs w:val="28"/>
                <w:lang w:val="ro-RO"/>
              </w:rPr>
              <w:t>Atenție!</w:t>
            </w:r>
          </w:p>
          <w:p w14:paraId="6A54CEE6" w14:textId="77777777" w:rsidR="00531E0F" w:rsidRPr="007B4463" w:rsidRDefault="00531E0F" w:rsidP="00531E0F">
            <w:pPr>
              <w:widowControl w:val="0"/>
              <w:spacing w:line="256" w:lineRule="auto"/>
              <w:contextualSpacing/>
              <w:jc w:val="left"/>
              <w:rPr>
                <w:rFonts w:eastAsiaTheme="minorEastAsia" w:cs="Times New Roman"/>
                <w:szCs w:val="24"/>
                <w:lang w:val="ro-RO"/>
              </w:rPr>
            </w:pPr>
            <w:r w:rsidRPr="007B4463">
              <w:rPr>
                <w:rFonts w:eastAsiaTheme="minorEastAsia" w:cs="Times New Roman"/>
                <w:szCs w:val="24"/>
                <w:lang w:val="ro-RO"/>
              </w:rPr>
              <w:t>Cheltuielile pentru TVA nu sunt eligibile din măsurile prevăzute prin Regulamentul (UE) nr. 241/2021 al Parlamentului European și al Consiliului din 12 februarie 2021 de instituire a Mecanismului de redresare și reziliență.</w:t>
            </w:r>
          </w:p>
          <w:p w14:paraId="52922F69" w14:textId="77777777" w:rsidR="00531E0F" w:rsidRPr="007B4463" w:rsidRDefault="00531E0F" w:rsidP="00531E0F">
            <w:pPr>
              <w:widowControl w:val="0"/>
              <w:spacing w:line="256" w:lineRule="auto"/>
              <w:contextualSpacing/>
              <w:jc w:val="left"/>
              <w:rPr>
                <w:rFonts w:eastAsiaTheme="minorEastAsia" w:cs="Times New Roman"/>
                <w:szCs w:val="24"/>
                <w:lang w:val="ro-RO"/>
              </w:rPr>
            </w:pPr>
          </w:p>
          <w:p w14:paraId="4D31B186" w14:textId="79DC4C77" w:rsidR="00531E0F" w:rsidRPr="007B4463" w:rsidRDefault="00531E0F" w:rsidP="00531E0F">
            <w:pPr>
              <w:widowControl w:val="0"/>
              <w:spacing w:line="256" w:lineRule="auto"/>
              <w:contextualSpacing/>
              <w:jc w:val="left"/>
              <w:rPr>
                <w:rFonts w:eastAsiaTheme="minorEastAsia" w:cs="Times New Roman"/>
                <w:szCs w:val="24"/>
                <w:lang w:val="ro-RO"/>
              </w:rPr>
            </w:pPr>
            <w:r w:rsidRPr="007B4463">
              <w:rPr>
                <w:rFonts w:eastAsiaTheme="minorEastAsia" w:cs="Times New Roman"/>
                <w:szCs w:val="24"/>
                <w:lang w:val="ro-RO"/>
              </w:rPr>
              <w:t xml:space="preserve">Orice </w:t>
            </w:r>
            <w:r w:rsidRPr="00F0624B">
              <w:rPr>
                <w:rFonts w:eastAsiaTheme="minorEastAsia" w:cs="Times New Roman"/>
                <w:szCs w:val="24"/>
                <w:lang w:val="ro-RO"/>
              </w:rPr>
              <w:t>alte cheltuieli</w:t>
            </w:r>
            <w:r w:rsidR="00F972A5" w:rsidRPr="00F0624B">
              <w:rPr>
                <w:rFonts w:eastAsiaTheme="minorEastAsia" w:cs="Times New Roman"/>
                <w:szCs w:val="24"/>
                <w:lang w:val="ro-RO"/>
              </w:rPr>
              <w:t>,</w:t>
            </w:r>
            <w:r w:rsidRPr="00F0624B">
              <w:rPr>
                <w:rFonts w:eastAsiaTheme="minorEastAsia" w:cs="Times New Roman"/>
                <w:szCs w:val="24"/>
                <w:lang w:val="ro-RO"/>
              </w:rPr>
              <w:t xml:space="preserve"> față de cele enumerate mai sus</w:t>
            </w:r>
            <w:r w:rsidR="00F972A5" w:rsidRPr="00F0624B">
              <w:rPr>
                <w:rFonts w:eastAsiaTheme="minorEastAsia" w:cs="Times New Roman"/>
                <w:szCs w:val="24"/>
                <w:lang w:val="ro-RO"/>
              </w:rPr>
              <w:t>,</w:t>
            </w:r>
            <w:r w:rsidRPr="00F0624B">
              <w:rPr>
                <w:rFonts w:eastAsiaTheme="minorEastAsia" w:cs="Times New Roman"/>
                <w:szCs w:val="24"/>
                <w:lang w:val="ro-RO"/>
              </w:rPr>
              <w:t xml:space="preserve"> sunt</w:t>
            </w:r>
            <w:r w:rsidRPr="007B4463">
              <w:rPr>
                <w:rFonts w:eastAsiaTheme="minorEastAsia" w:cs="Times New Roman"/>
                <w:szCs w:val="24"/>
                <w:lang w:val="ro-RO"/>
              </w:rPr>
              <w:t xml:space="preserve"> neeligibile.</w:t>
            </w:r>
          </w:p>
        </w:tc>
      </w:tr>
    </w:tbl>
    <w:p w14:paraId="7DD50002" w14:textId="76D271D9" w:rsidR="008369CE" w:rsidRDefault="008369CE" w:rsidP="00C579AC">
      <w:pPr>
        <w:rPr>
          <w:rFonts w:eastAsiaTheme="minorEastAsia" w:cs="Times New Roman"/>
          <w:szCs w:val="24"/>
          <w:lang w:val="ro-RO"/>
        </w:rPr>
      </w:pPr>
    </w:p>
    <w:p w14:paraId="02667843" w14:textId="77777777" w:rsidR="00E20E76" w:rsidRPr="007B4463" w:rsidRDefault="00E20E76" w:rsidP="00C579AC">
      <w:pPr>
        <w:rPr>
          <w:rFonts w:eastAsiaTheme="minorEastAsia" w:cs="Times New Roman"/>
          <w:szCs w:val="24"/>
          <w:lang w:val="ro-RO"/>
        </w:rPr>
      </w:pPr>
    </w:p>
    <w:p w14:paraId="6F6E45A9" w14:textId="77777777" w:rsidR="00DD2951" w:rsidRPr="00E24147" w:rsidRDefault="00DD2951" w:rsidP="005A3A56">
      <w:pPr>
        <w:pStyle w:val="ListParagraph"/>
        <w:numPr>
          <w:ilvl w:val="0"/>
          <w:numId w:val="44"/>
        </w:numPr>
        <w:rPr>
          <w:rFonts w:eastAsia="Calibri" w:cs="Times New Roman"/>
          <w:b/>
          <w:szCs w:val="24"/>
          <w:lang w:val="ro-RO"/>
        </w:rPr>
      </w:pPr>
      <w:r w:rsidRPr="00E24147">
        <w:rPr>
          <w:rFonts w:eastAsia="Calibri" w:cs="Times New Roman"/>
          <w:b/>
          <w:szCs w:val="24"/>
          <w:lang w:val="ro-RO"/>
        </w:rPr>
        <w:lastRenderedPageBreak/>
        <w:t xml:space="preserve">Implementarea financiară a proiectului </w:t>
      </w:r>
    </w:p>
    <w:p w14:paraId="747344D3" w14:textId="77777777" w:rsidR="00DD2951" w:rsidRPr="007B4463" w:rsidRDefault="00DD2951" w:rsidP="00C579AC">
      <w:pPr>
        <w:spacing w:after="0" w:line="240" w:lineRule="auto"/>
        <w:ind w:left="720"/>
        <w:rPr>
          <w:rFonts w:eastAsia="Calibri" w:cs="Times New Roman"/>
          <w:b/>
          <w:szCs w:val="24"/>
          <w:lang w:val="ro-RO"/>
        </w:rPr>
      </w:pPr>
    </w:p>
    <w:p w14:paraId="05244A2B" w14:textId="77777777" w:rsidR="00DD2951" w:rsidRPr="007B4463" w:rsidRDefault="00DD2951" w:rsidP="00C579AC">
      <w:pPr>
        <w:autoSpaceDE w:val="0"/>
        <w:spacing w:after="0" w:line="240" w:lineRule="auto"/>
        <w:rPr>
          <w:rFonts w:eastAsia="Calibri" w:cs="Times New Roman"/>
          <w:b/>
          <w:szCs w:val="24"/>
          <w:lang w:val="ro-RO"/>
        </w:rPr>
      </w:pPr>
      <w:r w:rsidRPr="007B4463">
        <w:rPr>
          <w:rFonts w:eastAsia="Calibri" w:cs="Times New Roman"/>
          <w:b/>
          <w:szCs w:val="24"/>
          <w:lang w:val="ro-RO"/>
        </w:rPr>
        <w:t xml:space="preserve">Baza legală: </w:t>
      </w:r>
    </w:p>
    <w:p w14:paraId="5C3DFC4E" w14:textId="77777777" w:rsidR="00DD2951" w:rsidRPr="007B4463" w:rsidRDefault="00DD2951" w:rsidP="00C579AC">
      <w:pPr>
        <w:autoSpaceDE w:val="0"/>
        <w:spacing w:after="0" w:line="240" w:lineRule="auto"/>
        <w:ind w:left="426"/>
        <w:rPr>
          <w:rFonts w:eastAsia="Calibri" w:cs="Times New Roman"/>
          <w:bCs/>
          <w:szCs w:val="24"/>
          <w:lang w:val="ro-RO"/>
        </w:rPr>
      </w:pPr>
    </w:p>
    <w:p w14:paraId="51052E60" w14:textId="07799088" w:rsidR="00DD2951" w:rsidRPr="007B4463" w:rsidRDefault="00DD2951" w:rsidP="00C579AC">
      <w:pPr>
        <w:spacing w:after="0" w:line="240" w:lineRule="auto"/>
        <w:ind w:firstLine="357"/>
        <w:rPr>
          <w:rFonts w:eastAsia="Calibri" w:cs="Times New Roman"/>
          <w:bCs/>
          <w:szCs w:val="24"/>
          <w:lang w:val="ro-RO"/>
        </w:rPr>
      </w:pPr>
      <w:r w:rsidRPr="007B4463">
        <w:rPr>
          <w:rFonts w:eastAsia="Calibri" w:cs="Times New Roman"/>
          <w:bCs/>
          <w:szCs w:val="24"/>
          <w:lang w:val="ro-RO"/>
        </w:rPr>
        <w:t xml:space="preserve">Implementarea financiară se </w:t>
      </w:r>
      <w:r w:rsidR="00D51E79" w:rsidRPr="007B4463">
        <w:rPr>
          <w:rFonts w:eastAsia="Calibri" w:cs="Times New Roman"/>
          <w:bCs/>
          <w:szCs w:val="24"/>
          <w:lang w:val="ro-RO"/>
        </w:rPr>
        <w:t>efectuează</w:t>
      </w:r>
      <w:r w:rsidRPr="007B4463">
        <w:rPr>
          <w:rFonts w:eastAsia="Calibri" w:cs="Times New Roman"/>
          <w:bCs/>
          <w:szCs w:val="24"/>
          <w:lang w:val="ro-RO"/>
        </w:rPr>
        <w:t xml:space="preserve"> prin mecanismul</w:t>
      </w:r>
      <w:r w:rsidR="001A3D24" w:rsidRPr="007B4463">
        <w:rPr>
          <w:rFonts w:eastAsia="Calibri" w:cs="Times New Roman"/>
          <w:bCs/>
          <w:szCs w:val="24"/>
          <w:lang w:val="ro-RO"/>
        </w:rPr>
        <w:t xml:space="preserve"> </w:t>
      </w:r>
      <w:r w:rsidR="00D51E79" w:rsidRPr="007B4463">
        <w:rPr>
          <w:rFonts w:eastAsia="Calibri" w:cs="Times New Roman"/>
          <w:bCs/>
          <w:szCs w:val="24"/>
          <w:lang w:val="ro-RO"/>
        </w:rPr>
        <w:t>cererilor de transfer în conformitate cu prevederile OUG nr. 124/2021 privind stabilirea cadrului instituțional și financiar pentru gestionarea fondurilor europene alocate României prin Mecanismul de redresare și reziliență</w:t>
      </w:r>
      <w:r w:rsidR="002738EE" w:rsidRPr="007B4463">
        <w:rPr>
          <w:rFonts w:eastAsia="Calibri" w:cs="Times New Roman"/>
          <w:bCs/>
          <w:szCs w:val="24"/>
          <w:lang w:val="ro-RO"/>
        </w:rPr>
        <w:t>, aprobat</w:t>
      </w:r>
      <w:r w:rsidR="00545EF3" w:rsidRPr="007B4463">
        <w:rPr>
          <w:rFonts w:eastAsia="Calibri" w:cs="Times New Roman"/>
          <w:bCs/>
          <w:szCs w:val="24"/>
          <w:lang w:val="ro-RO"/>
        </w:rPr>
        <w:t>ă</w:t>
      </w:r>
      <w:r w:rsidR="002738EE" w:rsidRPr="007B4463">
        <w:rPr>
          <w:rFonts w:eastAsia="Calibri" w:cs="Times New Roman"/>
          <w:bCs/>
          <w:szCs w:val="24"/>
          <w:lang w:val="ro-RO"/>
        </w:rPr>
        <w:t xml:space="preserve"> prin Legea</w:t>
      </w:r>
      <w:r w:rsidR="00F972A5" w:rsidRPr="007B4463">
        <w:rPr>
          <w:rFonts w:eastAsia="Calibri" w:cs="Times New Roman"/>
          <w:bCs/>
          <w:szCs w:val="24"/>
          <w:lang w:val="ro-RO"/>
        </w:rPr>
        <w:t xml:space="preserve"> nr.</w:t>
      </w:r>
      <w:r w:rsidR="002738EE" w:rsidRPr="007B4463">
        <w:rPr>
          <w:rFonts w:eastAsia="Calibri" w:cs="Times New Roman"/>
          <w:bCs/>
          <w:szCs w:val="24"/>
          <w:lang w:val="ro-RO"/>
        </w:rPr>
        <w:t xml:space="preserve"> 178/2022</w:t>
      </w:r>
      <w:r w:rsidR="00D51E79" w:rsidRPr="007B4463">
        <w:rPr>
          <w:rFonts w:eastAsia="Calibri" w:cs="Times New Roman"/>
          <w:bCs/>
          <w:szCs w:val="24"/>
          <w:lang w:val="ro-RO"/>
        </w:rPr>
        <w:t>,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 și a prevederilor H.G. nr.</w:t>
      </w:r>
      <w:r w:rsidR="00F972A5" w:rsidRPr="007B4463">
        <w:rPr>
          <w:rFonts w:eastAsia="Calibri" w:cs="Times New Roman"/>
          <w:bCs/>
          <w:szCs w:val="24"/>
          <w:lang w:val="ro-RO"/>
        </w:rPr>
        <w:t xml:space="preserve"> </w:t>
      </w:r>
      <w:r w:rsidR="00D51E79" w:rsidRPr="007B4463">
        <w:rPr>
          <w:rFonts w:eastAsia="Calibri" w:cs="Times New Roman"/>
          <w:bCs/>
          <w:szCs w:val="24"/>
          <w:lang w:val="ro-RO"/>
        </w:rPr>
        <w:t>209/2022 pentru aprobarea Normelor metodologice de aplicare a prevederilor OUG nr. 124/2021</w:t>
      </w:r>
      <w:r w:rsidR="002738EE" w:rsidRPr="007B4463">
        <w:rPr>
          <w:rFonts w:eastAsia="Calibri" w:cs="Times New Roman"/>
          <w:bCs/>
          <w:szCs w:val="24"/>
          <w:lang w:val="ro-RO"/>
        </w:rPr>
        <w:t>.</w:t>
      </w:r>
      <w:r w:rsidRPr="007B4463">
        <w:rPr>
          <w:rFonts w:eastAsia="Calibri" w:cs="Times New Roman"/>
          <w:bCs/>
          <w:szCs w:val="24"/>
          <w:lang w:val="ro-RO"/>
        </w:rPr>
        <w:t xml:space="preserve"> Obligațiile beneficiarului și ale Ministerului Energiei referitor la plăți sunt detaliate în contractul de finanțare.</w:t>
      </w:r>
    </w:p>
    <w:p w14:paraId="4ED1043F" w14:textId="77777777" w:rsidR="008D7A00" w:rsidRPr="007B4463" w:rsidRDefault="008D7A00" w:rsidP="00C579AC">
      <w:pPr>
        <w:spacing w:after="0" w:line="240" w:lineRule="auto"/>
        <w:rPr>
          <w:rFonts w:eastAsia="Calibri" w:cs="Times New Roman"/>
          <w:b/>
          <w:bCs/>
          <w:color w:val="000000" w:themeColor="text1"/>
          <w:szCs w:val="24"/>
          <w:lang w:val="ro-RO"/>
        </w:rPr>
      </w:pPr>
      <w:bookmarkStart w:id="145" w:name="_Hlk89779198"/>
    </w:p>
    <w:p w14:paraId="439CC9E4" w14:textId="77777777" w:rsidR="0084326E" w:rsidRPr="007B4463" w:rsidRDefault="0084326E" w:rsidP="00C579AC">
      <w:pPr>
        <w:spacing w:after="0" w:line="240" w:lineRule="auto"/>
        <w:rPr>
          <w:rFonts w:eastAsia="Calibri" w:cs="Times New Roman"/>
          <w:bCs/>
          <w:color w:val="000000" w:themeColor="text1"/>
          <w:szCs w:val="24"/>
          <w:lang w:val="ro-RO"/>
        </w:rPr>
      </w:pPr>
      <w:r w:rsidRPr="007B4463">
        <w:rPr>
          <w:rFonts w:eastAsia="Calibri" w:cs="Times New Roman"/>
          <w:bCs/>
          <w:color w:val="000000" w:themeColor="text1"/>
          <w:szCs w:val="24"/>
          <w:lang w:val="ro-RO"/>
        </w:rPr>
        <w:t xml:space="preserve">Cererea de transfer reprezintă cererea depusă de către un beneficiar, prin care se solicită Ministerului Energiei virarea sumelor, în baza contractului de finanţare şi a documentaţiei justificative stabilite în cadrul acestuia. </w:t>
      </w:r>
    </w:p>
    <w:p w14:paraId="70FA03F8" w14:textId="77777777" w:rsidR="0084326E" w:rsidRPr="007B4463" w:rsidRDefault="0084326E" w:rsidP="00C579AC">
      <w:pPr>
        <w:spacing w:after="0" w:line="240" w:lineRule="auto"/>
        <w:rPr>
          <w:rFonts w:eastAsia="Calibri" w:cs="Times New Roman"/>
          <w:bCs/>
          <w:color w:val="000000" w:themeColor="text1"/>
          <w:szCs w:val="24"/>
          <w:lang w:val="ro-RO"/>
        </w:rPr>
      </w:pPr>
      <w:r w:rsidRPr="007B4463">
        <w:rPr>
          <w:rFonts w:eastAsia="Calibri" w:cs="Times New Roman"/>
          <w:bCs/>
          <w:color w:val="000000" w:themeColor="text1"/>
          <w:szCs w:val="24"/>
          <w:lang w:val="ro-RO"/>
        </w:rPr>
        <w:t>Documentele justificative ce vor fi anexate cererilor de transfer, termenii şi condiţiile privind derularea operaţiunilor financiare cu beneficiarii, precum condiţiile de acordare a sumelor solicitate prin cererile de transfer, termenul maxim de efectuare de către Ministerul Energiei a plăţilor</w:t>
      </w:r>
      <w:r w:rsidR="00366A8A" w:rsidRPr="007B4463">
        <w:rPr>
          <w:rFonts w:eastAsia="Calibri" w:cs="Times New Roman"/>
          <w:bCs/>
          <w:color w:val="000000" w:themeColor="text1"/>
          <w:szCs w:val="24"/>
          <w:lang w:val="ro-RO"/>
        </w:rPr>
        <w:t>, precum și alte aspect specifice</w:t>
      </w:r>
      <w:r w:rsidRPr="007B4463">
        <w:rPr>
          <w:rFonts w:eastAsia="Calibri" w:cs="Times New Roman"/>
          <w:bCs/>
          <w:color w:val="000000" w:themeColor="text1"/>
          <w:szCs w:val="24"/>
          <w:lang w:val="ro-RO"/>
        </w:rPr>
        <w:t xml:space="preserve">se vor stabili </w:t>
      </w:r>
      <w:r w:rsidR="00366A8A" w:rsidRPr="007B4463">
        <w:rPr>
          <w:rFonts w:eastAsia="Calibri" w:cs="Times New Roman"/>
          <w:bCs/>
          <w:color w:val="000000" w:themeColor="text1"/>
          <w:szCs w:val="24"/>
          <w:lang w:val="ro-RO"/>
        </w:rPr>
        <w:t>prin</w:t>
      </w:r>
      <w:r w:rsidRPr="007B4463">
        <w:rPr>
          <w:rFonts w:eastAsia="Calibri" w:cs="Times New Roman"/>
          <w:bCs/>
          <w:color w:val="000000" w:themeColor="text1"/>
          <w:szCs w:val="24"/>
          <w:lang w:val="ro-RO"/>
        </w:rPr>
        <w:t xml:space="preserve"> contractul de finanţare, ce va fi încheiat între beneficiar și Ministerul Energiei. </w:t>
      </w:r>
    </w:p>
    <w:p w14:paraId="4277409F" w14:textId="77777777" w:rsidR="0084326E" w:rsidRPr="007B4463" w:rsidRDefault="0084326E" w:rsidP="00C579AC">
      <w:pPr>
        <w:spacing w:after="0" w:line="240" w:lineRule="auto"/>
        <w:rPr>
          <w:rFonts w:eastAsia="Calibri" w:cs="Times New Roman"/>
          <w:bCs/>
          <w:color w:val="000000" w:themeColor="text1"/>
          <w:szCs w:val="24"/>
          <w:lang w:val="ro-RO"/>
        </w:rPr>
      </w:pPr>
      <w:r w:rsidRPr="007B4463">
        <w:rPr>
          <w:rFonts w:eastAsia="Calibri" w:cs="Times New Roman"/>
          <w:bCs/>
          <w:color w:val="000000" w:themeColor="text1"/>
          <w:szCs w:val="24"/>
          <w:lang w:val="ro-RO"/>
        </w:rPr>
        <w:t xml:space="preserve">După semnarea contractelor de finanțare, beneficiarii vor raporta Ministerului Energiei </w:t>
      </w:r>
      <w:r w:rsidR="00366A8A" w:rsidRPr="007B4463">
        <w:rPr>
          <w:rFonts w:eastAsia="Calibri" w:cs="Times New Roman"/>
          <w:bCs/>
          <w:color w:val="000000" w:themeColor="text1"/>
          <w:szCs w:val="24"/>
          <w:lang w:val="ro-RO"/>
        </w:rPr>
        <w:t>periodic</w:t>
      </w:r>
      <w:r w:rsidRPr="007B4463">
        <w:rPr>
          <w:rFonts w:eastAsia="Calibri" w:cs="Times New Roman"/>
          <w:bCs/>
          <w:color w:val="000000" w:themeColor="text1"/>
          <w:szCs w:val="24"/>
          <w:lang w:val="ro-RO"/>
        </w:rPr>
        <w:t xml:space="preserve"> sumele estimate a fi efectiv utilizate în trimestrul următor, în lei, pentru proiectele finanţate prin PNRR. Obligaţia raportării și data maximă de raportare pentru beneficiari se vor stabili prin contractul de finanțare. </w:t>
      </w:r>
    </w:p>
    <w:p w14:paraId="73F6F398" w14:textId="77777777" w:rsidR="0084326E" w:rsidRPr="007B4463" w:rsidRDefault="0084326E" w:rsidP="00C579AC">
      <w:pPr>
        <w:spacing w:after="0" w:line="240" w:lineRule="auto"/>
        <w:rPr>
          <w:rFonts w:eastAsia="Calibri" w:cs="Times New Roman"/>
          <w:bCs/>
          <w:color w:val="000000" w:themeColor="text1"/>
          <w:szCs w:val="24"/>
          <w:lang w:val="ro-RO"/>
        </w:rPr>
      </w:pPr>
      <w:r w:rsidRPr="007B4463">
        <w:rPr>
          <w:rFonts w:eastAsia="Calibri" w:cs="Times New Roman"/>
          <w:bCs/>
          <w:color w:val="000000" w:themeColor="text1"/>
          <w:szCs w:val="24"/>
          <w:lang w:val="ro-RO"/>
        </w:rPr>
        <w:t xml:space="preserve">Beneficiarii vor depune la Ministerul Energiei cereri de transfer pentru plăţile care urmează a fi efectuate (efectiv plătite), aferente sumelor utilizate în trimestrul anterior. Aceste solicitări de fonduri pentru efectuarea plăţilor vor fi asumate și depuse la Ministerul Energiei de către beneficiarii care au utilizat sume în trimestrul anterior. Cererile de transfer pentru efectuarea plăţilor se vor depune la începutul primei luni din trimestrul următor celui în care au fost utilizate sumele (termenul maxim se va stabili prin contractul de finanţare). </w:t>
      </w:r>
    </w:p>
    <w:p w14:paraId="63EBF445" w14:textId="77777777" w:rsidR="0084326E" w:rsidRPr="007B4463" w:rsidRDefault="0084326E" w:rsidP="00C579AC">
      <w:pPr>
        <w:spacing w:after="0" w:line="240" w:lineRule="auto"/>
        <w:rPr>
          <w:rFonts w:eastAsia="Calibri" w:cs="Times New Roman"/>
          <w:bCs/>
          <w:color w:val="000000" w:themeColor="text1"/>
          <w:szCs w:val="24"/>
          <w:lang w:val="ro-RO"/>
        </w:rPr>
      </w:pPr>
      <w:r w:rsidRPr="007B4463">
        <w:rPr>
          <w:rFonts w:eastAsia="Calibri" w:cs="Times New Roman"/>
          <w:bCs/>
          <w:color w:val="000000" w:themeColor="text1"/>
          <w:szCs w:val="24"/>
          <w:lang w:val="ro-RO"/>
        </w:rPr>
        <w:t xml:space="preserve">În termen de </w:t>
      </w:r>
      <w:r w:rsidR="00366A8A" w:rsidRPr="007B4463">
        <w:rPr>
          <w:rFonts w:eastAsia="Calibri" w:cs="Times New Roman"/>
          <w:bCs/>
          <w:color w:val="000000" w:themeColor="text1"/>
          <w:szCs w:val="24"/>
          <w:lang w:val="ro-RO"/>
        </w:rPr>
        <w:t xml:space="preserve">maximum 15 de </w:t>
      </w:r>
      <w:r w:rsidRPr="007B4463">
        <w:rPr>
          <w:rFonts w:eastAsia="Calibri" w:cs="Times New Roman"/>
          <w:bCs/>
          <w:color w:val="000000" w:themeColor="text1"/>
          <w:szCs w:val="24"/>
          <w:lang w:val="ro-RO"/>
        </w:rPr>
        <w:t xml:space="preserve">zile lucrătoare de la data depunerii de către beneficiar la Ministerul Energiei a cererii de transfer întocmite conform contractului de finanţare, Ministerul Energiei autorizează cheltuielile cuprinse în cererea de transfer şi efectuează plata sumelor autorizate în termen de </w:t>
      </w:r>
      <w:r w:rsidR="00470F7E" w:rsidRPr="007B4463">
        <w:rPr>
          <w:rFonts w:eastAsia="Calibri" w:cs="Times New Roman"/>
          <w:bCs/>
          <w:color w:val="000000" w:themeColor="text1"/>
          <w:szCs w:val="24"/>
          <w:lang w:val="ro-RO"/>
        </w:rPr>
        <w:t>maxim</w:t>
      </w:r>
      <w:r w:rsidR="00366A8A" w:rsidRPr="007B4463">
        <w:rPr>
          <w:rFonts w:eastAsia="Calibri" w:cs="Times New Roman"/>
          <w:bCs/>
          <w:color w:val="000000" w:themeColor="text1"/>
          <w:szCs w:val="24"/>
          <w:lang w:val="ro-RO"/>
        </w:rPr>
        <w:t>um</w:t>
      </w:r>
      <w:r w:rsidR="00470F7E" w:rsidRPr="007B4463">
        <w:rPr>
          <w:rFonts w:eastAsia="Calibri" w:cs="Times New Roman"/>
          <w:bCs/>
          <w:color w:val="000000" w:themeColor="text1"/>
          <w:szCs w:val="24"/>
          <w:lang w:val="ro-RO"/>
        </w:rPr>
        <w:t xml:space="preserve"> </w:t>
      </w:r>
      <w:r w:rsidR="00366A8A" w:rsidRPr="007B4463">
        <w:rPr>
          <w:rFonts w:eastAsia="Calibri" w:cs="Times New Roman"/>
          <w:bCs/>
          <w:color w:val="000000" w:themeColor="text1"/>
          <w:szCs w:val="24"/>
          <w:lang w:val="ro-RO"/>
        </w:rPr>
        <w:t>20</w:t>
      </w:r>
      <w:r w:rsidR="00470F7E" w:rsidRPr="007B4463">
        <w:rPr>
          <w:rFonts w:eastAsia="Calibri" w:cs="Times New Roman"/>
          <w:bCs/>
          <w:color w:val="000000" w:themeColor="text1"/>
          <w:szCs w:val="24"/>
          <w:lang w:val="ro-RO"/>
        </w:rPr>
        <w:t xml:space="preserve"> </w:t>
      </w:r>
      <w:r w:rsidR="00366A8A" w:rsidRPr="007B4463">
        <w:rPr>
          <w:rFonts w:eastAsia="Calibri" w:cs="Times New Roman"/>
          <w:bCs/>
          <w:color w:val="000000" w:themeColor="text1"/>
          <w:szCs w:val="24"/>
          <w:lang w:val="ro-RO"/>
        </w:rPr>
        <w:t xml:space="preserve">de </w:t>
      </w:r>
      <w:r w:rsidR="00470F7E" w:rsidRPr="007B4463">
        <w:rPr>
          <w:rFonts w:eastAsia="Calibri" w:cs="Times New Roman"/>
          <w:bCs/>
          <w:color w:val="000000" w:themeColor="text1"/>
          <w:szCs w:val="24"/>
          <w:lang w:val="ro-RO"/>
        </w:rPr>
        <w:t xml:space="preserve">zile </w:t>
      </w:r>
      <w:r w:rsidRPr="007B4463">
        <w:rPr>
          <w:rFonts w:eastAsia="Calibri" w:cs="Times New Roman"/>
          <w:bCs/>
          <w:color w:val="000000" w:themeColor="text1"/>
          <w:szCs w:val="24"/>
          <w:lang w:val="ro-RO"/>
        </w:rPr>
        <w:t>de la aprobarea documentelor de către ordonatorul principal de credite. Pentru depunerea de către beneficiar a unor documente adiţionale sau clarificări solicitate de Ministerul Energiei, termen</w:t>
      </w:r>
      <w:r w:rsidR="00366A8A" w:rsidRPr="007B4463">
        <w:rPr>
          <w:rFonts w:eastAsia="Calibri" w:cs="Times New Roman"/>
          <w:bCs/>
          <w:color w:val="000000" w:themeColor="text1"/>
          <w:szCs w:val="24"/>
          <w:lang w:val="ro-RO"/>
        </w:rPr>
        <w:t xml:space="preserve">ele pot fi suspendate </w:t>
      </w:r>
      <w:r w:rsidRPr="007B4463">
        <w:rPr>
          <w:rFonts w:eastAsia="Calibri" w:cs="Times New Roman"/>
          <w:bCs/>
          <w:color w:val="000000" w:themeColor="text1"/>
          <w:szCs w:val="24"/>
          <w:lang w:val="ro-RO"/>
        </w:rPr>
        <w:t xml:space="preserve">. </w:t>
      </w:r>
    </w:p>
    <w:p w14:paraId="6E06E430" w14:textId="77777777" w:rsidR="0084326E" w:rsidRPr="007B4463" w:rsidRDefault="0084326E" w:rsidP="00C579AC">
      <w:pPr>
        <w:spacing w:after="0" w:line="240" w:lineRule="auto"/>
        <w:rPr>
          <w:rFonts w:eastAsia="Calibri" w:cs="Times New Roman"/>
          <w:bCs/>
          <w:color w:val="000000" w:themeColor="text1"/>
          <w:szCs w:val="24"/>
          <w:lang w:val="ro-RO"/>
        </w:rPr>
      </w:pPr>
      <w:r w:rsidRPr="007B4463">
        <w:rPr>
          <w:rFonts w:eastAsia="Calibri" w:cs="Times New Roman"/>
          <w:bCs/>
          <w:color w:val="000000" w:themeColor="text1"/>
          <w:szCs w:val="24"/>
          <w:lang w:val="ro-RO"/>
        </w:rPr>
        <w:t xml:space="preserve">În cazul ultimei cereri de transfer depuse de beneficiar în cadrul proiectului, termenul privind autorizarea cheltuielilor cuprinse în cererile de transfer poate fi prelungit cu durata necesară efectuării tuturor verificărilor procedurale, fără a depăşi 45 de zile. </w:t>
      </w:r>
    </w:p>
    <w:p w14:paraId="196CFF93" w14:textId="77777777" w:rsidR="0084326E" w:rsidRPr="007B4463" w:rsidRDefault="0084326E" w:rsidP="00C579AC">
      <w:pPr>
        <w:spacing w:after="0" w:line="240" w:lineRule="auto"/>
        <w:rPr>
          <w:rFonts w:eastAsia="Calibri" w:cs="Times New Roman"/>
          <w:bCs/>
          <w:color w:val="000000" w:themeColor="text1"/>
          <w:szCs w:val="24"/>
          <w:lang w:val="ro-RO"/>
        </w:rPr>
      </w:pPr>
      <w:r w:rsidRPr="007B4463">
        <w:rPr>
          <w:rFonts w:eastAsia="Calibri" w:cs="Times New Roman"/>
          <w:bCs/>
          <w:color w:val="000000" w:themeColor="text1"/>
          <w:szCs w:val="24"/>
          <w:lang w:val="ro-RO"/>
        </w:rPr>
        <w:t xml:space="preserve">După efectuarea plăţii, Ministerul Energiei notifică beneficiarilor plata aferentă cheltuielilor autorizate din cererea de transfer. </w:t>
      </w:r>
    </w:p>
    <w:p w14:paraId="059560E1" w14:textId="77777777" w:rsidR="0084326E" w:rsidRPr="007B4463" w:rsidRDefault="0084326E" w:rsidP="00C579AC">
      <w:pPr>
        <w:spacing w:after="0" w:line="240" w:lineRule="auto"/>
        <w:rPr>
          <w:rFonts w:eastAsia="Calibri" w:cs="Times New Roman"/>
          <w:bCs/>
          <w:color w:val="000000" w:themeColor="text1"/>
          <w:szCs w:val="24"/>
          <w:lang w:val="ro-RO"/>
        </w:rPr>
      </w:pPr>
      <w:r w:rsidRPr="007B4463">
        <w:rPr>
          <w:rFonts w:eastAsia="Calibri" w:cs="Times New Roman"/>
          <w:bCs/>
          <w:color w:val="000000" w:themeColor="text1"/>
          <w:szCs w:val="24"/>
          <w:lang w:val="ro-RO"/>
        </w:rPr>
        <w:t xml:space="preserve">Beneficiarii de proiecte finanţate din fonduri europene prin PNRR au obligaţia să ţină pentru fiecare proiect o evidenţă contabilă distinctă, folosind conturi analitice distincte. </w:t>
      </w:r>
    </w:p>
    <w:p w14:paraId="4EB24D3D" w14:textId="77777777" w:rsidR="0084326E" w:rsidRPr="007B4463" w:rsidRDefault="0084326E" w:rsidP="00C579AC">
      <w:pPr>
        <w:spacing w:after="0" w:line="240" w:lineRule="auto"/>
        <w:rPr>
          <w:rFonts w:eastAsia="Calibri" w:cs="Times New Roman"/>
          <w:bCs/>
          <w:color w:val="000000" w:themeColor="text1"/>
          <w:szCs w:val="24"/>
          <w:lang w:val="ro-RO"/>
        </w:rPr>
      </w:pPr>
      <w:r w:rsidRPr="007B4463">
        <w:rPr>
          <w:rFonts w:eastAsia="Calibri" w:cs="Times New Roman"/>
          <w:bCs/>
          <w:color w:val="000000" w:themeColor="text1"/>
          <w:szCs w:val="24"/>
          <w:lang w:val="ro-RO"/>
        </w:rPr>
        <w:t xml:space="preserve">În vederea efectuării reconcilierii contabile dintre conturile contabile ale Ministerului Energiei şi cele ale beneficiarilor pentru proiectele implementate în cadrul PNRR, beneficiarii au </w:t>
      </w:r>
      <w:r w:rsidRPr="007B4463">
        <w:rPr>
          <w:rFonts w:eastAsia="Calibri" w:cs="Times New Roman"/>
          <w:bCs/>
          <w:color w:val="000000" w:themeColor="text1"/>
          <w:szCs w:val="24"/>
          <w:lang w:val="ro-RO"/>
        </w:rPr>
        <w:lastRenderedPageBreak/>
        <w:t xml:space="preserve">obligaţia transmiterii trimestriale, până la data de 20 a lunii următoare perioadei de raportare, a formularului - </w:t>
      </w:r>
      <w:r w:rsidRPr="00E24147">
        <w:rPr>
          <w:rFonts w:eastAsia="Calibri" w:cs="Times New Roman"/>
          <w:bCs/>
          <w:color w:val="000000" w:themeColor="text1"/>
          <w:szCs w:val="24"/>
          <w:lang w:val="ro-RO"/>
        </w:rPr>
        <w:t>Notificare cu privire la reconcilierea contabilă</w:t>
      </w:r>
      <w:r w:rsidRPr="007B4463">
        <w:rPr>
          <w:rFonts w:eastAsia="Calibri" w:cs="Times New Roman"/>
          <w:bCs/>
          <w:color w:val="000000" w:themeColor="text1"/>
          <w:szCs w:val="24"/>
          <w:lang w:val="ro-RO"/>
        </w:rPr>
        <w:t>, din care să rezulte sumele primite, conform prevederilor din contractele de finanţare încheiate.</w:t>
      </w:r>
    </w:p>
    <w:p w14:paraId="2949EB2A" w14:textId="77777777" w:rsidR="00AC50B1" w:rsidRPr="007B4463" w:rsidRDefault="00AC50B1" w:rsidP="00C579AC">
      <w:pPr>
        <w:spacing w:after="0" w:line="240" w:lineRule="auto"/>
        <w:rPr>
          <w:rFonts w:eastAsia="Calibri" w:cs="Times New Roman"/>
          <w:bCs/>
          <w:color w:val="000000" w:themeColor="text1"/>
          <w:szCs w:val="24"/>
          <w:lang w:val="ro-RO"/>
        </w:rPr>
      </w:pPr>
    </w:p>
    <w:p w14:paraId="13CF611C" w14:textId="77777777" w:rsidR="00AC50B1" w:rsidRPr="007B4463" w:rsidRDefault="00AC50B1" w:rsidP="00C579AC">
      <w:pPr>
        <w:spacing w:after="0" w:line="240" w:lineRule="auto"/>
        <w:rPr>
          <w:rFonts w:eastAsia="Calibri" w:cs="Times New Roman"/>
          <w:bCs/>
          <w:color w:val="000000" w:themeColor="text1"/>
          <w:szCs w:val="24"/>
          <w:lang w:val="ro-RO"/>
        </w:rPr>
      </w:pPr>
    </w:p>
    <w:p w14:paraId="4023EDC6" w14:textId="77777777" w:rsidR="0084326E" w:rsidRPr="007B4463" w:rsidRDefault="0084326E" w:rsidP="00C579AC">
      <w:pPr>
        <w:spacing w:after="0" w:line="240" w:lineRule="auto"/>
        <w:rPr>
          <w:rFonts w:eastAsia="Calibri" w:cs="Times New Roman"/>
          <w:b/>
          <w:bCs/>
          <w:color w:val="000000" w:themeColor="text1"/>
          <w:szCs w:val="24"/>
          <w:lang w:val="ro-RO"/>
        </w:rPr>
      </w:pPr>
    </w:p>
    <w:p w14:paraId="3D659661" w14:textId="77777777" w:rsidR="00AC50B1" w:rsidRPr="007B4463" w:rsidRDefault="00AC50B1" w:rsidP="00AC50B1">
      <w:pPr>
        <w:shd w:val="clear" w:color="auto" w:fill="2E74B5" w:themeFill="accent1" w:themeFillShade="BF"/>
        <w:spacing w:after="0" w:line="240" w:lineRule="auto"/>
        <w:outlineLvl w:val="0"/>
        <w:rPr>
          <w:rFonts w:eastAsia="Times New Roman" w:cs="Times New Roman"/>
          <w:b/>
          <w:smallCaps/>
          <w:color w:val="FFFFFF" w:themeColor="background1"/>
          <w:sz w:val="32"/>
          <w:szCs w:val="32"/>
          <w:lang w:val="ro-RO" w:eastAsia="ar-SA"/>
        </w:rPr>
      </w:pPr>
      <w:bookmarkStart w:id="146" w:name="_Toc116995950"/>
      <w:r w:rsidRPr="007B4463">
        <w:rPr>
          <w:rFonts w:eastAsia="Times New Roman" w:cs="Times New Roman"/>
          <w:b/>
          <w:smallCaps/>
          <w:color w:val="FFFFFF" w:themeColor="background1"/>
          <w:sz w:val="36"/>
          <w:szCs w:val="36"/>
          <w:lang w:val="ro-RO" w:eastAsia="ar-SA"/>
        </w:rPr>
        <w:t>Capitol 3 etape si documente necesare in program</w:t>
      </w:r>
      <w:bookmarkEnd w:id="146"/>
    </w:p>
    <w:bookmarkEnd w:id="145"/>
    <w:p w14:paraId="6FF0D712" w14:textId="70501733" w:rsidR="00D91B8F" w:rsidRPr="007B4463" w:rsidRDefault="000D4408" w:rsidP="00C579AC">
      <w:pPr>
        <w:autoSpaceDE w:val="0"/>
        <w:autoSpaceDN w:val="0"/>
        <w:adjustRightInd w:val="0"/>
        <w:spacing w:after="0" w:line="240" w:lineRule="auto"/>
        <w:rPr>
          <w:rFonts w:eastAsia="Times New Roman" w:cs="Times New Roman"/>
          <w:b/>
          <w:smallCaps/>
          <w:color w:val="FFFFFF" w:themeColor="background1"/>
          <w:szCs w:val="24"/>
          <w:lang w:val="ro-RO" w:eastAsia="ar-SA"/>
        </w:rPr>
      </w:pPr>
      <w:r w:rsidRPr="007B4463">
        <w:rPr>
          <w:rFonts w:eastAsia="Times New Roman" w:cs="Times New Roman"/>
          <w:b/>
          <w:smallCaps/>
          <w:color w:val="FFFFFF" w:themeColor="background1"/>
          <w:szCs w:val="24"/>
          <w:lang w:val="ro-RO" w:eastAsia="ar-SA"/>
        </w:rPr>
        <w:t>ETA</w:t>
      </w:r>
      <w:r w:rsidR="00D91B8F" w:rsidRPr="007B4463">
        <w:rPr>
          <w:rFonts w:eastAsia="Times New Roman" w:cs="Times New Roman"/>
          <w:b/>
          <w:smallCaps/>
          <w:color w:val="FFFFFF" w:themeColor="background1"/>
          <w:szCs w:val="24"/>
          <w:lang w:val="ro-RO" w:eastAsia="ar-SA"/>
        </w:rPr>
        <w:t>.1</w:t>
      </w:r>
      <w:r w:rsidR="00B84340" w:rsidRPr="007B4463">
        <w:rPr>
          <w:rFonts w:eastAsia="Times New Roman" w:cs="Times New Roman"/>
          <w:b/>
          <w:smallCaps/>
          <w:color w:val="FFFFFF" w:themeColor="background1"/>
          <w:szCs w:val="24"/>
          <w:lang w:val="ro-RO" w:eastAsia="ar-SA"/>
        </w:rPr>
        <w:t xml:space="preserve"> </w:t>
      </w:r>
    </w:p>
    <w:p w14:paraId="0577C1C2" w14:textId="4B96E774" w:rsidR="00D91B8F" w:rsidRPr="007B4463" w:rsidRDefault="002A654F" w:rsidP="00E24147">
      <w:pPr>
        <w:pStyle w:val="11"/>
        <w:rPr>
          <w:rStyle w:val="Hyperlink"/>
          <w:color w:val="auto"/>
          <w:u w:val="none"/>
        </w:rPr>
      </w:pPr>
      <w:bookmarkStart w:id="147" w:name="_Toc116995951"/>
      <w:r w:rsidRPr="007B4463">
        <w:rPr>
          <w:rStyle w:val="Hyperlink"/>
          <w:iCs w:val="0"/>
          <w:color w:val="auto"/>
          <w:u w:val="none"/>
        </w:rPr>
        <w:t xml:space="preserve">3.1 </w:t>
      </w:r>
      <w:r w:rsidR="007172AA" w:rsidRPr="007B4463">
        <w:rPr>
          <w:rStyle w:val="Hyperlink"/>
          <w:iCs w:val="0"/>
          <w:color w:val="auto"/>
          <w:u w:val="none"/>
        </w:rPr>
        <w:t>Solicitanții</w:t>
      </w:r>
      <w:r w:rsidR="008D7A00" w:rsidRPr="007B4463">
        <w:rPr>
          <w:rStyle w:val="Hyperlink"/>
          <w:iCs w:val="0"/>
          <w:color w:val="auto"/>
          <w:u w:val="none"/>
        </w:rPr>
        <w:t xml:space="preserve"> </w:t>
      </w:r>
      <w:r w:rsidR="00D91B8F" w:rsidRPr="007B4463">
        <w:rPr>
          <w:rStyle w:val="Hyperlink"/>
          <w:iCs w:val="0"/>
          <w:color w:val="auto"/>
          <w:u w:val="none"/>
        </w:rPr>
        <w:t>se înscriu</w:t>
      </w:r>
      <w:r w:rsidR="000D4408" w:rsidRPr="007B4463">
        <w:rPr>
          <w:rStyle w:val="Hyperlink"/>
          <w:iCs w:val="0"/>
          <w:color w:val="auto"/>
          <w:u w:val="none"/>
        </w:rPr>
        <w:t xml:space="preserve"> </w:t>
      </w:r>
      <w:r w:rsidR="00375C99" w:rsidRPr="007B4463">
        <w:rPr>
          <w:rStyle w:val="Hyperlink"/>
          <w:iCs w:val="0"/>
          <w:color w:val="auto"/>
          <w:u w:val="none"/>
        </w:rPr>
        <w:t>în p</w:t>
      </w:r>
      <w:r w:rsidR="00D91B8F" w:rsidRPr="007B4463">
        <w:rPr>
          <w:rStyle w:val="Hyperlink"/>
          <w:iCs w:val="0"/>
          <w:color w:val="auto"/>
          <w:u w:val="none"/>
        </w:rPr>
        <w:t xml:space="preserve">rogram prin completarea cererii de </w:t>
      </w:r>
      <w:r w:rsidR="007B48A8" w:rsidRPr="007B4463">
        <w:rPr>
          <w:rStyle w:val="Hyperlink"/>
          <w:iCs w:val="0"/>
          <w:color w:val="auto"/>
          <w:u w:val="none"/>
        </w:rPr>
        <w:t xml:space="preserve">finanțare </w:t>
      </w:r>
      <w:r w:rsidR="00375C99" w:rsidRPr="007B4463">
        <w:rPr>
          <w:rStyle w:val="Hyperlink"/>
          <w:iCs w:val="0"/>
          <w:color w:val="auto"/>
          <w:u w:val="none"/>
        </w:rPr>
        <w:t>-</w:t>
      </w:r>
      <w:r w:rsidR="00D91B8F" w:rsidRPr="007B4463">
        <w:rPr>
          <w:rStyle w:val="Hyperlink"/>
          <w:iCs w:val="0"/>
          <w:color w:val="auto"/>
          <w:u w:val="none"/>
        </w:rPr>
        <w:t xml:space="preserve"> </w:t>
      </w:r>
      <w:r w:rsidR="00A51AA4" w:rsidRPr="007B4463">
        <w:rPr>
          <w:rStyle w:val="Hyperlink"/>
          <w:iCs w:val="0"/>
          <w:color w:val="auto"/>
          <w:u w:val="none"/>
        </w:rPr>
        <w:t xml:space="preserve">Anexa </w:t>
      </w:r>
      <w:r w:rsidR="00375C99" w:rsidRPr="007B4463">
        <w:rPr>
          <w:rStyle w:val="Hyperlink"/>
          <w:iCs w:val="0"/>
          <w:color w:val="auto"/>
          <w:u w:val="none"/>
        </w:rPr>
        <w:t>nr. 1 și atașarea anexelor obligatorii conform punctului 3.5 din prezentul capitol.</w:t>
      </w:r>
      <w:bookmarkEnd w:id="147"/>
    </w:p>
    <w:p w14:paraId="5E50D876" w14:textId="77777777" w:rsidR="00C279A2" w:rsidRPr="007B4463" w:rsidRDefault="00C279A2" w:rsidP="00C579AC">
      <w:pPr>
        <w:autoSpaceDE w:val="0"/>
        <w:autoSpaceDN w:val="0"/>
        <w:adjustRightInd w:val="0"/>
        <w:spacing w:after="0" w:line="240" w:lineRule="auto"/>
        <w:rPr>
          <w:rFonts w:eastAsia="CIDFont+F2" w:cs="Times New Roman"/>
          <w:szCs w:val="24"/>
          <w:lang w:val="ro-RO"/>
        </w:rPr>
      </w:pPr>
    </w:p>
    <w:p w14:paraId="5E8D0E6B" w14:textId="77777777" w:rsidR="00D91B8F" w:rsidRPr="007B4463" w:rsidRDefault="002A654F" w:rsidP="00E24147">
      <w:pPr>
        <w:pStyle w:val="11"/>
        <w:rPr>
          <w:rStyle w:val="Hyperlink"/>
          <w:color w:val="auto"/>
          <w:u w:val="none"/>
        </w:rPr>
      </w:pPr>
      <w:bookmarkStart w:id="148" w:name="_Toc116995952"/>
      <w:r w:rsidRPr="007B4463">
        <w:rPr>
          <w:rStyle w:val="Hyperlink"/>
          <w:iCs w:val="0"/>
          <w:color w:val="auto"/>
          <w:u w:val="none"/>
        </w:rPr>
        <w:t xml:space="preserve">3.2 </w:t>
      </w:r>
      <w:r w:rsidR="00297363" w:rsidRPr="007B4463">
        <w:rPr>
          <w:rStyle w:val="Hyperlink"/>
          <w:iCs w:val="0"/>
          <w:color w:val="auto"/>
          <w:u w:val="none"/>
        </w:rPr>
        <w:t>Documentele pentru validitatea cărora se solicit semnătura</w:t>
      </w:r>
      <w:r w:rsidR="00D91B8F" w:rsidRPr="007B4463">
        <w:rPr>
          <w:rStyle w:val="Hyperlink"/>
          <w:iCs w:val="0"/>
          <w:color w:val="auto"/>
          <w:u w:val="none"/>
        </w:rPr>
        <w:t xml:space="preserve"> </w:t>
      </w:r>
      <w:r w:rsidR="00297363" w:rsidRPr="007B4463">
        <w:rPr>
          <w:rStyle w:val="Hyperlink"/>
          <w:iCs w:val="0"/>
          <w:color w:val="auto"/>
          <w:u w:val="none"/>
        </w:rPr>
        <w:t xml:space="preserve">reprezentantului </w:t>
      </w:r>
      <w:r w:rsidR="00981B97" w:rsidRPr="007B4463">
        <w:rPr>
          <w:rStyle w:val="Hyperlink"/>
          <w:iCs w:val="0"/>
          <w:color w:val="auto"/>
          <w:u w:val="none"/>
        </w:rPr>
        <w:t xml:space="preserve">legal al societății aplicante, </w:t>
      </w:r>
      <w:r w:rsidR="00297363" w:rsidRPr="007B4463">
        <w:rPr>
          <w:rStyle w:val="Hyperlink"/>
          <w:iCs w:val="0"/>
          <w:color w:val="auto"/>
          <w:u w:val="none"/>
        </w:rPr>
        <w:t>vor fi semnate</w:t>
      </w:r>
      <w:r w:rsidR="001A3D24" w:rsidRPr="007B4463">
        <w:rPr>
          <w:rStyle w:val="Hyperlink"/>
          <w:iCs w:val="0"/>
          <w:color w:val="auto"/>
          <w:u w:val="none"/>
        </w:rPr>
        <w:t xml:space="preserve"> </w:t>
      </w:r>
      <w:r w:rsidR="00D91B8F" w:rsidRPr="007B4463">
        <w:rPr>
          <w:rStyle w:val="Hyperlink"/>
          <w:iCs w:val="0"/>
          <w:color w:val="auto"/>
          <w:u w:val="none"/>
        </w:rPr>
        <w:t>electronic de către reprezentantul legal</w:t>
      </w:r>
      <w:r w:rsidR="000D4408" w:rsidRPr="007B4463">
        <w:rPr>
          <w:rStyle w:val="Hyperlink"/>
          <w:iCs w:val="0"/>
          <w:color w:val="auto"/>
          <w:u w:val="none"/>
        </w:rPr>
        <w:t xml:space="preserve"> </w:t>
      </w:r>
      <w:r w:rsidR="00D91B8F" w:rsidRPr="007B4463">
        <w:rPr>
          <w:rStyle w:val="Hyperlink"/>
          <w:iCs w:val="0"/>
          <w:color w:val="auto"/>
          <w:u w:val="none"/>
        </w:rPr>
        <w:t>sau de către împuternicitul acestuia.</w:t>
      </w:r>
      <w:bookmarkEnd w:id="148"/>
    </w:p>
    <w:p w14:paraId="646EF9C2" w14:textId="77777777" w:rsidR="00C279A2" w:rsidRPr="007B4463" w:rsidRDefault="00C279A2" w:rsidP="00C579AC">
      <w:pPr>
        <w:autoSpaceDE w:val="0"/>
        <w:autoSpaceDN w:val="0"/>
        <w:adjustRightInd w:val="0"/>
        <w:spacing w:after="0"/>
        <w:rPr>
          <w:rFonts w:eastAsia="CIDFont+F2" w:cs="Times New Roman"/>
          <w:color w:val="000000"/>
          <w:szCs w:val="24"/>
          <w:lang w:val="ro-RO"/>
        </w:rPr>
      </w:pPr>
    </w:p>
    <w:p w14:paraId="10706DFB" w14:textId="77777777" w:rsidR="003432BB" w:rsidRPr="007B4463" w:rsidRDefault="002A654F" w:rsidP="00E24147">
      <w:pPr>
        <w:pStyle w:val="11"/>
        <w:rPr>
          <w:rStyle w:val="Hyperlink"/>
          <w:color w:val="auto"/>
          <w:u w:val="none"/>
        </w:rPr>
      </w:pPr>
      <w:bookmarkStart w:id="149" w:name="_Toc116995953"/>
      <w:r w:rsidRPr="007B4463">
        <w:rPr>
          <w:rStyle w:val="Hyperlink"/>
          <w:iCs w:val="0"/>
          <w:color w:val="auto"/>
          <w:u w:val="none"/>
        </w:rPr>
        <w:t xml:space="preserve">3.3 </w:t>
      </w:r>
      <w:r w:rsidR="00D91B8F" w:rsidRPr="007B4463">
        <w:rPr>
          <w:rStyle w:val="Hyperlink"/>
          <w:iCs w:val="0"/>
          <w:color w:val="auto"/>
          <w:u w:val="none"/>
        </w:rPr>
        <w:t xml:space="preserve">În cazul în care </w:t>
      </w:r>
      <w:r w:rsidR="00297363" w:rsidRPr="007B4463">
        <w:rPr>
          <w:rStyle w:val="Hyperlink"/>
          <w:iCs w:val="0"/>
          <w:color w:val="auto"/>
          <w:u w:val="none"/>
        </w:rPr>
        <w:t>documentele sunt</w:t>
      </w:r>
      <w:r w:rsidR="00D91B8F" w:rsidRPr="007B4463">
        <w:rPr>
          <w:rStyle w:val="Hyperlink"/>
          <w:iCs w:val="0"/>
          <w:color w:val="auto"/>
          <w:u w:val="none"/>
        </w:rPr>
        <w:t xml:space="preserve"> semnat</w:t>
      </w:r>
      <w:r w:rsidR="00297363" w:rsidRPr="007B4463">
        <w:rPr>
          <w:rStyle w:val="Hyperlink"/>
          <w:iCs w:val="0"/>
          <w:color w:val="auto"/>
          <w:u w:val="none"/>
        </w:rPr>
        <w:t>e</w:t>
      </w:r>
      <w:r w:rsidR="00D91B8F" w:rsidRPr="007B4463">
        <w:rPr>
          <w:rStyle w:val="Hyperlink"/>
          <w:iCs w:val="0"/>
          <w:color w:val="auto"/>
          <w:u w:val="none"/>
        </w:rPr>
        <w:t xml:space="preserve"> de către persoana</w:t>
      </w:r>
      <w:r w:rsidR="003432BB" w:rsidRPr="007B4463">
        <w:rPr>
          <w:rStyle w:val="Hyperlink"/>
          <w:iCs w:val="0"/>
          <w:color w:val="auto"/>
          <w:u w:val="none"/>
        </w:rPr>
        <w:t xml:space="preserve"> </w:t>
      </w:r>
      <w:r w:rsidR="00D91B8F" w:rsidRPr="007B4463">
        <w:rPr>
          <w:rStyle w:val="Hyperlink"/>
          <w:iCs w:val="0"/>
          <w:color w:val="auto"/>
          <w:u w:val="none"/>
        </w:rPr>
        <w:t>împuternicită de reprezentantul legal, se va atașa împuternicirea notarială</w:t>
      </w:r>
      <w:r w:rsidR="003432BB" w:rsidRPr="007B4463">
        <w:rPr>
          <w:rStyle w:val="Hyperlink"/>
          <w:iCs w:val="0"/>
          <w:color w:val="auto"/>
          <w:u w:val="none"/>
        </w:rPr>
        <w:t xml:space="preserve">, </w:t>
      </w:r>
      <w:r w:rsidR="00D91B8F" w:rsidRPr="007B4463">
        <w:rPr>
          <w:rStyle w:val="Hyperlink"/>
          <w:iCs w:val="0"/>
          <w:color w:val="auto"/>
          <w:u w:val="none"/>
        </w:rPr>
        <w:t>scanată sau semnată digital.</w:t>
      </w:r>
      <w:bookmarkEnd w:id="149"/>
    </w:p>
    <w:p w14:paraId="4437FC3E" w14:textId="77777777" w:rsidR="003432BB" w:rsidRPr="007B4463" w:rsidRDefault="003432BB" w:rsidP="00C579AC">
      <w:pPr>
        <w:autoSpaceDE w:val="0"/>
        <w:autoSpaceDN w:val="0"/>
        <w:adjustRightInd w:val="0"/>
        <w:spacing w:after="0" w:line="240" w:lineRule="auto"/>
        <w:rPr>
          <w:rFonts w:eastAsia="Times New Roman" w:cs="Times New Roman"/>
          <w:b/>
          <w:smallCaps/>
          <w:color w:val="FFFFFF" w:themeColor="background1"/>
          <w:szCs w:val="24"/>
          <w:lang w:val="ro-RO" w:eastAsia="ar-SA"/>
        </w:rPr>
      </w:pPr>
    </w:p>
    <w:p w14:paraId="32D4A9FF" w14:textId="77777777" w:rsidR="00D91B8F" w:rsidRPr="007B4463" w:rsidRDefault="002A654F" w:rsidP="00E24147">
      <w:pPr>
        <w:pStyle w:val="11"/>
        <w:rPr>
          <w:rStyle w:val="Hyperlink"/>
          <w:color w:val="auto"/>
          <w:u w:val="none"/>
        </w:rPr>
      </w:pPr>
      <w:bookmarkStart w:id="150" w:name="_Toc116995954"/>
      <w:r w:rsidRPr="007B4463">
        <w:rPr>
          <w:rStyle w:val="Hyperlink"/>
          <w:iCs w:val="0"/>
          <w:color w:val="auto"/>
          <w:u w:val="none"/>
        </w:rPr>
        <w:t xml:space="preserve">3.4 </w:t>
      </w:r>
      <w:r w:rsidR="00D91B8F" w:rsidRPr="007B4463">
        <w:rPr>
          <w:rStyle w:val="Hyperlink"/>
          <w:iCs w:val="0"/>
          <w:color w:val="auto"/>
          <w:u w:val="none"/>
        </w:rPr>
        <w:t>Atrag respingerea dosarului de validare următoarele:</w:t>
      </w:r>
      <w:bookmarkEnd w:id="150"/>
    </w:p>
    <w:p w14:paraId="238A5C74" w14:textId="77777777" w:rsidR="003432BB" w:rsidRPr="007B4463" w:rsidRDefault="003432BB" w:rsidP="00C579AC">
      <w:pPr>
        <w:pStyle w:val="ListParagraph"/>
        <w:autoSpaceDE w:val="0"/>
        <w:autoSpaceDN w:val="0"/>
        <w:adjustRightInd w:val="0"/>
        <w:ind w:left="720"/>
        <w:rPr>
          <w:rFonts w:eastAsia="CIDFont+F2" w:cs="Times New Roman"/>
          <w:szCs w:val="24"/>
          <w:lang w:val="ro-RO"/>
        </w:rPr>
      </w:pPr>
    </w:p>
    <w:p w14:paraId="0E098631" w14:textId="77777777" w:rsidR="00F537F8" w:rsidRPr="00E24147" w:rsidRDefault="00375C99" w:rsidP="00C579AC">
      <w:pPr>
        <w:autoSpaceDE w:val="0"/>
        <w:autoSpaceDN w:val="0"/>
        <w:adjustRightInd w:val="0"/>
        <w:spacing w:after="0"/>
        <w:rPr>
          <w:rFonts w:eastAsia="CIDFont+F2" w:cs="Times New Roman"/>
          <w:b/>
          <w:szCs w:val="24"/>
          <w:lang w:val="ro-RO"/>
        </w:rPr>
      </w:pPr>
      <w:r w:rsidRPr="00E24147">
        <w:rPr>
          <w:rFonts w:eastAsia="CIDFont+F2" w:cs="Times New Roman"/>
          <w:b/>
          <w:szCs w:val="24"/>
          <w:lang w:val="ro-RO"/>
        </w:rPr>
        <w:t>Condiț</w:t>
      </w:r>
      <w:r w:rsidR="009319E2" w:rsidRPr="00E24147">
        <w:rPr>
          <w:rFonts w:eastAsia="CIDFont+F2" w:cs="Times New Roman"/>
          <w:b/>
          <w:szCs w:val="24"/>
          <w:lang w:val="ro-RO"/>
        </w:rPr>
        <w:t xml:space="preserve">ii </w:t>
      </w:r>
      <w:r w:rsidR="00F537F8" w:rsidRPr="00E24147">
        <w:rPr>
          <w:rFonts w:eastAsia="CIDFont+F2" w:cs="Times New Roman"/>
          <w:b/>
          <w:szCs w:val="24"/>
          <w:lang w:val="ro-RO"/>
        </w:rPr>
        <w:t>Generale</w:t>
      </w:r>
      <w:r w:rsidR="00E323AB" w:rsidRPr="00E24147">
        <w:rPr>
          <w:rFonts w:eastAsia="CIDFont+F2" w:cs="Times New Roman"/>
          <w:b/>
          <w:szCs w:val="24"/>
          <w:lang w:val="ro-RO"/>
        </w:rPr>
        <w:t xml:space="preserve"> </w:t>
      </w:r>
    </w:p>
    <w:p w14:paraId="1E6DB42F" w14:textId="77777777" w:rsidR="00D91B8F" w:rsidRPr="007B4463" w:rsidRDefault="00F537F8" w:rsidP="00C579AC">
      <w:pPr>
        <w:autoSpaceDE w:val="0"/>
        <w:autoSpaceDN w:val="0"/>
        <w:adjustRightInd w:val="0"/>
        <w:spacing w:after="0"/>
        <w:rPr>
          <w:rFonts w:eastAsia="CIDFont+F2" w:cs="Times New Roman"/>
          <w:szCs w:val="24"/>
          <w:lang w:val="ro-RO"/>
        </w:rPr>
      </w:pPr>
      <w:r w:rsidRPr="007B4463">
        <w:rPr>
          <w:rFonts w:eastAsia="CIDFont+F2" w:cs="Times New Roman"/>
          <w:szCs w:val="24"/>
          <w:lang w:val="ro-RO"/>
        </w:rPr>
        <w:t>-</w:t>
      </w:r>
      <w:r w:rsidR="00D91B8F" w:rsidRPr="007B4463">
        <w:rPr>
          <w:rFonts w:eastAsia="CIDFont+F2" w:cs="Times New Roman"/>
          <w:szCs w:val="24"/>
          <w:lang w:val="ro-RO"/>
        </w:rPr>
        <w:t xml:space="preserve"> nerespectarea termenului de depunere a proiectului;</w:t>
      </w:r>
    </w:p>
    <w:p w14:paraId="71A63342" w14:textId="77777777" w:rsidR="00D91B8F" w:rsidRPr="007B4463" w:rsidRDefault="00F537F8" w:rsidP="00C579AC">
      <w:pPr>
        <w:autoSpaceDE w:val="0"/>
        <w:autoSpaceDN w:val="0"/>
        <w:adjustRightInd w:val="0"/>
        <w:spacing w:after="0" w:line="240" w:lineRule="auto"/>
        <w:rPr>
          <w:rFonts w:eastAsia="CIDFont+F2" w:cs="Times New Roman"/>
          <w:szCs w:val="24"/>
          <w:lang w:val="ro-RO"/>
        </w:rPr>
      </w:pPr>
      <w:r w:rsidRPr="007B4463">
        <w:rPr>
          <w:rFonts w:eastAsia="CIDFont+F2" w:cs="Times New Roman"/>
          <w:szCs w:val="24"/>
          <w:lang w:val="ro-RO"/>
        </w:rPr>
        <w:t>-</w:t>
      </w:r>
      <w:r w:rsidR="00D91B8F" w:rsidRPr="007B4463">
        <w:rPr>
          <w:rFonts w:eastAsia="CIDFont+F2" w:cs="Times New Roman"/>
          <w:szCs w:val="24"/>
          <w:lang w:val="ro-RO"/>
        </w:rPr>
        <w:t>lipsa unui document, neprezentarea acestuia la</w:t>
      </w:r>
      <w:r w:rsidR="007172AA" w:rsidRPr="007B4463">
        <w:rPr>
          <w:rFonts w:eastAsia="CIDFont+F2" w:cs="Times New Roman"/>
          <w:szCs w:val="24"/>
          <w:lang w:val="ro-RO"/>
        </w:rPr>
        <w:t xml:space="preserve"> înscriere sau î</w:t>
      </w:r>
      <w:r w:rsidRPr="007B4463">
        <w:rPr>
          <w:rFonts w:eastAsia="CIDFont+F2" w:cs="Times New Roman"/>
          <w:szCs w:val="24"/>
          <w:lang w:val="ro-RO"/>
        </w:rPr>
        <w:t>n interiorul</w:t>
      </w:r>
      <w:r w:rsidR="00D91B8F" w:rsidRPr="007B4463">
        <w:rPr>
          <w:rFonts w:eastAsia="CIDFont+F2" w:cs="Times New Roman"/>
          <w:szCs w:val="24"/>
          <w:lang w:val="ro-RO"/>
        </w:rPr>
        <w:t xml:space="preserve"> termenul</w:t>
      </w:r>
      <w:r w:rsidR="007172AA" w:rsidRPr="007B4463">
        <w:rPr>
          <w:rFonts w:eastAsia="CIDFont+F2" w:cs="Times New Roman"/>
          <w:szCs w:val="24"/>
          <w:lang w:val="ro-RO"/>
        </w:rPr>
        <w:t>ui de clarifică</w:t>
      </w:r>
      <w:r w:rsidRPr="007B4463">
        <w:rPr>
          <w:rFonts w:eastAsia="CIDFont+F2" w:cs="Times New Roman"/>
          <w:szCs w:val="24"/>
          <w:lang w:val="ro-RO"/>
        </w:rPr>
        <w:t>ri</w:t>
      </w:r>
      <w:r w:rsidR="00D91B8F" w:rsidRPr="007B4463">
        <w:rPr>
          <w:rFonts w:eastAsia="CIDFont+F2" w:cs="Times New Roman"/>
          <w:szCs w:val="24"/>
          <w:lang w:val="ro-RO"/>
        </w:rPr>
        <w:t xml:space="preserve"> </w:t>
      </w:r>
      <w:r w:rsidRPr="007B4463">
        <w:rPr>
          <w:rFonts w:eastAsia="CIDFont+F2" w:cs="Times New Roman"/>
          <w:szCs w:val="24"/>
          <w:lang w:val="ro-RO"/>
        </w:rPr>
        <w:t xml:space="preserve">sau </w:t>
      </w:r>
      <w:r w:rsidR="00D91B8F" w:rsidRPr="007B4463">
        <w:rPr>
          <w:rFonts w:eastAsia="CIDFont+F2" w:cs="Times New Roman"/>
          <w:szCs w:val="24"/>
          <w:lang w:val="ro-RO"/>
        </w:rPr>
        <w:t xml:space="preserve">depășirea perioadei de valabilitate a </w:t>
      </w:r>
      <w:r w:rsidRPr="007B4463">
        <w:rPr>
          <w:rFonts w:eastAsia="CIDFont+F2" w:cs="Times New Roman"/>
          <w:szCs w:val="24"/>
          <w:lang w:val="ro-RO"/>
        </w:rPr>
        <w:t xml:space="preserve">documentului, conform </w:t>
      </w:r>
      <w:r w:rsidR="00635FEE" w:rsidRPr="007B4463">
        <w:rPr>
          <w:rFonts w:eastAsia="CIDFont+F2" w:cs="Times New Roman"/>
          <w:szCs w:val="24"/>
          <w:lang w:val="ro-RO"/>
        </w:rPr>
        <w:t xml:space="preserve">prevederilor ghidului si ale </w:t>
      </w:r>
      <w:r w:rsidR="007172AA" w:rsidRPr="007B4463">
        <w:rPr>
          <w:rFonts w:eastAsia="CIDFont+F2" w:cs="Times New Roman"/>
          <w:szCs w:val="24"/>
          <w:lang w:val="ro-RO"/>
        </w:rPr>
        <w:t>anexelor specificate î</w:t>
      </w:r>
      <w:r w:rsidRPr="007B4463">
        <w:rPr>
          <w:rFonts w:eastAsia="CIDFont+F2" w:cs="Times New Roman"/>
          <w:szCs w:val="24"/>
          <w:lang w:val="ro-RO"/>
        </w:rPr>
        <w:t>n pre</w:t>
      </w:r>
      <w:r w:rsidR="00375C99" w:rsidRPr="007B4463">
        <w:rPr>
          <w:rFonts w:eastAsia="CIDFont+F2" w:cs="Times New Roman"/>
          <w:szCs w:val="24"/>
          <w:lang w:val="ro-RO"/>
        </w:rPr>
        <w:t>zentul c</w:t>
      </w:r>
      <w:r w:rsidRPr="007B4463">
        <w:rPr>
          <w:rFonts w:eastAsia="CIDFont+F2" w:cs="Times New Roman"/>
          <w:szCs w:val="24"/>
          <w:lang w:val="ro-RO"/>
        </w:rPr>
        <w:t>apitol</w:t>
      </w:r>
      <w:r w:rsidR="00D91B8F" w:rsidRPr="007B4463">
        <w:rPr>
          <w:rFonts w:eastAsia="CIDFont+F2" w:cs="Times New Roman"/>
          <w:szCs w:val="24"/>
          <w:lang w:val="ro-RO"/>
        </w:rPr>
        <w:t>;</w:t>
      </w:r>
    </w:p>
    <w:p w14:paraId="1009500F" w14:textId="77777777" w:rsidR="008D7A00" w:rsidRPr="007B4463" w:rsidRDefault="00F537F8" w:rsidP="00C579AC">
      <w:pPr>
        <w:autoSpaceDE w:val="0"/>
        <w:autoSpaceDN w:val="0"/>
        <w:adjustRightInd w:val="0"/>
        <w:spacing w:after="0" w:line="240" w:lineRule="auto"/>
        <w:rPr>
          <w:rFonts w:eastAsia="CIDFont+F2" w:cs="Times New Roman"/>
          <w:szCs w:val="24"/>
          <w:lang w:val="ro-RO"/>
        </w:rPr>
      </w:pPr>
      <w:r w:rsidRPr="007B4463">
        <w:rPr>
          <w:rFonts w:eastAsia="CIDFont+F2" w:cs="Times New Roman"/>
          <w:szCs w:val="24"/>
          <w:lang w:val="ro-RO"/>
        </w:rPr>
        <w:t>-</w:t>
      </w:r>
      <w:r w:rsidR="00D91B8F" w:rsidRPr="007B4463">
        <w:rPr>
          <w:rFonts w:eastAsia="CIDFont+F2" w:cs="Times New Roman"/>
          <w:szCs w:val="24"/>
          <w:lang w:val="ro-RO"/>
        </w:rPr>
        <w:t>neîndeplinirea unui criteriu de eligibilitate sau a unei cerințe tehnice</w:t>
      </w:r>
      <w:r w:rsidRPr="007B4463">
        <w:rPr>
          <w:rFonts w:eastAsia="CIDFont+F2" w:cs="Times New Roman"/>
          <w:szCs w:val="24"/>
          <w:lang w:val="ro-RO"/>
        </w:rPr>
        <w:t>, co</w:t>
      </w:r>
      <w:r w:rsidR="00375C99" w:rsidRPr="007B4463">
        <w:rPr>
          <w:rFonts w:eastAsia="CIDFont+F2" w:cs="Times New Roman"/>
          <w:szCs w:val="24"/>
          <w:lang w:val="ro-RO"/>
        </w:rPr>
        <w:t>nform prevederilor prezentului g</w:t>
      </w:r>
      <w:r w:rsidRPr="007B4463">
        <w:rPr>
          <w:rFonts w:eastAsia="CIDFont+F2" w:cs="Times New Roman"/>
          <w:szCs w:val="24"/>
          <w:lang w:val="ro-RO"/>
        </w:rPr>
        <w:t>hid</w:t>
      </w:r>
      <w:r w:rsidR="00D91B8F" w:rsidRPr="007B4463">
        <w:rPr>
          <w:rFonts w:eastAsia="CIDFont+F2" w:cs="Times New Roman"/>
          <w:szCs w:val="24"/>
          <w:lang w:val="ro-RO"/>
        </w:rPr>
        <w:t>;</w:t>
      </w:r>
    </w:p>
    <w:p w14:paraId="50510446" w14:textId="77777777" w:rsidR="00D92153" w:rsidRPr="007B4463" w:rsidRDefault="00D92153" w:rsidP="00C579AC">
      <w:pPr>
        <w:autoSpaceDE w:val="0"/>
        <w:autoSpaceDN w:val="0"/>
        <w:adjustRightInd w:val="0"/>
        <w:spacing w:after="0" w:line="240" w:lineRule="auto"/>
        <w:rPr>
          <w:rFonts w:eastAsia="CIDFont+F2" w:cs="Times New Roman"/>
          <w:szCs w:val="24"/>
          <w:lang w:val="ro-RO"/>
        </w:rPr>
      </w:pPr>
      <w:r w:rsidRPr="007B4463">
        <w:rPr>
          <w:rFonts w:eastAsia="CIDFont+F2" w:cs="Times New Roman"/>
          <w:szCs w:val="24"/>
          <w:lang w:val="ro-RO"/>
        </w:rPr>
        <w:t>- netra</w:t>
      </w:r>
      <w:r w:rsidR="007172AA" w:rsidRPr="007B4463">
        <w:rPr>
          <w:rFonts w:eastAsia="CIDFont+F2" w:cs="Times New Roman"/>
          <w:szCs w:val="24"/>
          <w:lang w:val="ro-RO"/>
        </w:rPr>
        <w:t>nsmiterea r</w:t>
      </w:r>
      <w:r w:rsidR="00545EF3" w:rsidRPr="007B4463">
        <w:rPr>
          <w:rFonts w:eastAsia="CIDFont+F2" w:cs="Times New Roman"/>
          <w:szCs w:val="24"/>
          <w:lang w:val="ro-RO"/>
        </w:rPr>
        <w:t>ă</w:t>
      </w:r>
      <w:r w:rsidR="007172AA" w:rsidRPr="007B4463">
        <w:rPr>
          <w:rFonts w:eastAsia="CIDFont+F2" w:cs="Times New Roman"/>
          <w:szCs w:val="24"/>
          <w:lang w:val="ro-RO"/>
        </w:rPr>
        <w:t>spunsul</w:t>
      </w:r>
      <w:r w:rsidR="00545EF3" w:rsidRPr="007B4463">
        <w:rPr>
          <w:rFonts w:eastAsia="CIDFont+F2" w:cs="Times New Roman"/>
          <w:szCs w:val="24"/>
          <w:lang w:val="ro-RO"/>
        </w:rPr>
        <w:t>ui</w:t>
      </w:r>
      <w:r w:rsidR="007172AA" w:rsidRPr="007B4463">
        <w:rPr>
          <w:rFonts w:eastAsia="CIDFont+F2" w:cs="Times New Roman"/>
          <w:szCs w:val="24"/>
          <w:lang w:val="ro-RO"/>
        </w:rPr>
        <w:t xml:space="preserve"> la clarifică</w:t>
      </w:r>
      <w:r w:rsidRPr="007B4463">
        <w:rPr>
          <w:rFonts w:eastAsia="CIDFont+F2" w:cs="Times New Roman"/>
          <w:szCs w:val="24"/>
          <w:lang w:val="ro-RO"/>
        </w:rPr>
        <w:t xml:space="preserve">ri privind oricare dintre documentele depuse, cu respectarea termenului de </w:t>
      </w:r>
      <w:r w:rsidR="00470F7E" w:rsidRPr="007B4463">
        <w:rPr>
          <w:rFonts w:eastAsia="CIDFont+F2" w:cs="Times New Roman"/>
          <w:szCs w:val="24"/>
          <w:lang w:val="ro-RO"/>
        </w:rPr>
        <w:t>7</w:t>
      </w:r>
      <w:r w:rsidRPr="007B4463">
        <w:rPr>
          <w:rFonts w:eastAsia="CIDFont+F2" w:cs="Times New Roman"/>
          <w:szCs w:val="24"/>
          <w:lang w:val="ro-RO"/>
        </w:rPr>
        <w:t xml:space="preserve"> zile</w:t>
      </w:r>
      <w:r w:rsidR="009872F2" w:rsidRPr="007B4463">
        <w:rPr>
          <w:rFonts w:eastAsia="CIDFont+F2" w:cs="Times New Roman"/>
          <w:szCs w:val="24"/>
          <w:lang w:val="ro-RO"/>
        </w:rPr>
        <w:t>;</w:t>
      </w:r>
    </w:p>
    <w:p w14:paraId="4F1DCD71" w14:textId="77777777" w:rsidR="003432BB" w:rsidRPr="007B4463" w:rsidRDefault="00375C99" w:rsidP="00C579AC">
      <w:pPr>
        <w:autoSpaceDE w:val="0"/>
        <w:autoSpaceDN w:val="0"/>
        <w:adjustRightInd w:val="0"/>
        <w:spacing w:after="0"/>
        <w:rPr>
          <w:rFonts w:eastAsia="CIDFont+F2" w:cs="Times New Roman"/>
          <w:szCs w:val="24"/>
          <w:lang w:val="ro-RO"/>
        </w:rPr>
      </w:pPr>
      <w:r w:rsidRPr="007B4463">
        <w:rPr>
          <w:rFonts w:eastAsia="CIDFont+F2" w:cs="Times New Roman"/>
          <w:szCs w:val="24"/>
          <w:lang w:val="ro-RO"/>
        </w:rPr>
        <w:t>-i</w:t>
      </w:r>
      <w:r w:rsidR="009872F2" w:rsidRPr="007B4463">
        <w:rPr>
          <w:rFonts w:eastAsia="CIDFont+F2" w:cs="Times New Roman"/>
          <w:szCs w:val="24"/>
          <w:lang w:val="ro-RO"/>
        </w:rPr>
        <w:t>nformaț</w:t>
      </w:r>
      <w:r w:rsidR="003432BB" w:rsidRPr="007B4463">
        <w:rPr>
          <w:rFonts w:eastAsia="CIDFont+F2" w:cs="Times New Roman"/>
          <w:szCs w:val="24"/>
          <w:lang w:val="ro-RO"/>
        </w:rPr>
        <w:t>iile din Cererea de f</w:t>
      </w:r>
      <w:r w:rsidR="009872F2" w:rsidRPr="007B4463">
        <w:rPr>
          <w:rFonts w:eastAsia="CIDFont+F2" w:cs="Times New Roman"/>
          <w:szCs w:val="24"/>
          <w:lang w:val="ro-RO"/>
        </w:rPr>
        <w:t>inanț</w:t>
      </w:r>
      <w:r w:rsidR="003432BB" w:rsidRPr="007B4463">
        <w:rPr>
          <w:rFonts w:eastAsia="CIDFont+F2" w:cs="Times New Roman"/>
          <w:szCs w:val="24"/>
          <w:lang w:val="ro-RO"/>
        </w:rPr>
        <w:t xml:space="preserve">are </w:t>
      </w:r>
      <w:r w:rsidR="00DC72CF" w:rsidRPr="007B4463">
        <w:rPr>
          <w:rFonts w:eastAsia="CIDFont+F2" w:cs="Times New Roman"/>
          <w:szCs w:val="24"/>
          <w:lang w:val="ro-RO"/>
        </w:rPr>
        <w:t xml:space="preserve">nu </w:t>
      </w:r>
      <w:r w:rsidR="009872F2" w:rsidRPr="007B4463">
        <w:rPr>
          <w:rFonts w:eastAsia="CIDFont+F2" w:cs="Times New Roman"/>
          <w:szCs w:val="24"/>
          <w:lang w:val="ro-RO"/>
        </w:rPr>
        <w:t>corespund informaț</w:t>
      </w:r>
      <w:r w:rsidR="003432BB" w:rsidRPr="007B4463">
        <w:rPr>
          <w:rFonts w:eastAsia="CIDFont+F2" w:cs="Times New Roman"/>
          <w:szCs w:val="24"/>
          <w:lang w:val="ro-RO"/>
        </w:rPr>
        <w:t>iilo</w:t>
      </w:r>
      <w:r w:rsidR="00981B97" w:rsidRPr="007B4463">
        <w:rPr>
          <w:rFonts w:eastAsia="CIDFont+F2" w:cs="Times New Roman"/>
          <w:szCs w:val="24"/>
          <w:lang w:val="ro-RO"/>
        </w:rPr>
        <w:t>r din Studiul de fezabilitate</w:t>
      </w:r>
      <w:r w:rsidR="00366A8A" w:rsidRPr="007B4463">
        <w:rPr>
          <w:rFonts w:eastAsia="CIDFont+F2" w:cs="Times New Roman"/>
          <w:szCs w:val="24"/>
          <w:lang w:val="ro-RO"/>
        </w:rPr>
        <w:t xml:space="preserve"> sau auditul energetic</w:t>
      </w:r>
      <w:r w:rsidR="002F26D3" w:rsidRPr="007B4463">
        <w:rPr>
          <w:rFonts w:eastAsia="CIDFont+F2" w:cs="Times New Roman"/>
          <w:szCs w:val="24"/>
          <w:lang w:val="ro-RO"/>
        </w:rPr>
        <w:t>,</w:t>
      </w:r>
    </w:p>
    <w:p w14:paraId="455F43FD" w14:textId="773A2494" w:rsidR="003432BB" w:rsidRPr="00E24147" w:rsidRDefault="003432BB" w:rsidP="00C579AC">
      <w:pPr>
        <w:autoSpaceDE w:val="0"/>
        <w:autoSpaceDN w:val="0"/>
        <w:adjustRightInd w:val="0"/>
        <w:spacing w:after="0"/>
        <w:rPr>
          <w:rFonts w:eastAsia="CIDFont+F2" w:cs="Times New Roman"/>
          <w:b/>
          <w:szCs w:val="24"/>
          <w:lang w:val="ro-RO"/>
        </w:rPr>
      </w:pPr>
      <w:r w:rsidRPr="007B4463">
        <w:rPr>
          <w:rFonts w:eastAsia="CIDFont+F2" w:cs="Times New Roman"/>
          <w:szCs w:val="24"/>
          <w:lang w:val="ro-RO"/>
        </w:rPr>
        <w:t>-</w:t>
      </w:r>
      <w:r w:rsidR="00DC72CF" w:rsidRPr="007B4463">
        <w:rPr>
          <w:rFonts w:eastAsia="CIDFont+F2" w:cs="Times New Roman"/>
          <w:szCs w:val="24"/>
          <w:lang w:val="ro-RO"/>
        </w:rPr>
        <w:t xml:space="preserve">nu </w:t>
      </w:r>
      <w:r w:rsidR="009872F2" w:rsidRPr="007B4463">
        <w:rPr>
          <w:rFonts w:eastAsia="CIDFont+F2" w:cs="Times New Roman"/>
          <w:szCs w:val="24"/>
          <w:lang w:val="ro-RO"/>
        </w:rPr>
        <w:t>se face dovada existenț</w:t>
      </w:r>
      <w:r w:rsidRPr="007B4463">
        <w:rPr>
          <w:rFonts w:eastAsia="CIDFont+F2" w:cs="Times New Roman"/>
          <w:szCs w:val="24"/>
          <w:lang w:val="ro-RO"/>
        </w:rPr>
        <w:t>ei tuturor avizelor (certificat de urbanism, certificat de</w:t>
      </w:r>
      <w:r w:rsidR="009872F2" w:rsidRPr="007B4463">
        <w:rPr>
          <w:rFonts w:eastAsia="CIDFont+F2" w:cs="Times New Roman"/>
          <w:szCs w:val="24"/>
          <w:lang w:val="ro-RO"/>
        </w:rPr>
        <w:t xml:space="preserve"> mediu</w:t>
      </w:r>
      <w:r w:rsidR="00545EF3" w:rsidRPr="007B4463">
        <w:rPr>
          <w:rFonts w:eastAsia="CIDFont+F2" w:cs="Times New Roman"/>
          <w:szCs w:val="24"/>
          <w:lang w:val="ro-RO"/>
        </w:rPr>
        <w:t xml:space="preserve">, etc. </w:t>
      </w:r>
      <w:r w:rsidR="009872F2" w:rsidRPr="007B4463">
        <w:rPr>
          <w:rFonts w:eastAsia="CIDFont+F2" w:cs="Times New Roman"/>
          <w:szCs w:val="24"/>
          <w:lang w:val="ro-RO"/>
        </w:rPr>
        <w:t>necesare implementă</w:t>
      </w:r>
      <w:r w:rsidRPr="007B4463">
        <w:rPr>
          <w:rFonts w:eastAsia="CIDFont+F2" w:cs="Times New Roman"/>
          <w:szCs w:val="24"/>
          <w:lang w:val="ro-RO"/>
        </w:rPr>
        <w:t>rii proiectulu</w:t>
      </w:r>
      <w:r w:rsidR="009872F2" w:rsidRPr="007B4463">
        <w:rPr>
          <w:rFonts w:eastAsia="CIDFont+F2" w:cs="Times New Roman"/>
          <w:szCs w:val="24"/>
          <w:lang w:val="ro-RO"/>
        </w:rPr>
        <w:t>i, sau dovada depunerii solicită</w:t>
      </w:r>
      <w:r w:rsidRPr="007B4463">
        <w:rPr>
          <w:rFonts w:eastAsia="CIDFont+F2" w:cs="Times New Roman"/>
          <w:szCs w:val="24"/>
          <w:lang w:val="ro-RO"/>
        </w:rPr>
        <w:t>rii</w:t>
      </w:r>
      <w:r w:rsidR="00366A8A" w:rsidRPr="007B4463">
        <w:rPr>
          <w:rFonts w:eastAsia="CIDFont+F2" w:cs="Times New Roman"/>
          <w:szCs w:val="24"/>
          <w:lang w:val="ro-RO"/>
        </w:rPr>
        <w:t>/</w:t>
      </w:r>
      <w:r w:rsidRPr="007B4463">
        <w:rPr>
          <w:rFonts w:eastAsia="CIDFont+F2" w:cs="Times New Roman"/>
          <w:szCs w:val="24"/>
          <w:lang w:val="ro-RO"/>
        </w:rPr>
        <w:t xml:space="preserve"> estim</w:t>
      </w:r>
      <w:r w:rsidR="009872F2" w:rsidRPr="007B4463">
        <w:rPr>
          <w:rFonts w:eastAsia="CIDFont+F2" w:cs="Times New Roman"/>
          <w:szCs w:val="24"/>
          <w:lang w:val="ro-RO"/>
        </w:rPr>
        <w:t>area autorităț</w:t>
      </w:r>
      <w:r w:rsidRPr="007B4463">
        <w:rPr>
          <w:rFonts w:eastAsia="CIDFont+F2" w:cs="Times New Roman"/>
          <w:szCs w:val="24"/>
          <w:lang w:val="ro-RO"/>
        </w:rPr>
        <w:t>ii la care au fost d</w:t>
      </w:r>
      <w:r w:rsidR="009872F2" w:rsidRPr="007B4463">
        <w:rPr>
          <w:rFonts w:eastAsia="CIDFont+F2" w:cs="Times New Roman"/>
          <w:szCs w:val="24"/>
          <w:lang w:val="ro-RO"/>
        </w:rPr>
        <w:t>epuse privind termenul de obț</w:t>
      </w:r>
      <w:r w:rsidRPr="007B4463">
        <w:rPr>
          <w:rFonts w:eastAsia="CIDFont+F2" w:cs="Times New Roman"/>
          <w:szCs w:val="24"/>
          <w:lang w:val="ro-RO"/>
        </w:rPr>
        <w:t>i</w:t>
      </w:r>
      <w:r w:rsidR="009872F2" w:rsidRPr="007B4463">
        <w:rPr>
          <w:rFonts w:eastAsia="CIDFont+F2" w:cs="Times New Roman"/>
          <w:szCs w:val="24"/>
          <w:lang w:val="ro-RO"/>
        </w:rPr>
        <w:t>nere a acestora) inclusiv</w:t>
      </w:r>
      <w:r w:rsidR="00B84340" w:rsidRPr="007B4463">
        <w:rPr>
          <w:rFonts w:eastAsia="CIDFont+F2" w:cs="Times New Roman"/>
          <w:szCs w:val="24"/>
          <w:lang w:val="ro-RO"/>
        </w:rPr>
        <w:t xml:space="preserve"> </w:t>
      </w:r>
      <w:r w:rsidR="009872F2" w:rsidRPr="007B4463">
        <w:rPr>
          <w:rFonts w:eastAsia="CIDFont+F2" w:cs="Times New Roman"/>
          <w:szCs w:val="24"/>
          <w:lang w:val="ro-RO"/>
        </w:rPr>
        <w:t>Hotărâre AGA/CA,</w:t>
      </w:r>
      <w:r w:rsidR="00545EF3" w:rsidRPr="007B4463">
        <w:rPr>
          <w:rFonts w:eastAsia="CIDFont+F2" w:cs="Times New Roman"/>
          <w:szCs w:val="24"/>
          <w:lang w:val="ro-RO"/>
        </w:rPr>
        <w:t xml:space="preserve"> </w:t>
      </w:r>
      <w:r w:rsidR="009872F2" w:rsidRPr="007B4463">
        <w:rPr>
          <w:rFonts w:eastAsia="CIDFont+F2" w:cs="Times New Roman"/>
          <w:szCs w:val="24"/>
          <w:lang w:val="ro-RO"/>
        </w:rPr>
        <w:t xml:space="preserve">aprobarea </w:t>
      </w:r>
      <w:r w:rsidR="009872F2" w:rsidRPr="007B4463">
        <w:rPr>
          <w:rFonts w:eastAsia="CIDFont+F2" w:cs="Times New Roman"/>
          <w:szCs w:val="24"/>
          <w:lang w:val="ro-RO"/>
        </w:rPr>
        <w:lastRenderedPageBreak/>
        <w:t>acționarilor, contrasemnată de reprezentantul legal al î</w:t>
      </w:r>
      <w:r w:rsidRPr="007B4463">
        <w:rPr>
          <w:rFonts w:eastAsia="CIDFont+F2" w:cs="Times New Roman"/>
          <w:szCs w:val="24"/>
          <w:lang w:val="ro-RO"/>
        </w:rPr>
        <w:t>ntreprinderii</w:t>
      </w:r>
      <w:r w:rsidR="00D27D77" w:rsidRPr="007B4463">
        <w:rPr>
          <w:rFonts w:eastAsia="CIDFont+F2" w:cs="Times New Roman"/>
          <w:szCs w:val="24"/>
          <w:lang w:val="ro-RO"/>
        </w:rPr>
        <w:t>.</w:t>
      </w:r>
      <w:r w:rsidR="00366A8A" w:rsidRPr="007B4463">
        <w:rPr>
          <w:rFonts w:eastAsia="CIDFont+F2" w:cs="Times New Roman"/>
          <w:szCs w:val="24"/>
          <w:lang w:val="ro-RO"/>
        </w:rPr>
        <w:t xml:space="preserve"> </w:t>
      </w:r>
      <w:r w:rsidR="008D62EA" w:rsidRPr="00E24147">
        <w:rPr>
          <w:rFonts w:eastAsia="CIDFont+F2" w:cs="Times New Roman"/>
          <w:b/>
          <w:szCs w:val="24"/>
          <w:lang w:val="ro-RO"/>
        </w:rPr>
        <w:t>Acestea urmează a se obține</w:t>
      </w:r>
      <w:r w:rsidR="009872F2" w:rsidRPr="00E24147">
        <w:rPr>
          <w:rFonts w:eastAsia="CIDFont+F2" w:cs="Times New Roman"/>
          <w:b/>
          <w:szCs w:val="24"/>
          <w:lang w:val="ro-RO"/>
        </w:rPr>
        <w:t>, în cazul în care nu există, până</w:t>
      </w:r>
      <w:r w:rsidR="00BB07A5" w:rsidRPr="00E24147">
        <w:rPr>
          <w:rFonts w:eastAsia="CIDFont+F2" w:cs="Times New Roman"/>
          <w:b/>
          <w:szCs w:val="24"/>
          <w:lang w:val="ro-RO"/>
        </w:rPr>
        <w:t xml:space="preserve"> la </w:t>
      </w:r>
      <w:r w:rsidR="009872F2" w:rsidRPr="00E24147">
        <w:rPr>
          <w:rFonts w:eastAsia="CIDFont+F2" w:cs="Times New Roman"/>
          <w:b/>
          <w:szCs w:val="24"/>
          <w:lang w:val="ro-RO"/>
        </w:rPr>
        <w:t>semnarea contractului de finanț</w:t>
      </w:r>
      <w:r w:rsidR="00BB07A5" w:rsidRPr="00E24147">
        <w:rPr>
          <w:rFonts w:eastAsia="CIDFont+F2" w:cs="Times New Roman"/>
          <w:b/>
          <w:szCs w:val="24"/>
          <w:lang w:val="ro-RO"/>
        </w:rPr>
        <w:t>are.</w:t>
      </w:r>
    </w:p>
    <w:p w14:paraId="72C015E0" w14:textId="77777777" w:rsidR="005C4849" w:rsidRPr="007B4463" w:rsidRDefault="005C4849" w:rsidP="00C579AC">
      <w:pPr>
        <w:autoSpaceDE w:val="0"/>
        <w:autoSpaceDN w:val="0"/>
        <w:adjustRightInd w:val="0"/>
        <w:spacing w:after="0"/>
        <w:rPr>
          <w:rFonts w:eastAsia="CIDFont+F2" w:cs="Times New Roman"/>
          <w:szCs w:val="24"/>
          <w:lang w:val="ro-RO"/>
        </w:rPr>
      </w:pPr>
      <w:r w:rsidRPr="00E24147">
        <w:rPr>
          <w:rFonts w:eastAsia="CIDFont+F2" w:cs="Times New Roman"/>
          <w:b/>
          <w:szCs w:val="24"/>
          <w:lang w:val="ro-RO"/>
        </w:rPr>
        <w:t xml:space="preserve">- </w:t>
      </w:r>
      <w:r w:rsidRPr="007B4463">
        <w:rPr>
          <w:rFonts w:eastAsia="CIDFont+F2" w:cs="Times New Roman"/>
          <w:szCs w:val="24"/>
          <w:lang w:val="ro-RO"/>
        </w:rPr>
        <w:t>nerespectarea</w:t>
      </w:r>
      <w:r w:rsidRPr="00E24147">
        <w:rPr>
          <w:rFonts w:eastAsia="CIDFont+F2" w:cs="Times New Roman"/>
          <w:b/>
          <w:szCs w:val="24"/>
          <w:lang w:val="ro-RO"/>
        </w:rPr>
        <w:t xml:space="preserve"> </w:t>
      </w:r>
      <w:r w:rsidRPr="007B4463">
        <w:rPr>
          <w:rFonts w:eastAsia="CIDFont+F2" w:cs="Times New Roman"/>
          <w:szCs w:val="24"/>
          <w:lang w:val="ro-RO"/>
        </w:rPr>
        <w:t>condițiilor de eligibilitate a cheltuielilor din prezenta măsură;</w:t>
      </w:r>
    </w:p>
    <w:p w14:paraId="4E1431D4" w14:textId="77777777" w:rsidR="009319E2" w:rsidRPr="007B4463" w:rsidRDefault="00EE6AE8" w:rsidP="00C579AC">
      <w:pPr>
        <w:autoSpaceDE w:val="0"/>
        <w:autoSpaceDN w:val="0"/>
        <w:adjustRightInd w:val="0"/>
        <w:spacing w:after="0" w:line="240" w:lineRule="auto"/>
        <w:rPr>
          <w:rFonts w:eastAsia="CIDFont+F2" w:cs="Times New Roman"/>
          <w:szCs w:val="24"/>
          <w:lang w:val="ro-RO"/>
        </w:rPr>
      </w:pPr>
      <w:r w:rsidRPr="007B4463">
        <w:rPr>
          <w:rFonts w:eastAsia="CIDFont+F2" w:cs="Times New Roman"/>
          <w:szCs w:val="24"/>
          <w:lang w:val="ro-RO"/>
        </w:rPr>
        <w:t>-</w:t>
      </w:r>
      <w:r w:rsidR="00DC72CF" w:rsidRPr="007B4463">
        <w:rPr>
          <w:rFonts w:eastAsia="CIDFont+F2" w:cs="Times New Roman"/>
          <w:szCs w:val="24"/>
          <w:lang w:val="ro-RO"/>
        </w:rPr>
        <w:t>ne</w:t>
      </w:r>
      <w:r w:rsidRPr="007B4463">
        <w:rPr>
          <w:rFonts w:eastAsia="CIDFont+F2" w:cs="Times New Roman"/>
          <w:szCs w:val="24"/>
          <w:lang w:val="ro-RO"/>
        </w:rPr>
        <w:t xml:space="preserve">respectarea capitolului </w:t>
      </w:r>
      <w:r w:rsidR="007D3265" w:rsidRPr="007B4463">
        <w:rPr>
          <w:rFonts w:eastAsia="CIDFont+F2" w:cs="Times New Roman"/>
          <w:szCs w:val="24"/>
          <w:lang w:val="ro-RO"/>
        </w:rPr>
        <w:t xml:space="preserve">Principii Orizontale </w:t>
      </w:r>
      <w:r w:rsidRPr="007B4463">
        <w:rPr>
          <w:rFonts w:eastAsia="CIDFont+F2" w:cs="Times New Roman"/>
          <w:szCs w:val="24"/>
          <w:lang w:val="ro-RO"/>
        </w:rPr>
        <w:t xml:space="preserve">din </w:t>
      </w:r>
      <w:r w:rsidR="007D3265" w:rsidRPr="007B4463">
        <w:rPr>
          <w:rFonts w:eastAsia="CIDFont+F2" w:cs="Times New Roman"/>
          <w:szCs w:val="24"/>
          <w:lang w:val="ro-RO"/>
        </w:rPr>
        <w:t xml:space="preserve">anexa nr. 1 la </w:t>
      </w:r>
      <w:r w:rsidR="00B63CAA" w:rsidRPr="007B4463">
        <w:rPr>
          <w:rFonts w:eastAsia="CIDFont+F2" w:cs="Times New Roman"/>
          <w:szCs w:val="24"/>
          <w:lang w:val="ro-RO"/>
        </w:rPr>
        <w:t>cererea de finanțare</w:t>
      </w:r>
      <w:r w:rsidR="00981B97" w:rsidRPr="007B4463">
        <w:rPr>
          <w:rFonts w:eastAsia="CIDFont+F2" w:cs="Times New Roman"/>
          <w:szCs w:val="24"/>
          <w:lang w:val="ro-RO"/>
        </w:rPr>
        <w:t xml:space="preserve"> </w:t>
      </w:r>
      <w:r w:rsidR="007D3265" w:rsidRPr="007B4463">
        <w:rPr>
          <w:rFonts w:eastAsia="CIDFont+F2" w:cs="Times New Roman"/>
          <w:szCs w:val="24"/>
          <w:lang w:val="ro-RO"/>
        </w:rPr>
        <w:t xml:space="preserve">și a legislației în domeniu. Cerinţele minime privind integrarea principiilor orizontale în cadrul proiectelor se referă la facilitarea tuturor condiţiilor care să conducă la respectarea principiilor prevăzute în Pilonul european al drepturilor sociale (disponibil la </w:t>
      </w:r>
      <w:hyperlink r:id="rId26" w:history="1">
        <w:r w:rsidR="007D3265" w:rsidRPr="00E24147">
          <w:rPr>
            <w:rStyle w:val="Hyperlink"/>
            <w:rFonts w:eastAsia="CIDFont+F2" w:cs="Times New Roman"/>
            <w:szCs w:val="24"/>
            <w:u w:val="none"/>
            <w:lang w:val="ro-RO"/>
          </w:rPr>
          <w:t>https://ec.europa.eu/info/strategy/priorities-2019-2024/economy-works-people/jobs-growth-and-investment/european-pillar-social-rights/european-pillar-social-rights-20-principles_ro</w:t>
        </w:r>
      </w:hyperlink>
      <w:r w:rsidR="007D3265" w:rsidRPr="007B4463">
        <w:rPr>
          <w:rFonts w:eastAsia="CIDFont+F2" w:cs="Times New Roman"/>
          <w:szCs w:val="24"/>
          <w:lang w:val="ro-RO"/>
        </w:rPr>
        <w:t>).</w:t>
      </w:r>
    </w:p>
    <w:p w14:paraId="77C86ACD" w14:textId="77777777" w:rsidR="00973D56" w:rsidRPr="007B4463" w:rsidRDefault="00297C19" w:rsidP="00C579AC">
      <w:pPr>
        <w:autoSpaceDE w:val="0"/>
        <w:autoSpaceDN w:val="0"/>
        <w:adjustRightInd w:val="0"/>
        <w:spacing w:after="0" w:line="240" w:lineRule="auto"/>
        <w:rPr>
          <w:rFonts w:eastAsia="CIDFont+F2" w:cs="Times New Roman"/>
          <w:szCs w:val="24"/>
          <w:lang w:val="ro-RO"/>
        </w:rPr>
      </w:pPr>
      <w:r w:rsidRPr="007B4463">
        <w:rPr>
          <w:rFonts w:eastAsia="CIDFont+F2" w:cs="Times New Roman"/>
          <w:szCs w:val="24"/>
          <w:lang w:val="ro-RO"/>
        </w:rPr>
        <w:t xml:space="preserve">- </w:t>
      </w:r>
      <w:r w:rsidR="00DC72CF" w:rsidRPr="007B4463">
        <w:rPr>
          <w:rFonts w:eastAsia="CIDFont+F2" w:cs="Times New Roman"/>
          <w:szCs w:val="24"/>
          <w:lang w:val="ro-RO"/>
        </w:rPr>
        <w:t>ne</w:t>
      </w:r>
      <w:r w:rsidRPr="007B4463">
        <w:rPr>
          <w:rFonts w:eastAsia="CIDFont+F2" w:cs="Times New Roman"/>
          <w:szCs w:val="24"/>
          <w:lang w:val="ro-RO"/>
        </w:rPr>
        <w:t>depunerea documentului doveditor pentru linia d</w:t>
      </w:r>
      <w:r w:rsidR="009B1D92" w:rsidRPr="007B4463">
        <w:rPr>
          <w:rFonts w:eastAsia="CIDFont+F2" w:cs="Times New Roman"/>
          <w:szCs w:val="24"/>
          <w:lang w:val="ro-RO"/>
        </w:rPr>
        <w:t xml:space="preserve">e creditare </w:t>
      </w:r>
      <w:r w:rsidR="007D30E7" w:rsidRPr="007B4463">
        <w:rPr>
          <w:rFonts w:eastAsia="CIDFont+F2" w:cs="Times New Roman"/>
          <w:szCs w:val="24"/>
          <w:lang w:val="ro-RO"/>
        </w:rPr>
        <w:t>î</w:t>
      </w:r>
      <w:r w:rsidR="009B1D92" w:rsidRPr="007B4463">
        <w:rPr>
          <w:rFonts w:eastAsia="CIDFont+F2" w:cs="Times New Roman"/>
          <w:szCs w:val="24"/>
          <w:lang w:val="ro-RO"/>
        </w:rPr>
        <w:t>n vederea cofinanță</w:t>
      </w:r>
      <w:r w:rsidRPr="007B4463">
        <w:rPr>
          <w:rFonts w:eastAsia="CIDFont+F2" w:cs="Times New Roman"/>
          <w:szCs w:val="24"/>
          <w:lang w:val="ro-RO"/>
        </w:rPr>
        <w:t>rii</w:t>
      </w:r>
      <w:r w:rsidR="009B1D92" w:rsidRPr="007B4463">
        <w:rPr>
          <w:rFonts w:eastAsia="CIDFont+F2" w:cs="Times New Roman"/>
          <w:szCs w:val="24"/>
          <w:lang w:val="ro-RO"/>
        </w:rPr>
        <w:t xml:space="preserve"> proiectului pentru î</w:t>
      </w:r>
      <w:r w:rsidR="00F127D8" w:rsidRPr="007B4463">
        <w:rPr>
          <w:rFonts w:eastAsia="CIDFont+F2" w:cs="Times New Roman"/>
          <w:szCs w:val="24"/>
          <w:lang w:val="ro-RO"/>
        </w:rPr>
        <w:t>ntreaga perioada de implementare (contract credit</w:t>
      </w:r>
      <w:r w:rsidR="00B63CAA" w:rsidRPr="007B4463">
        <w:rPr>
          <w:rFonts w:eastAsia="CIDFont+F2" w:cs="Times New Roman"/>
          <w:szCs w:val="24"/>
          <w:lang w:val="ro-RO"/>
        </w:rPr>
        <w:t>/scrisorii de confort angajantă</w:t>
      </w:r>
      <w:r w:rsidR="00F127D8" w:rsidRPr="007B4463">
        <w:rPr>
          <w:rFonts w:eastAsia="CIDFont+F2" w:cs="Times New Roman"/>
          <w:szCs w:val="24"/>
          <w:lang w:val="ro-RO"/>
        </w:rPr>
        <w:t>)</w:t>
      </w:r>
      <w:r w:rsidR="00981B97" w:rsidRPr="007B4463">
        <w:rPr>
          <w:rFonts w:eastAsia="CIDFont+F2" w:cs="Times New Roman"/>
          <w:szCs w:val="24"/>
          <w:lang w:val="ro-RO"/>
        </w:rPr>
        <w:t>,</w:t>
      </w:r>
    </w:p>
    <w:p w14:paraId="5EB6440A" w14:textId="77777777" w:rsidR="00297C19" w:rsidRPr="007B4463" w:rsidRDefault="00973D56" w:rsidP="00C579AC">
      <w:pPr>
        <w:autoSpaceDE w:val="0"/>
        <w:autoSpaceDN w:val="0"/>
        <w:adjustRightInd w:val="0"/>
        <w:spacing w:after="0" w:line="240" w:lineRule="auto"/>
        <w:rPr>
          <w:rFonts w:eastAsia="CIDFont+F2" w:cs="Times New Roman"/>
          <w:szCs w:val="24"/>
          <w:lang w:val="ro-RO"/>
        </w:rPr>
      </w:pPr>
      <w:r w:rsidRPr="007B4463">
        <w:rPr>
          <w:rFonts w:eastAsia="CIDFont+F2" w:cs="Times New Roman"/>
          <w:szCs w:val="24"/>
          <w:lang w:val="ro-RO"/>
        </w:rPr>
        <w:t>- specificarea neîntemeiată sau irelevantă a principiilor esențiale din ghid, precum principiul</w:t>
      </w:r>
      <w:r w:rsidR="00610777" w:rsidRPr="007B4463">
        <w:rPr>
          <w:rFonts w:eastAsia="CIDFont+F2" w:cs="Times New Roman"/>
          <w:szCs w:val="24"/>
          <w:lang w:val="ro-RO"/>
        </w:rPr>
        <w:t xml:space="preserve"> DNSH, principiul</w:t>
      </w:r>
      <w:r w:rsidRPr="007B4463">
        <w:rPr>
          <w:rFonts w:eastAsia="CIDFont+F2" w:cs="Times New Roman"/>
          <w:szCs w:val="24"/>
          <w:lang w:val="ro-RO"/>
        </w:rPr>
        <w:t xml:space="preserve"> stimulativ, principiul demarării lucrărilor, scenariul contrafactual</w:t>
      </w:r>
      <w:r w:rsidR="00610777" w:rsidRPr="007B4463">
        <w:rPr>
          <w:rFonts w:eastAsia="CIDFont+F2" w:cs="Times New Roman"/>
          <w:szCs w:val="24"/>
          <w:lang w:val="ro-RO"/>
        </w:rPr>
        <w:t>.</w:t>
      </w:r>
    </w:p>
    <w:p w14:paraId="115D205B" w14:textId="77777777" w:rsidR="007D3265" w:rsidRPr="007B4463" w:rsidRDefault="007D3265" w:rsidP="00C579AC">
      <w:pPr>
        <w:autoSpaceDE w:val="0"/>
        <w:autoSpaceDN w:val="0"/>
        <w:adjustRightInd w:val="0"/>
        <w:spacing w:after="0" w:line="240" w:lineRule="auto"/>
        <w:rPr>
          <w:rFonts w:eastAsia="CIDFont+F2" w:cs="Times New Roman"/>
          <w:szCs w:val="24"/>
          <w:lang w:val="ro-RO"/>
        </w:rPr>
      </w:pPr>
    </w:p>
    <w:p w14:paraId="3CAF0C0A" w14:textId="77777777" w:rsidR="00297C19" w:rsidRPr="007B4463" w:rsidRDefault="00297C19" w:rsidP="00C579AC">
      <w:pPr>
        <w:autoSpaceDE w:val="0"/>
        <w:autoSpaceDN w:val="0"/>
        <w:adjustRightInd w:val="0"/>
        <w:spacing w:after="0" w:line="240" w:lineRule="auto"/>
        <w:rPr>
          <w:rFonts w:eastAsia="CIDFont+F2" w:cs="Times New Roman"/>
          <w:szCs w:val="24"/>
          <w:lang w:val="ro-RO"/>
        </w:rPr>
      </w:pPr>
    </w:p>
    <w:p w14:paraId="226DB254" w14:textId="77777777" w:rsidR="00F537F8" w:rsidRPr="00E24147" w:rsidRDefault="009319E2" w:rsidP="00C579AC">
      <w:pPr>
        <w:widowControl w:val="0"/>
        <w:spacing w:after="0" w:line="240" w:lineRule="auto"/>
        <w:rPr>
          <w:rFonts w:eastAsia="CIDFont+F2" w:cs="Times New Roman"/>
          <w:b/>
          <w:szCs w:val="24"/>
          <w:lang w:val="ro-RO"/>
        </w:rPr>
      </w:pPr>
      <w:r w:rsidRPr="00E24147">
        <w:rPr>
          <w:rFonts w:eastAsia="CIDFont+F2" w:cs="Times New Roman"/>
          <w:b/>
          <w:szCs w:val="24"/>
          <w:lang w:val="ro-RO"/>
        </w:rPr>
        <w:t xml:space="preserve">Conditii </w:t>
      </w:r>
      <w:r w:rsidR="00B63CAA" w:rsidRPr="00E24147">
        <w:rPr>
          <w:rFonts w:eastAsia="CIDFont+F2" w:cs="Times New Roman"/>
          <w:b/>
          <w:szCs w:val="24"/>
          <w:lang w:val="ro-RO"/>
        </w:rPr>
        <w:t>s</w:t>
      </w:r>
      <w:r w:rsidR="00F537F8" w:rsidRPr="00E24147">
        <w:rPr>
          <w:rFonts w:eastAsia="CIDFont+F2" w:cs="Times New Roman"/>
          <w:b/>
          <w:szCs w:val="24"/>
          <w:lang w:val="ro-RO"/>
        </w:rPr>
        <w:t>pecifice</w:t>
      </w:r>
      <w:r w:rsidR="00DC72CF" w:rsidRPr="00E24147">
        <w:rPr>
          <w:rFonts w:eastAsia="CIDFont+F2" w:cs="Times New Roman"/>
          <w:b/>
          <w:szCs w:val="24"/>
          <w:lang w:val="ro-RO"/>
        </w:rPr>
        <w:t xml:space="preserve"> ob</w:t>
      </w:r>
      <w:r w:rsidR="00AB2C59" w:rsidRPr="00E24147">
        <w:rPr>
          <w:rFonts w:eastAsia="CIDFont+F2" w:cs="Times New Roman"/>
          <w:b/>
          <w:szCs w:val="24"/>
          <w:lang w:val="ro-RO"/>
        </w:rPr>
        <w:t>ligatorii in vederea eligibilităț</w:t>
      </w:r>
      <w:r w:rsidR="00DC72CF" w:rsidRPr="00E24147">
        <w:rPr>
          <w:rFonts w:eastAsia="CIDFont+F2" w:cs="Times New Roman"/>
          <w:b/>
          <w:szCs w:val="24"/>
          <w:lang w:val="ro-RO"/>
        </w:rPr>
        <w:t>ii cererii de finan</w:t>
      </w:r>
      <w:r w:rsidR="00AB2C59" w:rsidRPr="00E24147">
        <w:rPr>
          <w:rFonts w:eastAsia="CIDFont+F2" w:cs="Times New Roman"/>
          <w:b/>
          <w:szCs w:val="24"/>
          <w:lang w:val="ro-RO"/>
        </w:rPr>
        <w:t>ț</w:t>
      </w:r>
      <w:r w:rsidR="00DC72CF" w:rsidRPr="00E24147">
        <w:rPr>
          <w:rFonts w:eastAsia="CIDFont+F2" w:cs="Times New Roman"/>
          <w:b/>
          <w:szCs w:val="24"/>
          <w:lang w:val="ro-RO"/>
        </w:rPr>
        <w:t>are</w:t>
      </w:r>
      <w:r w:rsidR="00B63CAA" w:rsidRPr="00E24147">
        <w:rPr>
          <w:rFonts w:eastAsia="CIDFont+F2" w:cs="Times New Roman"/>
          <w:b/>
          <w:szCs w:val="24"/>
          <w:lang w:val="ro-RO"/>
        </w:rPr>
        <w:t xml:space="preserve">, cu respectarea principiului </w:t>
      </w:r>
      <w:r w:rsidR="00610777" w:rsidRPr="00E24147">
        <w:rPr>
          <w:rFonts w:eastAsia="CIDFont+F2" w:cs="Times New Roman"/>
          <w:b/>
          <w:szCs w:val="24"/>
          <w:lang w:val="ro-RO"/>
        </w:rPr>
        <w:t xml:space="preserve">de </w:t>
      </w:r>
      <w:r w:rsidR="00540554" w:rsidRPr="00E24147">
        <w:rPr>
          <w:rFonts w:eastAsia="CIDFont+F2" w:cs="Times New Roman"/>
          <w:b/>
          <w:szCs w:val="24"/>
          <w:lang w:val="ro-RO"/>
        </w:rPr>
        <w:t>“</w:t>
      </w:r>
      <w:r w:rsidR="00610777" w:rsidRPr="00E24147">
        <w:rPr>
          <w:rFonts w:eastAsia="CIDFont+F2" w:cs="Times New Roman"/>
          <w:b/>
          <w:szCs w:val="24"/>
          <w:lang w:val="ro-RO"/>
        </w:rPr>
        <w:t>a nu prejudicial in mod semnificativ</w:t>
      </w:r>
      <w:r w:rsidR="00540554" w:rsidRPr="00E24147">
        <w:rPr>
          <w:rFonts w:eastAsia="CIDFont+F2" w:cs="Times New Roman"/>
          <w:b/>
          <w:szCs w:val="24"/>
          <w:lang w:val="ro-RO"/>
        </w:rPr>
        <w:t>”</w:t>
      </w:r>
    </w:p>
    <w:p w14:paraId="655EFA0F" w14:textId="14BC3A9A" w:rsidR="00F537F8" w:rsidRPr="007B4463" w:rsidRDefault="002A654F" w:rsidP="00C579AC">
      <w:pPr>
        <w:widowControl w:val="0"/>
        <w:spacing w:after="0" w:line="240" w:lineRule="auto"/>
        <w:rPr>
          <w:rFonts w:eastAsia="CIDFont+F2" w:cs="Times New Roman"/>
          <w:szCs w:val="24"/>
          <w:lang w:val="ro-RO"/>
        </w:rPr>
      </w:pPr>
      <w:r w:rsidRPr="007B4463">
        <w:rPr>
          <w:rFonts w:eastAsia="CIDFont+F2" w:cs="Times New Roman"/>
          <w:szCs w:val="24"/>
          <w:lang w:val="ro-RO"/>
        </w:rPr>
        <w:t xml:space="preserve">a) </w:t>
      </w:r>
      <w:r w:rsidR="00AB2C59" w:rsidRPr="007B4463">
        <w:rPr>
          <w:rFonts w:eastAsia="CIDFont+F2" w:cs="Times New Roman"/>
          <w:szCs w:val="24"/>
          <w:lang w:val="ro-RO"/>
        </w:rPr>
        <w:t>î</w:t>
      </w:r>
      <w:r w:rsidR="00F537F8" w:rsidRPr="007B4463">
        <w:rPr>
          <w:rFonts w:eastAsia="CIDFont+F2" w:cs="Times New Roman"/>
          <w:szCs w:val="24"/>
          <w:lang w:val="ro-RO"/>
        </w:rPr>
        <w:t>ncad</w:t>
      </w:r>
      <w:r w:rsidR="00AB2C59" w:rsidRPr="007B4463">
        <w:rPr>
          <w:rFonts w:eastAsia="CIDFont+F2" w:cs="Times New Roman"/>
          <w:szCs w:val="24"/>
          <w:lang w:val="ro-RO"/>
        </w:rPr>
        <w:t>rarea î</w:t>
      </w:r>
      <w:r w:rsidR="00B25654" w:rsidRPr="007B4463">
        <w:rPr>
          <w:rFonts w:eastAsia="CIDFont+F2" w:cs="Times New Roman"/>
          <w:szCs w:val="24"/>
          <w:lang w:val="ro-RO"/>
        </w:rPr>
        <w:t>n una din categoriile</w:t>
      </w:r>
      <w:r w:rsidR="00B84340" w:rsidRPr="007B4463">
        <w:rPr>
          <w:rFonts w:eastAsia="CIDFont+F2" w:cs="Times New Roman"/>
          <w:szCs w:val="24"/>
          <w:lang w:val="ro-RO"/>
        </w:rPr>
        <w:t xml:space="preserve"> </w:t>
      </w:r>
      <w:r w:rsidR="00973D56" w:rsidRPr="007B4463">
        <w:rPr>
          <w:rFonts w:eastAsia="CIDFont+F2" w:cs="Times New Roman"/>
          <w:szCs w:val="24"/>
          <w:lang w:val="ro-RO"/>
        </w:rPr>
        <w:t>de ben</w:t>
      </w:r>
      <w:r w:rsidR="007D30E7" w:rsidRPr="007B4463">
        <w:rPr>
          <w:rFonts w:eastAsia="CIDFont+F2" w:cs="Times New Roman"/>
          <w:szCs w:val="24"/>
          <w:lang w:val="ro-RO"/>
        </w:rPr>
        <w:t>e</w:t>
      </w:r>
      <w:r w:rsidR="00973D56" w:rsidRPr="007B4463">
        <w:rPr>
          <w:rFonts w:eastAsia="CIDFont+F2" w:cs="Times New Roman"/>
          <w:szCs w:val="24"/>
          <w:lang w:val="ro-RO"/>
        </w:rPr>
        <w:t>ficiari în cadrul programului</w:t>
      </w:r>
      <w:r w:rsidR="00D63D20" w:rsidRPr="007B4463">
        <w:rPr>
          <w:rFonts w:eastAsia="CIDFont+F2" w:cs="Times New Roman"/>
          <w:szCs w:val="24"/>
          <w:lang w:val="ro-RO"/>
        </w:rPr>
        <w:t xml:space="preserve">, conform </w:t>
      </w:r>
      <w:r w:rsidR="00974F11" w:rsidRPr="007B4463">
        <w:rPr>
          <w:rFonts w:eastAsia="CIDFont+F2" w:cs="Times New Roman"/>
          <w:szCs w:val="24"/>
          <w:lang w:val="ro-RO"/>
        </w:rPr>
        <w:t>punctului 2.1 din</w:t>
      </w:r>
      <w:r w:rsidR="00D63D20" w:rsidRPr="007B4463">
        <w:rPr>
          <w:rFonts w:eastAsia="CIDFont+F2" w:cs="Times New Roman"/>
          <w:szCs w:val="24"/>
          <w:lang w:val="ro-RO"/>
        </w:rPr>
        <w:t xml:space="preserve"> Ghid</w:t>
      </w:r>
      <w:r w:rsidR="008A012E" w:rsidRPr="007B4463">
        <w:rPr>
          <w:rFonts w:eastAsia="CIDFont+F2" w:cs="Times New Roman"/>
          <w:szCs w:val="24"/>
          <w:lang w:val="ro-RO"/>
        </w:rPr>
        <w:t>;</w:t>
      </w:r>
    </w:p>
    <w:p w14:paraId="07ABFE79" w14:textId="77777777" w:rsidR="00B11FD5" w:rsidRPr="007B4463" w:rsidRDefault="002A654F" w:rsidP="00C579AC">
      <w:pPr>
        <w:widowControl w:val="0"/>
        <w:spacing w:after="0" w:line="240" w:lineRule="auto"/>
        <w:rPr>
          <w:rFonts w:eastAsia="CIDFont+F2" w:cs="Times New Roman"/>
          <w:szCs w:val="24"/>
          <w:lang w:val="ro-RO"/>
        </w:rPr>
      </w:pPr>
      <w:r w:rsidRPr="007B4463">
        <w:rPr>
          <w:rFonts w:eastAsia="CIDFont+F2" w:cs="Times New Roman"/>
          <w:szCs w:val="24"/>
          <w:lang w:val="ro-RO"/>
        </w:rPr>
        <w:t xml:space="preserve">b) </w:t>
      </w:r>
      <w:r w:rsidR="00B11FD5" w:rsidRPr="007B4463">
        <w:rPr>
          <w:rFonts w:eastAsia="CIDFont+F2" w:cs="Times New Roman"/>
          <w:szCs w:val="24"/>
          <w:lang w:val="ro-RO"/>
        </w:rPr>
        <w:t>semnare</w:t>
      </w:r>
      <w:r w:rsidR="00B25654" w:rsidRPr="007B4463">
        <w:rPr>
          <w:rFonts w:eastAsia="CIDFont+F2" w:cs="Times New Roman"/>
          <w:szCs w:val="24"/>
          <w:lang w:val="ro-RO"/>
        </w:rPr>
        <w:t xml:space="preserve">a </w:t>
      </w:r>
      <w:r w:rsidR="00297363" w:rsidRPr="007B4463">
        <w:rPr>
          <w:rFonts w:eastAsia="CIDFont+F2" w:cs="Times New Roman"/>
          <w:szCs w:val="24"/>
          <w:lang w:val="ro-RO"/>
        </w:rPr>
        <w:t>documentelor</w:t>
      </w:r>
      <w:r w:rsidR="00906BF2" w:rsidRPr="007B4463">
        <w:rPr>
          <w:rFonts w:eastAsia="CIDFont+F2" w:cs="Times New Roman"/>
          <w:szCs w:val="24"/>
          <w:lang w:val="ro-RO"/>
        </w:rPr>
        <w:t xml:space="preserve"> de că</w:t>
      </w:r>
      <w:r w:rsidR="00B11FD5" w:rsidRPr="007B4463">
        <w:rPr>
          <w:rFonts w:eastAsia="CIDFont+F2" w:cs="Times New Roman"/>
          <w:szCs w:val="24"/>
          <w:lang w:val="ro-RO"/>
        </w:rPr>
        <w:t>tre reprezentantul legal al operatorului economic</w:t>
      </w:r>
      <w:r w:rsidR="00B25654" w:rsidRPr="007B4463">
        <w:rPr>
          <w:rFonts w:eastAsia="CIDFont+F2" w:cs="Times New Roman"/>
          <w:szCs w:val="24"/>
          <w:lang w:val="ro-RO"/>
        </w:rPr>
        <w:t>,</w:t>
      </w:r>
    </w:p>
    <w:p w14:paraId="6C4E2672" w14:textId="77777777" w:rsidR="00D63D20" w:rsidRPr="007B4463" w:rsidRDefault="00DC72CF" w:rsidP="00C579AC">
      <w:pPr>
        <w:widowControl w:val="0"/>
        <w:spacing w:after="0" w:line="240" w:lineRule="auto"/>
        <w:rPr>
          <w:rFonts w:eastAsia="CIDFont+F2" w:cs="Times New Roman"/>
          <w:szCs w:val="24"/>
          <w:lang w:val="ro-RO"/>
        </w:rPr>
      </w:pPr>
      <w:r w:rsidRPr="007B4463">
        <w:rPr>
          <w:rFonts w:eastAsia="CIDFont+F2" w:cs="Times New Roman"/>
          <w:szCs w:val="24"/>
          <w:lang w:val="ro-RO"/>
        </w:rPr>
        <w:t xml:space="preserve">c) </w:t>
      </w:r>
      <w:r w:rsidR="00366A8A" w:rsidRPr="007B4463">
        <w:rPr>
          <w:rFonts w:eastAsia="CIDFont+F2" w:cs="Times New Roman"/>
          <w:szCs w:val="24"/>
          <w:lang w:val="ro-RO"/>
        </w:rPr>
        <w:t>completarea grilei de evaluare administrativă, anexa nr.5,</w:t>
      </w:r>
      <w:r w:rsidR="00906BF2" w:rsidRPr="007B4463">
        <w:rPr>
          <w:rFonts w:eastAsia="CIDFont+F2" w:cs="Times New Roman"/>
          <w:szCs w:val="24"/>
          <w:lang w:val="ro-RO"/>
        </w:rPr>
        <w:t xml:space="preserve"> cuprinzând documentele atașate/depuse la î</w:t>
      </w:r>
      <w:r w:rsidR="00B11FD5" w:rsidRPr="007B4463">
        <w:rPr>
          <w:rFonts w:eastAsia="CIDFont+F2" w:cs="Times New Roman"/>
          <w:szCs w:val="24"/>
          <w:lang w:val="ro-RO"/>
        </w:rPr>
        <w:t>nscriere, semnat de reprezentantul legal al operatorului economic</w:t>
      </w:r>
      <w:r w:rsidR="008A012E" w:rsidRPr="007B4463">
        <w:rPr>
          <w:rFonts w:eastAsia="CIDFont+F2" w:cs="Times New Roman"/>
          <w:szCs w:val="24"/>
          <w:lang w:val="ro-RO"/>
        </w:rPr>
        <w:t>;</w:t>
      </w:r>
    </w:p>
    <w:p w14:paraId="0D25CFFD" w14:textId="77777777" w:rsidR="00B11FD5" w:rsidRPr="007B4463" w:rsidRDefault="00DC72CF" w:rsidP="00C579AC">
      <w:pPr>
        <w:widowControl w:val="0"/>
        <w:spacing w:after="0" w:line="240" w:lineRule="auto"/>
        <w:rPr>
          <w:rFonts w:eastAsia="CIDFont+F2" w:cs="Times New Roman"/>
          <w:szCs w:val="24"/>
          <w:lang w:val="ro-RO"/>
        </w:rPr>
      </w:pPr>
      <w:r w:rsidRPr="007B4463">
        <w:rPr>
          <w:rFonts w:eastAsia="CIDFont+F2" w:cs="Times New Roman"/>
          <w:szCs w:val="24"/>
          <w:lang w:val="ro-RO"/>
        </w:rPr>
        <w:t xml:space="preserve">d) </w:t>
      </w:r>
      <w:r w:rsidR="00B11FD5" w:rsidRPr="007B4463">
        <w:rPr>
          <w:rFonts w:eastAsia="CIDFont+F2" w:cs="Times New Roman"/>
          <w:szCs w:val="24"/>
          <w:lang w:val="ro-RO"/>
        </w:rPr>
        <w:t>î</w:t>
      </w:r>
      <w:r w:rsidR="00721CB1" w:rsidRPr="007B4463">
        <w:rPr>
          <w:rFonts w:eastAsia="CIDFont+F2" w:cs="Times New Roman"/>
          <w:szCs w:val="24"/>
          <w:lang w:val="ro-RO"/>
        </w:rPr>
        <w:t>mputernicirea notarială valabilă, dedicată</w:t>
      </w:r>
      <w:r w:rsidR="00B11FD5" w:rsidRPr="007B4463">
        <w:rPr>
          <w:rFonts w:eastAsia="CIDFont+F2" w:cs="Times New Roman"/>
          <w:szCs w:val="24"/>
          <w:lang w:val="ro-RO"/>
        </w:rPr>
        <w:t xml:space="preserve"> programului, în situaţia în care cererea de finanţare este semnată de către altcin</w:t>
      </w:r>
      <w:r w:rsidR="008A012E" w:rsidRPr="007B4463">
        <w:rPr>
          <w:rFonts w:eastAsia="CIDFont+F2" w:cs="Times New Roman"/>
          <w:szCs w:val="24"/>
          <w:lang w:val="ro-RO"/>
        </w:rPr>
        <w:t>eva decât solicitantul, scanată;</w:t>
      </w:r>
    </w:p>
    <w:p w14:paraId="7EA8D806" w14:textId="1420CFC2" w:rsidR="00B11FD5" w:rsidRPr="007B4463" w:rsidRDefault="0093455D" w:rsidP="00C579AC">
      <w:pPr>
        <w:autoSpaceDE w:val="0"/>
        <w:autoSpaceDN w:val="0"/>
        <w:adjustRightInd w:val="0"/>
        <w:spacing w:after="0" w:line="240" w:lineRule="auto"/>
        <w:rPr>
          <w:rFonts w:eastAsia="CIDFont+F2" w:cs="Times New Roman"/>
          <w:color w:val="000000"/>
          <w:szCs w:val="24"/>
          <w:lang w:val="ro-RO"/>
        </w:rPr>
      </w:pPr>
      <w:r w:rsidRPr="007B4463">
        <w:rPr>
          <w:rFonts w:eastAsia="CIDFont+F2" w:cs="Times New Roman"/>
          <w:color w:val="000000"/>
          <w:szCs w:val="24"/>
          <w:lang w:val="ro-RO"/>
        </w:rPr>
        <w:t>e</w:t>
      </w:r>
      <w:r w:rsidR="00DC72CF" w:rsidRPr="007B4463">
        <w:rPr>
          <w:rFonts w:eastAsia="CIDFont+F2" w:cs="Times New Roman"/>
          <w:color w:val="000000"/>
          <w:szCs w:val="24"/>
          <w:lang w:val="ro-RO"/>
        </w:rPr>
        <w:t xml:space="preserve">) </w:t>
      </w:r>
      <w:r w:rsidR="00B11FD5" w:rsidRPr="007B4463">
        <w:rPr>
          <w:rFonts w:eastAsia="CIDFont+F2" w:cs="Times New Roman"/>
          <w:szCs w:val="24"/>
          <w:lang w:val="ro-RO"/>
        </w:rPr>
        <w:t>documentele doveditoare ale calității de proprietar/administrator,</w:t>
      </w:r>
      <w:r w:rsidR="00B25654" w:rsidRPr="007B4463">
        <w:rPr>
          <w:rFonts w:eastAsia="CIDFont+F2" w:cs="Times New Roman"/>
          <w:szCs w:val="24"/>
          <w:lang w:val="ro-RO"/>
        </w:rPr>
        <w:t xml:space="preserve"> </w:t>
      </w:r>
      <w:r w:rsidR="00B11FD5" w:rsidRPr="007B4463">
        <w:rPr>
          <w:rFonts w:eastAsia="CIDFont+F2" w:cs="Times New Roman"/>
          <w:szCs w:val="24"/>
          <w:lang w:val="ro-RO"/>
        </w:rPr>
        <w:t xml:space="preserve">concesionar sau </w:t>
      </w:r>
      <w:r w:rsidR="00EA2E3A" w:rsidRPr="007B4463">
        <w:rPr>
          <w:rFonts w:eastAsia="CIDFont+F2" w:cs="Times New Roman"/>
          <w:szCs w:val="24"/>
          <w:lang w:val="ro-RO"/>
        </w:rPr>
        <w:t>l</w:t>
      </w:r>
      <w:r w:rsidR="00B11FD5" w:rsidRPr="007B4463">
        <w:rPr>
          <w:rFonts w:eastAsia="CIDFont+F2" w:cs="Times New Roman"/>
          <w:szCs w:val="24"/>
          <w:lang w:val="ro-RO"/>
        </w:rPr>
        <w:t>ocatar/comodatar</w:t>
      </w:r>
      <w:r w:rsidR="00610777" w:rsidRPr="007B4463">
        <w:rPr>
          <w:rFonts w:eastAsia="CIDFont+F2" w:cs="Times New Roman"/>
          <w:szCs w:val="24"/>
          <w:lang w:val="ro-RO"/>
        </w:rPr>
        <w:t>/superficiar</w:t>
      </w:r>
      <w:r w:rsidR="00B11FD5" w:rsidRPr="007B4463">
        <w:rPr>
          <w:rFonts w:eastAsia="CIDFont+F2" w:cs="Times New Roman"/>
          <w:szCs w:val="24"/>
          <w:lang w:val="ro-RO"/>
        </w:rPr>
        <w:t xml:space="preserve"> cu drept </w:t>
      </w:r>
      <w:r w:rsidR="00EA2E3A" w:rsidRPr="007B4463">
        <w:rPr>
          <w:rFonts w:eastAsia="CIDFont+F2" w:cs="Times New Roman"/>
          <w:szCs w:val="24"/>
          <w:lang w:val="ro-RO"/>
        </w:rPr>
        <w:t>de superficie pentru imobilul în</w:t>
      </w:r>
      <w:r w:rsidR="00B11FD5" w:rsidRPr="007B4463">
        <w:rPr>
          <w:rFonts w:eastAsia="CIDFont+F2" w:cs="Times New Roman"/>
          <w:szCs w:val="24"/>
          <w:lang w:val="ro-RO"/>
        </w:rPr>
        <w:t xml:space="preserve"> care</w:t>
      </w:r>
      <w:r w:rsidR="00B25654" w:rsidRPr="007B4463">
        <w:rPr>
          <w:rFonts w:eastAsia="CIDFont+F2" w:cs="Times New Roman"/>
          <w:szCs w:val="24"/>
          <w:lang w:val="ro-RO"/>
        </w:rPr>
        <w:t xml:space="preserve"> </w:t>
      </w:r>
      <w:r w:rsidR="00B11FD5" w:rsidRPr="007B4463">
        <w:rPr>
          <w:rFonts w:eastAsia="CIDFont+F2" w:cs="Times New Roman"/>
          <w:szCs w:val="24"/>
          <w:lang w:val="ro-RO"/>
        </w:rPr>
        <w:t xml:space="preserve">se implementează proiectul (extras de carte funciară nu mai vechi de </w:t>
      </w:r>
      <w:r w:rsidR="00721CB1" w:rsidRPr="007B4463">
        <w:rPr>
          <w:rFonts w:eastAsia="CIDFont+F2" w:cs="Times New Roman"/>
          <w:szCs w:val="24"/>
          <w:lang w:val="ro-RO"/>
        </w:rPr>
        <w:t>30 de zile la data înscrierii, însoț</w:t>
      </w:r>
      <w:r w:rsidR="00B11FD5" w:rsidRPr="007B4463">
        <w:rPr>
          <w:rFonts w:eastAsia="CIDFont+F2" w:cs="Times New Roman"/>
          <w:szCs w:val="24"/>
          <w:lang w:val="ro-RO"/>
        </w:rPr>
        <w:t xml:space="preserve">ite de </w:t>
      </w:r>
      <w:r w:rsidR="00721CB1" w:rsidRPr="007B4463">
        <w:rPr>
          <w:rFonts w:eastAsia="CIDFont+F2" w:cs="Times New Roman"/>
          <w:szCs w:val="24"/>
          <w:lang w:val="ro-RO"/>
        </w:rPr>
        <w:t>act dobândire a proprietăț</w:t>
      </w:r>
      <w:r w:rsidR="00DF240F" w:rsidRPr="007B4463">
        <w:rPr>
          <w:rFonts w:eastAsia="CIDFont+F2" w:cs="Times New Roman"/>
          <w:szCs w:val="24"/>
          <w:lang w:val="ro-RO"/>
        </w:rPr>
        <w:t xml:space="preserve">ii, </w:t>
      </w:r>
      <w:r w:rsidR="00B11FD5" w:rsidRPr="007B4463">
        <w:rPr>
          <w:rFonts w:eastAsia="CIDFont+F2" w:cs="Times New Roman"/>
          <w:szCs w:val="24"/>
          <w:lang w:val="ro-RO"/>
        </w:rPr>
        <w:t>contract de concesiune/chirie/comodat</w:t>
      </w:r>
      <w:r w:rsidR="00610777" w:rsidRPr="007B4463">
        <w:rPr>
          <w:rFonts w:eastAsia="CIDFont+F2" w:cs="Times New Roman"/>
          <w:szCs w:val="24"/>
          <w:lang w:val="ro-RO"/>
        </w:rPr>
        <w:t>/superficie</w:t>
      </w:r>
      <w:r w:rsidR="00B11FD5" w:rsidRPr="007B4463">
        <w:rPr>
          <w:rFonts w:eastAsia="CIDFont+F2" w:cs="Times New Roman"/>
          <w:szCs w:val="24"/>
          <w:lang w:val="ro-RO"/>
        </w:rPr>
        <w:t>, după caz, valabile pe toată durata de implementare și monitorizare a proiectului), scanate. În cazul în care beneficiarul nu este proprietarul imobilului pe care se implementează proiectul, documentele doveditoare ale calității de administrator, concesionar sau locatar/comodatar</w:t>
      </w:r>
      <w:r w:rsidR="00610777" w:rsidRPr="007B4463">
        <w:rPr>
          <w:rFonts w:eastAsia="CIDFont+F2" w:cs="Times New Roman"/>
          <w:szCs w:val="24"/>
          <w:lang w:val="ro-RO"/>
        </w:rPr>
        <w:t>/superficiar</w:t>
      </w:r>
      <w:r w:rsidR="00B11FD5" w:rsidRPr="007B4463">
        <w:rPr>
          <w:rFonts w:eastAsia="CIDFont+F2" w:cs="Times New Roman"/>
          <w:szCs w:val="24"/>
          <w:lang w:val="ro-RO"/>
        </w:rPr>
        <w:t xml:space="preserve"> cu drept de </w:t>
      </w:r>
      <w:r w:rsidR="00721CB1" w:rsidRPr="007B4463">
        <w:rPr>
          <w:rFonts w:eastAsia="CIDFont+F2" w:cs="Times New Roman"/>
          <w:szCs w:val="24"/>
          <w:lang w:val="ro-RO"/>
        </w:rPr>
        <w:t>superficie</w:t>
      </w:r>
      <w:r w:rsidR="00DF240F" w:rsidRPr="007B4463">
        <w:rPr>
          <w:rFonts w:eastAsia="CIDFont+F2" w:cs="Times New Roman"/>
          <w:szCs w:val="24"/>
          <w:lang w:val="ro-RO"/>
        </w:rPr>
        <w:t xml:space="preserve"> </w:t>
      </w:r>
      <w:r w:rsidR="00721CB1" w:rsidRPr="007B4463">
        <w:rPr>
          <w:rFonts w:eastAsia="CIDFont+F2" w:cs="Times New Roman"/>
          <w:szCs w:val="24"/>
          <w:lang w:val="ro-RO"/>
        </w:rPr>
        <w:t>sau alte dezmembră</w:t>
      </w:r>
      <w:r w:rsidR="00DF240F" w:rsidRPr="007B4463">
        <w:rPr>
          <w:rFonts w:eastAsia="CIDFont+F2" w:cs="Times New Roman"/>
          <w:szCs w:val="24"/>
          <w:lang w:val="ro-RO"/>
        </w:rPr>
        <w:t>minte ale dreptului de proprietate</w:t>
      </w:r>
      <w:r w:rsidR="00B11FD5" w:rsidRPr="007B4463">
        <w:rPr>
          <w:rFonts w:eastAsia="CIDFont+F2" w:cs="Times New Roman"/>
          <w:szCs w:val="24"/>
          <w:lang w:val="ro-RO"/>
        </w:rPr>
        <w:t xml:space="preserve"> vor fi însoțite de extrasul de carte funciară (nu mai vechi de 30 de zile la data înscrierii) al respectivului imobil, precum și de acordul proprietarului cu privi</w:t>
      </w:r>
      <w:r w:rsidR="00EA2E3A" w:rsidRPr="007B4463">
        <w:rPr>
          <w:rFonts w:eastAsia="CIDFont+F2" w:cs="Times New Roman"/>
          <w:szCs w:val="24"/>
          <w:lang w:val="ro-RO"/>
        </w:rPr>
        <w:t>re la implementarea proiectului</w:t>
      </w:r>
      <w:r w:rsidR="005C4849" w:rsidRPr="007B4463">
        <w:rPr>
          <w:rFonts w:eastAsia="CIDFont+F2" w:cs="Times New Roman"/>
          <w:szCs w:val="24"/>
          <w:lang w:val="ro-RO"/>
        </w:rPr>
        <w:t>;</w:t>
      </w:r>
      <w:r w:rsidR="00B84340" w:rsidRPr="007B4463">
        <w:rPr>
          <w:rFonts w:eastAsia="CIDFont+F2" w:cs="Times New Roman"/>
          <w:szCs w:val="24"/>
          <w:lang w:val="ro-RO"/>
        </w:rPr>
        <w:t xml:space="preserve"> </w:t>
      </w:r>
    </w:p>
    <w:p w14:paraId="2E746A72" w14:textId="263CA2C7" w:rsidR="00E65470" w:rsidRPr="007B4463" w:rsidRDefault="0093455D" w:rsidP="00C579AC">
      <w:pPr>
        <w:autoSpaceDE w:val="0"/>
        <w:autoSpaceDN w:val="0"/>
        <w:adjustRightInd w:val="0"/>
        <w:spacing w:after="0" w:line="240" w:lineRule="auto"/>
        <w:rPr>
          <w:rFonts w:eastAsia="CIDFont+F2" w:cs="Times New Roman"/>
          <w:color w:val="000000"/>
          <w:szCs w:val="24"/>
          <w:lang w:val="ro-RO"/>
        </w:rPr>
      </w:pPr>
      <w:r w:rsidRPr="007B4463">
        <w:rPr>
          <w:rFonts w:eastAsia="CIDFont+F2" w:cs="Times New Roman"/>
          <w:color w:val="000000"/>
          <w:szCs w:val="24"/>
          <w:lang w:val="ro-RO"/>
        </w:rPr>
        <w:t>f</w:t>
      </w:r>
      <w:r w:rsidR="00734124" w:rsidRPr="007B4463">
        <w:rPr>
          <w:rFonts w:eastAsia="CIDFont+F2" w:cs="Times New Roman"/>
          <w:color w:val="000000"/>
          <w:szCs w:val="24"/>
          <w:lang w:val="ro-RO"/>
        </w:rPr>
        <w:t xml:space="preserve">) dovada </w:t>
      </w:r>
      <w:r w:rsidR="00E65470" w:rsidRPr="007B4463">
        <w:rPr>
          <w:rFonts w:eastAsia="CIDFont+F2" w:cs="Times New Roman"/>
          <w:color w:val="000000"/>
          <w:szCs w:val="24"/>
          <w:lang w:val="ro-RO"/>
        </w:rPr>
        <w:t>un</w:t>
      </w:r>
      <w:r w:rsidR="00734124" w:rsidRPr="007B4463">
        <w:rPr>
          <w:rFonts w:eastAsia="CIDFont+F2" w:cs="Times New Roman"/>
          <w:color w:val="000000"/>
          <w:szCs w:val="24"/>
          <w:lang w:val="ro-RO"/>
        </w:rPr>
        <w:t>ui</w:t>
      </w:r>
      <w:r w:rsidR="00E65470" w:rsidRPr="007B4463">
        <w:rPr>
          <w:rFonts w:eastAsia="CIDFont+F2" w:cs="Times New Roman"/>
          <w:color w:val="000000"/>
          <w:szCs w:val="24"/>
          <w:lang w:val="ro-RO"/>
        </w:rPr>
        <w:t xml:space="preserve"> cont</w:t>
      </w:r>
      <w:r w:rsidR="00734124" w:rsidRPr="007B4463">
        <w:rPr>
          <w:rFonts w:eastAsia="CIDFont+F2" w:cs="Times New Roman"/>
          <w:color w:val="000000"/>
          <w:szCs w:val="24"/>
          <w:lang w:val="ro-RO"/>
        </w:rPr>
        <w:t xml:space="preserve"> deschis</w:t>
      </w:r>
      <w:r w:rsidR="00B84340" w:rsidRPr="007B4463">
        <w:rPr>
          <w:rFonts w:eastAsia="CIDFont+F2" w:cs="Times New Roman"/>
          <w:color w:val="000000"/>
          <w:szCs w:val="24"/>
          <w:lang w:val="ro-RO"/>
        </w:rPr>
        <w:t xml:space="preserve"> </w:t>
      </w:r>
      <w:r w:rsidR="00E65470" w:rsidRPr="007B4463">
        <w:rPr>
          <w:rFonts w:eastAsia="CIDFont+F2" w:cs="Times New Roman"/>
          <w:color w:val="000000"/>
          <w:szCs w:val="24"/>
          <w:lang w:val="ro-RO"/>
        </w:rPr>
        <w:t>la Trezoreria Statului</w:t>
      </w:r>
      <w:r w:rsidR="00734124" w:rsidRPr="007B4463">
        <w:rPr>
          <w:rFonts w:eastAsia="CIDFont+F2" w:cs="Times New Roman"/>
          <w:color w:val="000000"/>
          <w:szCs w:val="24"/>
          <w:lang w:val="ro-RO"/>
        </w:rPr>
        <w:t xml:space="preserve">, pentru care </w:t>
      </w:r>
      <w:r w:rsidR="00E33CFA" w:rsidRPr="007B4463">
        <w:rPr>
          <w:rFonts w:eastAsia="CIDFont+F2" w:cs="Times New Roman"/>
          <w:color w:val="000000"/>
          <w:szCs w:val="24"/>
          <w:lang w:val="ro-RO"/>
        </w:rPr>
        <w:t>titular este solicitantul finanță</w:t>
      </w:r>
      <w:r w:rsidR="00734124" w:rsidRPr="007B4463">
        <w:rPr>
          <w:rFonts w:eastAsia="CIDFont+F2" w:cs="Times New Roman"/>
          <w:color w:val="000000"/>
          <w:szCs w:val="24"/>
          <w:lang w:val="ro-RO"/>
        </w:rPr>
        <w:t>rii,</w:t>
      </w:r>
      <w:r w:rsidR="00E65470" w:rsidRPr="007B4463">
        <w:rPr>
          <w:rFonts w:eastAsia="CIDFont+F2" w:cs="Times New Roman"/>
          <w:color w:val="000000"/>
          <w:szCs w:val="24"/>
          <w:lang w:val="ro-RO"/>
        </w:rPr>
        <w:t xml:space="preserve"> </w:t>
      </w:r>
      <w:r w:rsidR="00EA2E3A" w:rsidRPr="007B4463">
        <w:rPr>
          <w:rFonts w:eastAsia="CIDFont+F2" w:cs="Times New Roman"/>
          <w:color w:val="000000"/>
          <w:szCs w:val="24"/>
          <w:lang w:val="ro-RO"/>
        </w:rPr>
        <w:t>s</w:t>
      </w:r>
      <w:r w:rsidR="00E33CFA" w:rsidRPr="007B4463">
        <w:rPr>
          <w:rFonts w:eastAsia="CIDFont+F2" w:cs="Times New Roman"/>
          <w:color w:val="000000"/>
          <w:szCs w:val="24"/>
          <w:lang w:val="ro-RO"/>
        </w:rPr>
        <w:t>au dovada deț</w:t>
      </w:r>
      <w:r w:rsidR="00E65470" w:rsidRPr="007B4463">
        <w:rPr>
          <w:rFonts w:eastAsia="CIDFont+F2" w:cs="Times New Roman"/>
          <w:color w:val="000000"/>
          <w:szCs w:val="24"/>
          <w:lang w:val="ro-RO"/>
        </w:rPr>
        <w:t xml:space="preserve">inerii unui cont </w:t>
      </w:r>
      <w:r w:rsidR="00EA2E3A" w:rsidRPr="007B4463">
        <w:rPr>
          <w:rFonts w:eastAsia="CIDFont+F2" w:cs="Times New Roman"/>
          <w:color w:val="000000"/>
          <w:szCs w:val="24"/>
          <w:lang w:val="ro-RO"/>
        </w:rPr>
        <w:t>bancar/</w:t>
      </w:r>
      <w:r w:rsidR="00E65470" w:rsidRPr="007B4463">
        <w:rPr>
          <w:rFonts w:eastAsia="CIDFont+F2" w:cs="Times New Roman"/>
          <w:color w:val="000000"/>
          <w:szCs w:val="24"/>
          <w:lang w:val="ro-RO"/>
        </w:rPr>
        <w:t>SWIFT</w:t>
      </w:r>
      <w:r w:rsidR="005C4849" w:rsidRPr="007B4463">
        <w:rPr>
          <w:rFonts w:eastAsia="CIDFont+F2" w:cs="Times New Roman"/>
          <w:color w:val="000000"/>
          <w:szCs w:val="24"/>
          <w:lang w:val="ro-RO"/>
        </w:rPr>
        <w:t>;</w:t>
      </w:r>
      <w:r w:rsidR="00E33CFA" w:rsidRPr="007B4463">
        <w:rPr>
          <w:rFonts w:eastAsia="CIDFont+F2" w:cs="Times New Roman"/>
          <w:color w:val="000000"/>
          <w:szCs w:val="24"/>
          <w:lang w:val="ro-RO"/>
        </w:rPr>
        <w:t xml:space="preserve"> </w:t>
      </w:r>
    </w:p>
    <w:p w14:paraId="43247274" w14:textId="77777777" w:rsidR="003347D6" w:rsidRPr="007B4463" w:rsidRDefault="0093455D" w:rsidP="00C579AC">
      <w:pPr>
        <w:widowControl w:val="0"/>
        <w:spacing w:after="0" w:line="240" w:lineRule="auto"/>
        <w:rPr>
          <w:rFonts w:eastAsia="CIDFont+F2" w:cs="Times New Roman"/>
          <w:color w:val="000000"/>
          <w:szCs w:val="24"/>
          <w:lang w:val="ro-RO"/>
        </w:rPr>
      </w:pPr>
      <w:r w:rsidRPr="007B4463">
        <w:rPr>
          <w:rFonts w:eastAsia="CIDFont+F2" w:cs="Times New Roman"/>
          <w:color w:val="000000"/>
          <w:szCs w:val="24"/>
          <w:lang w:val="ro-RO"/>
        </w:rPr>
        <w:t>g</w:t>
      </w:r>
      <w:r w:rsidR="00734124" w:rsidRPr="007B4463">
        <w:rPr>
          <w:rFonts w:eastAsia="CIDFont+F2" w:cs="Times New Roman"/>
          <w:color w:val="000000"/>
          <w:szCs w:val="24"/>
          <w:lang w:val="ro-RO"/>
        </w:rPr>
        <w:t xml:space="preserve">) </w:t>
      </w:r>
      <w:r w:rsidR="00E33CFA" w:rsidRPr="007B4463">
        <w:rPr>
          <w:rFonts w:eastAsia="CIDFont+F2" w:cs="Times New Roman"/>
          <w:color w:val="000000"/>
          <w:szCs w:val="24"/>
          <w:lang w:val="ro-RO"/>
        </w:rPr>
        <w:t>solicitantul respectă</w:t>
      </w:r>
      <w:r w:rsidR="00A02E52" w:rsidRPr="007B4463">
        <w:rPr>
          <w:rFonts w:eastAsia="CIDFont+F2" w:cs="Times New Roman"/>
          <w:color w:val="000000"/>
          <w:szCs w:val="24"/>
          <w:lang w:val="ro-RO"/>
        </w:rPr>
        <w:t xml:space="preserve"> prevederil</w:t>
      </w:r>
      <w:r w:rsidR="00E33CFA" w:rsidRPr="007B4463">
        <w:rPr>
          <w:rFonts w:eastAsia="CIDFont+F2" w:cs="Times New Roman"/>
          <w:color w:val="000000"/>
          <w:szCs w:val="24"/>
          <w:lang w:val="ro-RO"/>
        </w:rPr>
        <w:t>e de la punctul 2.1</w:t>
      </w:r>
      <w:r w:rsidR="002B3868" w:rsidRPr="007B4463">
        <w:rPr>
          <w:rFonts w:eastAsia="CIDFont+F2" w:cs="Times New Roman"/>
          <w:color w:val="000000"/>
          <w:szCs w:val="24"/>
          <w:lang w:val="ro-RO"/>
        </w:rPr>
        <w:t xml:space="preserve"> literele A. și B. din prezentul g</w:t>
      </w:r>
      <w:r w:rsidR="00E33CFA" w:rsidRPr="007B4463">
        <w:rPr>
          <w:rFonts w:eastAsia="CIDFont+F2" w:cs="Times New Roman"/>
          <w:color w:val="000000"/>
          <w:szCs w:val="24"/>
          <w:lang w:val="ro-RO"/>
        </w:rPr>
        <w:t>hid, nu se află</w:t>
      </w:r>
      <w:r w:rsidR="00A02E52" w:rsidRPr="007B4463">
        <w:rPr>
          <w:rFonts w:eastAsia="CIDFont+F2" w:cs="Times New Roman"/>
          <w:color w:val="000000"/>
          <w:szCs w:val="24"/>
          <w:lang w:val="ro-RO"/>
        </w:rPr>
        <w:t xml:space="preserve"> sub inciden</w:t>
      </w:r>
      <w:r w:rsidR="007D30E7" w:rsidRPr="007B4463">
        <w:rPr>
          <w:rFonts w:eastAsia="CIDFont+F2" w:cs="Times New Roman"/>
          <w:color w:val="000000"/>
          <w:szCs w:val="24"/>
          <w:lang w:val="ro-RO"/>
        </w:rPr>
        <w:t>ț</w:t>
      </w:r>
      <w:r w:rsidR="00A02E52" w:rsidRPr="007B4463">
        <w:rPr>
          <w:rFonts w:eastAsia="CIDFont+F2" w:cs="Times New Roman"/>
          <w:color w:val="000000"/>
          <w:szCs w:val="24"/>
          <w:lang w:val="ro-RO"/>
        </w:rPr>
        <w:t xml:space="preserve">a </w:t>
      </w:r>
      <w:r w:rsidR="00D92153" w:rsidRPr="007B4463">
        <w:rPr>
          <w:rFonts w:eastAsia="CIDFont+F2" w:cs="Times New Roman"/>
          <w:color w:val="000000"/>
          <w:szCs w:val="24"/>
          <w:lang w:val="ro-RO"/>
        </w:rPr>
        <w:t>Legii nr. 85/2014 privind procedurile de prevenire a insolvenţei şi de insolvenţă, cu modificările şi completările ulterioare</w:t>
      </w:r>
      <w:r w:rsidR="005C4849" w:rsidRPr="007B4463">
        <w:rPr>
          <w:rFonts w:eastAsia="CIDFont+F2" w:cs="Times New Roman"/>
          <w:color w:val="000000"/>
          <w:szCs w:val="24"/>
          <w:lang w:val="ro-RO"/>
        </w:rPr>
        <w:t>;</w:t>
      </w:r>
      <w:r w:rsidR="00D92153" w:rsidRPr="007B4463">
        <w:rPr>
          <w:rFonts w:eastAsia="CIDFont+F2" w:cs="Times New Roman"/>
          <w:color w:val="000000"/>
          <w:szCs w:val="24"/>
          <w:lang w:val="ro-RO"/>
        </w:rPr>
        <w:t xml:space="preserve"> </w:t>
      </w:r>
    </w:p>
    <w:p w14:paraId="68479A37" w14:textId="77777777" w:rsidR="00A02E52" w:rsidRPr="007B4463" w:rsidRDefault="0093455D" w:rsidP="00C579AC">
      <w:pPr>
        <w:widowControl w:val="0"/>
        <w:spacing w:after="0" w:line="240" w:lineRule="auto"/>
        <w:rPr>
          <w:rFonts w:eastAsia="CIDFont+F2" w:cs="Times New Roman"/>
          <w:color w:val="000000"/>
          <w:szCs w:val="24"/>
          <w:lang w:val="ro-RO"/>
        </w:rPr>
      </w:pPr>
      <w:r w:rsidRPr="007B4463">
        <w:rPr>
          <w:rFonts w:eastAsia="CIDFont+F2" w:cs="Times New Roman"/>
          <w:color w:val="000000"/>
          <w:szCs w:val="24"/>
          <w:lang w:val="ro-RO"/>
        </w:rPr>
        <w:t>h</w:t>
      </w:r>
      <w:r w:rsidR="00E33CFA" w:rsidRPr="007B4463">
        <w:rPr>
          <w:rFonts w:eastAsia="CIDFont+F2" w:cs="Times New Roman"/>
          <w:color w:val="000000"/>
          <w:szCs w:val="24"/>
          <w:lang w:val="ro-RO"/>
        </w:rPr>
        <w:t>) dovada înregistră</w:t>
      </w:r>
      <w:r w:rsidR="00734124" w:rsidRPr="007B4463">
        <w:rPr>
          <w:rFonts w:eastAsia="CIDFont+F2" w:cs="Times New Roman"/>
          <w:color w:val="000000"/>
          <w:szCs w:val="24"/>
          <w:lang w:val="ro-RO"/>
        </w:rPr>
        <w:t xml:space="preserve">rii </w:t>
      </w:r>
      <w:r w:rsidR="00854C7B" w:rsidRPr="007B4463">
        <w:rPr>
          <w:rFonts w:eastAsia="CIDFont+F2" w:cs="Times New Roman"/>
          <w:color w:val="000000"/>
          <w:szCs w:val="24"/>
          <w:lang w:val="ro-RO"/>
        </w:rPr>
        <w:t>codul</w:t>
      </w:r>
      <w:r w:rsidR="00734124" w:rsidRPr="007B4463">
        <w:rPr>
          <w:rFonts w:eastAsia="CIDFont+F2" w:cs="Times New Roman"/>
          <w:color w:val="000000"/>
          <w:szCs w:val="24"/>
          <w:lang w:val="ro-RO"/>
        </w:rPr>
        <w:t>ui principal CAEN declara</w:t>
      </w:r>
      <w:r w:rsidR="00854C7B" w:rsidRPr="007B4463">
        <w:rPr>
          <w:rFonts w:eastAsia="CIDFont+F2" w:cs="Times New Roman"/>
          <w:color w:val="000000"/>
          <w:szCs w:val="24"/>
          <w:lang w:val="ro-RO"/>
        </w:rPr>
        <w:t>t</w:t>
      </w:r>
      <w:r w:rsidR="00E33CFA" w:rsidRPr="007B4463">
        <w:rPr>
          <w:rFonts w:eastAsia="CIDFont+F2" w:cs="Times New Roman"/>
          <w:color w:val="000000"/>
          <w:szCs w:val="24"/>
          <w:lang w:val="ro-RO"/>
        </w:rPr>
        <w:t xml:space="preserve"> la î</w:t>
      </w:r>
      <w:r w:rsidR="00854C7B" w:rsidRPr="007B4463">
        <w:rPr>
          <w:rFonts w:eastAsia="CIDFont+F2" w:cs="Times New Roman"/>
          <w:color w:val="000000"/>
          <w:szCs w:val="24"/>
          <w:lang w:val="ro-RO"/>
        </w:rPr>
        <w:t>nscriere</w:t>
      </w:r>
      <w:r w:rsidR="00734124" w:rsidRPr="007B4463">
        <w:rPr>
          <w:rFonts w:eastAsia="CIDFont+F2" w:cs="Times New Roman"/>
          <w:color w:val="000000"/>
          <w:szCs w:val="24"/>
          <w:lang w:val="ro-RO"/>
        </w:rPr>
        <w:t xml:space="preserve"> care</w:t>
      </w:r>
      <w:r w:rsidR="00E33CFA" w:rsidRPr="007B4463">
        <w:rPr>
          <w:rFonts w:eastAsia="CIDFont+F2" w:cs="Times New Roman"/>
          <w:color w:val="000000"/>
          <w:szCs w:val="24"/>
          <w:lang w:val="ro-RO"/>
        </w:rPr>
        <w:t xml:space="preserve"> nu </w:t>
      </w:r>
      <w:r w:rsidR="00DC198B" w:rsidRPr="007B4463">
        <w:rPr>
          <w:rFonts w:eastAsia="CIDFont+F2" w:cs="Times New Roman"/>
          <w:color w:val="000000"/>
          <w:szCs w:val="24"/>
          <w:lang w:val="ro-RO"/>
        </w:rPr>
        <w:t>trebuie să se afle</w:t>
      </w:r>
      <w:r w:rsidR="00E33CFA" w:rsidRPr="007B4463">
        <w:rPr>
          <w:rFonts w:eastAsia="CIDFont+F2" w:cs="Times New Roman"/>
          <w:color w:val="000000"/>
          <w:szCs w:val="24"/>
          <w:lang w:val="ro-RO"/>
        </w:rPr>
        <w:t xml:space="preserve"> î</w:t>
      </w:r>
      <w:r w:rsidR="00854C7B" w:rsidRPr="007B4463">
        <w:rPr>
          <w:rFonts w:eastAsia="CIDFont+F2" w:cs="Times New Roman"/>
          <w:color w:val="000000"/>
          <w:szCs w:val="24"/>
          <w:lang w:val="ro-RO"/>
        </w:rPr>
        <w:t xml:space="preserve">n unul din </w:t>
      </w:r>
      <w:r w:rsidR="00973D56" w:rsidRPr="007B4463">
        <w:rPr>
          <w:rFonts w:eastAsia="CIDFont+F2" w:cs="Times New Roman"/>
          <w:color w:val="000000"/>
          <w:szCs w:val="24"/>
          <w:lang w:val="ro-RO"/>
        </w:rPr>
        <w:t>sectoarele şi domeniile prevăzute la art. 1 alin. (3) din Regulament</w:t>
      </w:r>
      <w:r w:rsidR="00732A1D" w:rsidRPr="007B4463">
        <w:rPr>
          <w:rFonts w:eastAsia="CIDFont+F2" w:cs="Times New Roman"/>
          <w:color w:val="000000"/>
          <w:szCs w:val="24"/>
          <w:lang w:val="ro-RO"/>
        </w:rPr>
        <w:t>ul</w:t>
      </w:r>
      <w:r w:rsidR="00973D56" w:rsidRPr="007B4463" w:rsidDel="00973D56">
        <w:rPr>
          <w:rFonts w:eastAsia="CIDFont+F2" w:cs="Times New Roman"/>
          <w:color w:val="000000"/>
          <w:szCs w:val="24"/>
          <w:lang w:val="ro-RO"/>
        </w:rPr>
        <w:t xml:space="preserve"> </w:t>
      </w:r>
      <w:r w:rsidR="003347D6" w:rsidRPr="007B4463">
        <w:rPr>
          <w:rFonts w:eastAsia="CIDFont+F2" w:cs="Times New Roman"/>
          <w:color w:val="000000"/>
          <w:szCs w:val="24"/>
          <w:lang w:val="ro-RO"/>
        </w:rPr>
        <w:t>(UE) nr. 651/2014</w:t>
      </w:r>
      <w:r w:rsidR="005C4849" w:rsidRPr="007B4463">
        <w:rPr>
          <w:rFonts w:eastAsia="CIDFont+F2" w:cs="Times New Roman"/>
          <w:color w:val="000000"/>
          <w:szCs w:val="24"/>
          <w:lang w:val="ro-RO"/>
        </w:rPr>
        <w:t>;</w:t>
      </w:r>
      <w:r w:rsidR="003347D6" w:rsidRPr="007B4463">
        <w:rPr>
          <w:rFonts w:eastAsia="CIDFont+F2" w:cs="Times New Roman"/>
          <w:color w:val="000000"/>
          <w:szCs w:val="24"/>
          <w:lang w:val="ro-RO"/>
        </w:rPr>
        <w:t xml:space="preserve"> </w:t>
      </w:r>
    </w:p>
    <w:p w14:paraId="1DF41429" w14:textId="77777777" w:rsidR="00854C7B" w:rsidRPr="007B4463" w:rsidRDefault="0093455D" w:rsidP="00C579AC">
      <w:pPr>
        <w:widowControl w:val="0"/>
        <w:spacing w:after="0" w:line="240" w:lineRule="auto"/>
        <w:rPr>
          <w:rFonts w:eastAsia="CIDFont+F2" w:cs="Times New Roman"/>
          <w:color w:val="000000"/>
          <w:szCs w:val="24"/>
          <w:lang w:val="ro-RO"/>
        </w:rPr>
      </w:pPr>
      <w:r w:rsidRPr="007B4463">
        <w:rPr>
          <w:rFonts w:eastAsia="CIDFont+F2" w:cs="Times New Roman"/>
          <w:color w:val="000000"/>
          <w:szCs w:val="24"/>
          <w:lang w:val="ro-RO"/>
        </w:rPr>
        <w:t>i</w:t>
      </w:r>
      <w:r w:rsidR="00734124" w:rsidRPr="007B4463">
        <w:rPr>
          <w:rFonts w:eastAsia="CIDFont+F2" w:cs="Times New Roman"/>
          <w:color w:val="000000"/>
          <w:szCs w:val="24"/>
          <w:lang w:val="ro-RO"/>
        </w:rPr>
        <w:t xml:space="preserve">) </w:t>
      </w:r>
      <w:r w:rsidR="00E33CFA" w:rsidRPr="007B4463">
        <w:rPr>
          <w:rFonts w:eastAsia="CIDFont+F2" w:cs="Times New Roman"/>
          <w:color w:val="000000"/>
          <w:szCs w:val="24"/>
          <w:lang w:val="ro-RO"/>
        </w:rPr>
        <w:t>respectă obligaț</w:t>
      </w:r>
      <w:r w:rsidR="00854C7B" w:rsidRPr="007B4463">
        <w:rPr>
          <w:rFonts w:eastAsia="CIDFont+F2" w:cs="Times New Roman"/>
          <w:color w:val="000000"/>
          <w:szCs w:val="24"/>
          <w:lang w:val="ro-RO"/>
        </w:rPr>
        <w:t xml:space="preserve">ia de a depune certificatul de atestare fiscală privind </w:t>
      </w:r>
      <w:r w:rsidR="00DF240F" w:rsidRPr="007B4463">
        <w:rPr>
          <w:rFonts w:eastAsia="CIDFont+F2" w:cs="Times New Roman"/>
          <w:color w:val="000000"/>
          <w:szCs w:val="24"/>
          <w:lang w:val="ro-RO"/>
        </w:rPr>
        <w:t>plata impozitelor şi taxelor</w:t>
      </w:r>
      <w:r w:rsidR="00854C7B" w:rsidRPr="007B4463">
        <w:rPr>
          <w:rFonts w:eastAsia="CIDFont+F2" w:cs="Times New Roman"/>
          <w:color w:val="000000"/>
          <w:szCs w:val="24"/>
          <w:lang w:val="ro-RO"/>
        </w:rPr>
        <w:t xml:space="preserve"> locale şi alte venituri ale bugetului local, emis pe numele solicitantului, de către autoritatea publică locală în a cărei rază teritorială se va implementa proiectul,</w:t>
      </w:r>
      <w:r w:rsidR="00AB6AC8" w:rsidRPr="007B4463">
        <w:rPr>
          <w:rFonts w:eastAsia="CIDFont+F2" w:cs="Times New Roman"/>
          <w:color w:val="000000"/>
          <w:szCs w:val="24"/>
          <w:lang w:val="ro-RO"/>
        </w:rPr>
        <w:t xml:space="preserve"> precum ș</w:t>
      </w:r>
      <w:r w:rsidR="008318B5" w:rsidRPr="007B4463">
        <w:rPr>
          <w:rFonts w:eastAsia="CIDFont+F2" w:cs="Times New Roman"/>
          <w:color w:val="000000"/>
          <w:szCs w:val="24"/>
          <w:lang w:val="ro-RO"/>
        </w:rPr>
        <w:t>i de către autoritatea</w:t>
      </w:r>
      <w:r w:rsidR="003347D6" w:rsidRPr="007B4463">
        <w:rPr>
          <w:rFonts w:eastAsia="CIDFont+F2" w:cs="Times New Roman"/>
          <w:color w:val="000000"/>
          <w:szCs w:val="24"/>
          <w:lang w:val="ro-RO"/>
        </w:rPr>
        <w:t xml:space="preserve"> </w:t>
      </w:r>
      <w:r w:rsidR="008318B5" w:rsidRPr="007B4463">
        <w:rPr>
          <w:rFonts w:eastAsia="CIDFont+F2" w:cs="Times New Roman"/>
          <w:color w:val="000000"/>
          <w:szCs w:val="24"/>
          <w:lang w:val="ro-RO"/>
        </w:rPr>
        <w:t>publică locală în a cărei rază teritorială îşi are sediul social</w:t>
      </w:r>
      <w:r w:rsidR="00854C7B" w:rsidRPr="007B4463">
        <w:rPr>
          <w:rFonts w:eastAsia="CIDFont+F2" w:cs="Times New Roman"/>
          <w:color w:val="000000"/>
          <w:szCs w:val="24"/>
          <w:lang w:val="ro-RO"/>
        </w:rPr>
        <w:t xml:space="preserve">, în termen de </w:t>
      </w:r>
      <w:r w:rsidR="00854C7B" w:rsidRPr="007B4463">
        <w:rPr>
          <w:rFonts w:eastAsia="CIDFont+F2" w:cs="Times New Roman"/>
          <w:color w:val="000000"/>
          <w:szCs w:val="24"/>
          <w:lang w:val="ro-RO"/>
        </w:rPr>
        <w:lastRenderedPageBreak/>
        <w:t>valabilitate la data înscrierii</w:t>
      </w:r>
      <w:r w:rsidR="00DB1D32" w:rsidRPr="007B4463">
        <w:rPr>
          <w:rFonts w:eastAsia="CIDFont+F2" w:cs="Times New Roman"/>
          <w:color w:val="000000"/>
          <w:szCs w:val="24"/>
          <w:lang w:val="ro-RO"/>
        </w:rPr>
        <w:t xml:space="preserve"> (eliberat cu maximum de 30 de zile înainte de d</w:t>
      </w:r>
      <w:r w:rsidR="007E186A" w:rsidRPr="007B4463">
        <w:rPr>
          <w:rFonts w:eastAsia="CIDFont+F2" w:cs="Times New Roman"/>
          <w:color w:val="000000"/>
          <w:szCs w:val="24"/>
          <w:lang w:val="ro-RO"/>
        </w:rPr>
        <w:t>ep</w:t>
      </w:r>
      <w:r w:rsidR="00DB1D32" w:rsidRPr="007B4463">
        <w:rPr>
          <w:rFonts w:eastAsia="CIDFont+F2" w:cs="Times New Roman"/>
          <w:color w:val="000000"/>
          <w:szCs w:val="24"/>
          <w:lang w:val="ro-RO"/>
        </w:rPr>
        <w:t xml:space="preserve">unerea </w:t>
      </w:r>
      <w:r w:rsidR="007E186A" w:rsidRPr="007B4463">
        <w:rPr>
          <w:rFonts w:eastAsia="CIDFont+F2" w:cs="Times New Roman"/>
          <w:color w:val="000000"/>
          <w:szCs w:val="24"/>
          <w:lang w:val="ro-RO"/>
        </w:rPr>
        <w:t>cererii de finanțare</w:t>
      </w:r>
      <w:r w:rsidR="00DB1D32" w:rsidRPr="007B4463">
        <w:rPr>
          <w:rFonts w:eastAsia="CIDFont+F2" w:cs="Times New Roman"/>
          <w:color w:val="000000"/>
          <w:szCs w:val="24"/>
          <w:lang w:val="ro-RO"/>
        </w:rPr>
        <w:t>)</w:t>
      </w:r>
      <w:r w:rsidR="00E33CFA" w:rsidRPr="007B4463">
        <w:rPr>
          <w:rFonts w:eastAsia="CIDFont+F2" w:cs="Times New Roman"/>
          <w:color w:val="000000"/>
          <w:szCs w:val="24"/>
          <w:lang w:val="ro-RO"/>
        </w:rPr>
        <w:t>, î</w:t>
      </w:r>
      <w:r w:rsidR="00854C7B" w:rsidRPr="007B4463">
        <w:rPr>
          <w:rFonts w:eastAsia="CIDFont+F2" w:cs="Times New Roman"/>
          <w:color w:val="000000"/>
          <w:szCs w:val="24"/>
          <w:lang w:val="ro-RO"/>
        </w:rPr>
        <w:t>n format PDF (pentru situatiile în care solicitantul are sediul în altă localitate decât cea în care se implementează proiectu</w:t>
      </w:r>
      <w:r w:rsidR="003347D6" w:rsidRPr="007B4463">
        <w:rPr>
          <w:rFonts w:eastAsia="CIDFont+F2" w:cs="Times New Roman"/>
          <w:color w:val="000000"/>
          <w:szCs w:val="24"/>
          <w:lang w:val="ro-RO"/>
        </w:rPr>
        <w:t>l)</w:t>
      </w:r>
      <w:r w:rsidR="005C4849" w:rsidRPr="007B4463">
        <w:rPr>
          <w:rFonts w:eastAsia="CIDFont+F2" w:cs="Times New Roman"/>
          <w:color w:val="000000"/>
          <w:szCs w:val="24"/>
          <w:lang w:val="ro-RO"/>
        </w:rPr>
        <w:t>;</w:t>
      </w:r>
      <w:r w:rsidR="000D4408" w:rsidRPr="007B4463">
        <w:rPr>
          <w:rFonts w:eastAsia="CIDFont+F2" w:cs="Times New Roman"/>
          <w:color w:val="000000"/>
          <w:szCs w:val="24"/>
          <w:lang w:val="ro-RO"/>
        </w:rPr>
        <w:t xml:space="preserve"> </w:t>
      </w:r>
    </w:p>
    <w:p w14:paraId="37B63D1D" w14:textId="7313BD44" w:rsidR="00854C7B" w:rsidRPr="007B4463" w:rsidRDefault="0093455D" w:rsidP="00C579AC">
      <w:pPr>
        <w:widowControl w:val="0"/>
        <w:spacing w:after="0" w:line="240" w:lineRule="auto"/>
        <w:rPr>
          <w:rFonts w:cs="Times New Roman"/>
          <w:szCs w:val="24"/>
          <w:lang w:val="ro-RO"/>
        </w:rPr>
      </w:pPr>
      <w:r w:rsidRPr="007B4463">
        <w:rPr>
          <w:rFonts w:eastAsia="CIDFont+F2" w:cs="Times New Roman"/>
          <w:color w:val="000000"/>
          <w:szCs w:val="24"/>
          <w:lang w:val="ro-RO"/>
        </w:rPr>
        <w:t>j</w:t>
      </w:r>
      <w:r w:rsidR="00734124" w:rsidRPr="007B4463">
        <w:rPr>
          <w:rFonts w:eastAsia="CIDFont+F2" w:cs="Times New Roman"/>
          <w:color w:val="000000"/>
          <w:szCs w:val="24"/>
          <w:lang w:val="ro-RO"/>
        </w:rPr>
        <w:t xml:space="preserve">) </w:t>
      </w:r>
      <w:r w:rsidR="00E33CFA" w:rsidRPr="007B4463">
        <w:rPr>
          <w:rFonts w:cs="Times New Roman"/>
          <w:szCs w:val="24"/>
          <w:lang w:val="ro-RO"/>
        </w:rPr>
        <w:t>respectă obligaț</w:t>
      </w:r>
      <w:r w:rsidR="008318B5" w:rsidRPr="007B4463">
        <w:rPr>
          <w:rFonts w:cs="Times New Roman"/>
          <w:szCs w:val="24"/>
          <w:lang w:val="ro-RO"/>
        </w:rPr>
        <w:t xml:space="preserve">ia de a depune </w:t>
      </w:r>
      <w:r w:rsidR="008318B5" w:rsidRPr="007B4463">
        <w:rPr>
          <w:rFonts w:eastAsia="CIDFont+F2" w:cs="Times New Roman"/>
          <w:color w:val="000000"/>
          <w:szCs w:val="24"/>
          <w:lang w:val="ro-RO"/>
        </w:rPr>
        <w:t>certificatul de atestare fiscală (electronic/scanat), privind obligaţiile de plată către bugetul de stat</w:t>
      </w:r>
      <w:r w:rsidR="000D4408" w:rsidRPr="007B4463">
        <w:rPr>
          <w:rFonts w:eastAsia="CIDFont+F2" w:cs="Times New Roman"/>
          <w:color w:val="000000"/>
          <w:szCs w:val="24"/>
          <w:lang w:val="ro-RO"/>
        </w:rPr>
        <w:t xml:space="preserve"> a taxelor, impozitelor, contribuţiilor şi amenzilor</w:t>
      </w:r>
      <w:r w:rsidR="008318B5" w:rsidRPr="007B4463">
        <w:rPr>
          <w:rFonts w:eastAsia="CIDFont+F2" w:cs="Times New Roman"/>
          <w:color w:val="000000"/>
          <w:szCs w:val="24"/>
          <w:lang w:val="ro-RO"/>
        </w:rPr>
        <w:t xml:space="preserve">, emis pe numele solicitantului, de către organul teritorial de specialitate al Ministerului Finanţelor Publice, în termen de valabilitate </w:t>
      </w:r>
      <w:r w:rsidR="00DB1D32" w:rsidRPr="007B4463">
        <w:rPr>
          <w:rFonts w:eastAsia="CIDFont+F2" w:cs="Times New Roman"/>
          <w:color w:val="000000"/>
          <w:szCs w:val="24"/>
          <w:lang w:val="ro-RO"/>
        </w:rPr>
        <w:t>la data înscrierii (eliberat cu maximum de 30 de zile înainte de dpeunerea ofertei),</w:t>
      </w:r>
      <w:r w:rsidR="00B84340" w:rsidRPr="007B4463">
        <w:rPr>
          <w:rFonts w:eastAsia="CIDFont+F2" w:cs="Times New Roman"/>
          <w:color w:val="000000"/>
          <w:szCs w:val="24"/>
          <w:lang w:val="ro-RO"/>
        </w:rPr>
        <w:t xml:space="preserve"> </w:t>
      </w:r>
      <w:r w:rsidR="000D4408" w:rsidRPr="007B4463">
        <w:rPr>
          <w:rFonts w:eastAsia="CIDFont+F2" w:cs="Times New Roman"/>
          <w:color w:val="000000"/>
          <w:szCs w:val="24"/>
          <w:lang w:val="ro-RO"/>
        </w:rPr>
        <w:t>emis în SPV, conform prevederilor legale în vigoare</w:t>
      </w:r>
      <w:r w:rsidR="005C4849" w:rsidRPr="007B4463">
        <w:rPr>
          <w:rFonts w:eastAsia="CIDFont+F2" w:cs="Times New Roman"/>
          <w:color w:val="000000"/>
          <w:szCs w:val="24"/>
          <w:lang w:val="ro-RO"/>
        </w:rPr>
        <w:t>;</w:t>
      </w:r>
    </w:p>
    <w:p w14:paraId="655361AB" w14:textId="2F63E7D7" w:rsidR="009319E2" w:rsidRPr="007B4463" w:rsidRDefault="0093455D" w:rsidP="00C579AC">
      <w:pPr>
        <w:widowControl w:val="0"/>
        <w:spacing w:after="0" w:line="240" w:lineRule="auto"/>
        <w:rPr>
          <w:rFonts w:eastAsia="CIDFont+F2" w:cs="Times New Roman"/>
          <w:color w:val="000000"/>
          <w:szCs w:val="24"/>
          <w:lang w:val="ro-RO"/>
        </w:rPr>
      </w:pPr>
      <w:r w:rsidRPr="007B4463">
        <w:rPr>
          <w:rFonts w:eastAsia="CIDFont+F2" w:cs="Times New Roman"/>
          <w:color w:val="000000"/>
          <w:szCs w:val="24"/>
          <w:lang w:val="ro-RO"/>
        </w:rPr>
        <w:t>k</w:t>
      </w:r>
      <w:r w:rsidR="00734124" w:rsidRPr="007B4463">
        <w:rPr>
          <w:rFonts w:eastAsia="CIDFont+F2" w:cs="Times New Roman"/>
          <w:color w:val="000000"/>
          <w:szCs w:val="24"/>
          <w:lang w:val="ro-RO"/>
        </w:rPr>
        <w:t xml:space="preserve">) </w:t>
      </w:r>
      <w:r w:rsidR="00630A64" w:rsidRPr="007B4463">
        <w:rPr>
          <w:rFonts w:eastAsia="CIDFont+F2" w:cs="Times New Roman"/>
          <w:color w:val="000000"/>
          <w:szCs w:val="24"/>
          <w:lang w:val="ro-RO"/>
        </w:rPr>
        <w:t>respectă obligația depunerii fiș</w:t>
      </w:r>
      <w:r w:rsidR="009319E2" w:rsidRPr="007B4463">
        <w:rPr>
          <w:rFonts w:eastAsia="CIDFont+F2" w:cs="Times New Roman"/>
          <w:color w:val="000000"/>
          <w:szCs w:val="24"/>
          <w:lang w:val="ro-RO"/>
        </w:rPr>
        <w:t>ei de prezentar</w:t>
      </w:r>
      <w:r w:rsidR="00630A64" w:rsidRPr="007B4463">
        <w:rPr>
          <w:rFonts w:eastAsia="CIDFont+F2" w:cs="Times New Roman"/>
          <w:color w:val="000000"/>
          <w:szCs w:val="24"/>
          <w:lang w:val="ro-RO"/>
        </w:rPr>
        <w:t>e a echipei de proiect/UIP, după caz, cu dovada experienței personalului î</w:t>
      </w:r>
      <w:r w:rsidR="009319E2" w:rsidRPr="007B4463">
        <w:rPr>
          <w:rFonts w:eastAsia="CIDFont+F2" w:cs="Times New Roman"/>
          <w:color w:val="000000"/>
          <w:szCs w:val="24"/>
          <w:lang w:val="ro-RO"/>
        </w:rPr>
        <w:t>n domeniul de implementare a proiectulu</w:t>
      </w:r>
      <w:r w:rsidR="00DB1D32" w:rsidRPr="007B4463">
        <w:rPr>
          <w:rFonts w:eastAsia="CIDFont+F2" w:cs="Times New Roman"/>
          <w:color w:val="000000"/>
          <w:szCs w:val="24"/>
          <w:lang w:val="ro-RO"/>
        </w:rPr>
        <w:t>i ș</w:t>
      </w:r>
      <w:r w:rsidR="00630A64" w:rsidRPr="007B4463">
        <w:rPr>
          <w:rFonts w:eastAsia="CIDFont+F2" w:cs="Times New Roman"/>
          <w:color w:val="000000"/>
          <w:szCs w:val="24"/>
          <w:lang w:val="ro-RO"/>
        </w:rPr>
        <w:t>i specificarea responsabilităț</w:t>
      </w:r>
      <w:r w:rsidR="009319E2" w:rsidRPr="007B4463">
        <w:rPr>
          <w:rFonts w:eastAsia="CIDFont+F2" w:cs="Times New Roman"/>
          <w:color w:val="000000"/>
          <w:szCs w:val="24"/>
          <w:lang w:val="ro-RO"/>
        </w:rPr>
        <w:t>ilor</w:t>
      </w:r>
      <w:r w:rsidR="00B84340" w:rsidRPr="007B4463">
        <w:rPr>
          <w:rFonts w:eastAsia="CIDFont+F2" w:cs="Times New Roman"/>
          <w:color w:val="000000"/>
          <w:szCs w:val="24"/>
          <w:lang w:val="ro-RO"/>
        </w:rPr>
        <w:t xml:space="preserve"> </w:t>
      </w:r>
      <w:r w:rsidR="009319E2" w:rsidRPr="007B4463">
        <w:rPr>
          <w:rFonts w:eastAsia="CIDFont+F2" w:cs="Times New Roman"/>
          <w:color w:val="000000"/>
          <w:szCs w:val="24"/>
          <w:lang w:val="ro-RO"/>
        </w:rPr>
        <w:t>punctuale ale f</w:t>
      </w:r>
      <w:r w:rsidR="00630A64" w:rsidRPr="007B4463">
        <w:rPr>
          <w:rFonts w:eastAsia="CIDFont+F2" w:cs="Times New Roman"/>
          <w:color w:val="000000"/>
          <w:szCs w:val="24"/>
          <w:lang w:val="ro-RO"/>
        </w:rPr>
        <w:t>iecă</w:t>
      </w:r>
      <w:r w:rsidR="009319E2" w:rsidRPr="007B4463">
        <w:rPr>
          <w:rFonts w:eastAsia="CIDFont+F2" w:cs="Times New Roman"/>
          <w:color w:val="000000"/>
          <w:szCs w:val="24"/>
          <w:lang w:val="ro-RO"/>
        </w:rPr>
        <w:t>ruia, inclusiv</w:t>
      </w:r>
      <w:r w:rsidR="00B84340" w:rsidRPr="007B4463">
        <w:rPr>
          <w:rFonts w:eastAsia="CIDFont+F2" w:cs="Times New Roman"/>
          <w:color w:val="000000"/>
          <w:szCs w:val="24"/>
          <w:lang w:val="ro-RO"/>
        </w:rPr>
        <w:t xml:space="preserve"> </w:t>
      </w:r>
      <w:r w:rsidR="009319E2" w:rsidRPr="007B4463">
        <w:rPr>
          <w:rFonts w:eastAsia="CIDFont+F2" w:cs="Times New Roman"/>
          <w:color w:val="000000"/>
          <w:szCs w:val="24"/>
          <w:lang w:val="ro-RO"/>
        </w:rPr>
        <w:t>prin depune</w:t>
      </w:r>
      <w:r w:rsidR="00630A64" w:rsidRPr="007B4463">
        <w:rPr>
          <w:rFonts w:eastAsia="CIDFont+F2" w:cs="Times New Roman"/>
          <w:color w:val="000000"/>
          <w:szCs w:val="24"/>
          <w:lang w:val="ro-RO"/>
        </w:rPr>
        <w:t>rea atestatelor instalatorilor ș</w:t>
      </w:r>
      <w:r w:rsidR="009319E2" w:rsidRPr="007B4463">
        <w:rPr>
          <w:rFonts w:eastAsia="CIDFont+F2" w:cs="Times New Roman"/>
          <w:color w:val="000000"/>
          <w:szCs w:val="24"/>
          <w:lang w:val="ro-RO"/>
        </w:rPr>
        <w:t>i</w:t>
      </w:r>
      <w:r w:rsidR="00630A64" w:rsidRPr="007B4463">
        <w:rPr>
          <w:rFonts w:eastAsia="CIDFont+F2" w:cs="Times New Roman"/>
          <w:color w:val="000000"/>
          <w:szCs w:val="24"/>
          <w:lang w:val="ro-RO"/>
        </w:rPr>
        <w:t xml:space="preserve"> auditorilor energetici implicați, eliberate de autorităț</w:t>
      </w:r>
      <w:r w:rsidR="009319E2" w:rsidRPr="007B4463">
        <w:rPr>
          <w:rFonts w:eastAsia="CIDFont+F2" w:cs="Times New Roman"/>
          <w:color w:val="000000"/>
          <w:szCs w:val="24"/>
          <w:lang w:val="ro-RO"/>
        </w:rPr>
        <w:t xml:space="preserve">ile competente </w:t>
      </w:r>
      <w:r w:rsidR="00DB1D32" w:rsidRPr="007B4463">
        <w:rPr>
          <w:rFonts w:eastAsia="CIDFont+F2" w:cs="Times New Roman"/>
          <w:color w:val="000000"/>
          <w:szCs w:val="24"/>
          <w:lang w:val="ro-RO"/>
        </w:rPr>
        <w:t>(anexa nr. 1</w:t>
      </w:r>
      <w:r w:rsidR="000D4408" w:rsidRPr="007B4463">
        <w:rPr>
          <w:rFonts w:eastAsia="CIDFont+F2" w:cs="Times New Roman"/>
          <w:color w:val="000000"/>
          <w:szCs w:val="24"/>
          <w:lang w:val="ro-RO"/>
        </w:rPr>
        <w:t>)</w:t>
      </w:r>
    </w:p>
    <w:p w14:paraId="4AD6B8AF" w14:textId="72C80D52" w:rsidR="00F537F8" w:rsidRPr="007B4463" w:rsidRDefault="0093455D" w:rsidP="00C579AC">
      <w:pPr>
        <w:widowControl w:val="0"/>
        <w:spacing w:after="0" w:line="240" w:lineRule="auto"/>
        <w:rPr>
          <w:rFonts w:eastAsia="CIDFont+F2" w:cs="Times New Roman"/>
          <w:szCs w:val="24"/>
          <w:lang w:val="ro-RO"/>
        </w:rPr>
      </w:pPr>
      <w:r w:rsidRPr="007B4463">
        <w:rPr>
          <w:rFonts w:eastAsia="CIDFont+F2" w:cs="Times New Roman"/>
          <w:color w:val="000000"/>
          <w:szCs w:val="24"/>
          <w:lang w:val="ro-RO"/>
        </w:rPr>
        <w:t>l</w:t>
      </w:r>
      <w:r w:rsidR="00734124" w:rsidRPr="007B4463">
        <w:rPr>
          <w:rFonts w:eastAsia="CIDFont+F2" w:cs="Times New Roman"/>
          <w:color w:val="000000"/>
          <w:szCs w:val="24"/>
          <w:lang w:val="ro-RO"/>
        </w:rPr>
        <w:t xml:space="preserve">) </w:t>
      </w:r>
      <w:r w:rsidR="00D940EB" w:rsidRPr="007B4463">
        <w:rPr>
          <w:rFonts w:eastAsia="CIDFont+F2" w:cs="Times New Roman"/>
          <w:color w:val="000000"/>
          <w:szCs w:val="24"/>
          <w:lang w:val="ro-RO"/>
        </w:rPr>
        <w:t>respectă</w:t>
      </w:r>
      <w:r w:rsidR="00D63D20" w:rsidRPr="007B4463">
        <w:rPr>
          <w:rFonts w:eastAsia="CIDFont+F2" w:cs="Times New Roman"/>
          <w:color w:val="000000"/>
          <w:szCs w:val="24"/>
          <w:lang w:val="ro-RO"/>
        </w:rPr>
        <w:t xml:space="preserve"> obli</w:t>
      </w:r>
      <w:r w:rsidR="00D940EB" w:rsidRPr="007B4463">
        <w:rPr>
          <w:rFonts w:eastAsia="CIDFont+F2" w:cs="Times New Roman"/>
          <w:color w:val="000000"/>
          <w:szCs w:val="24"/>
          <w:lang w:val="ro-RO"/>
        </w:rPr>
        <w:t>gațiile privind proiectul tehnic î</w:t>
      </w:r>
      <w:r w:rsidR="008318B5" w:rsidRPr="007B4463">
        <w:rPr>
          <w:rFonts w:eastAsia="CIDFont+F2" w:cs="Times New Roman"/>
          <w:color w:val="000000"/>
          <w:szCs w:val="24"/>
          <w:lang w:val="ro-RO"/>
        </w:rPr>
        <w:t>n sensul prevederilor de la punctul 2.2 din prezentul Ghid, anume: pr</w:t>
      </w:r>
      <w:r w:rsidR="00D940EB" w:rsidRPr="007B4463">
        <w:rPr>
          <w:rFonts w:eastAsia="CIDFont+F2" w:cs="Times New Roman"/>
          <w:color w:val="000000"/>
          <w:szCs w:val="24"/>
          <w:lang w:val="ro-RO"/>
        </w:rPr>
        <w:t>o</w:t>
      </w:r>
      <w:r w:rsidR="008318B5" w:rsidRPr="007B4463">
        <w:rPr>
          <w:rFonts w:eastAsia="CIDFont+F2" w:cs="Times New Roman"/>
          <w:color w:val="000000"/>
          <w:szCs w:val="24"/>
          <w:lang w:val="ro-RO"/>
        </w:rPr>
        <w:t>iectul este implementat pe teritoriul Romaniei</w:t>
      </w:r>
      <w:r w:rsidR="009319E2" w:rsidRPr="007B4463">
        <w:rPr>
          <w:rFonts w:eastAsia="CIDFont+F2" w:cs="Times New Roman"/>
          <w:color w:val="000000"/>
          <w:szCs w:val="24"/>
          <w:lang w:val="ro-RO"/>
        </w:rPr>
        <w:t>; cuprinde acțiuni eligibile din</w:t>
      </w:r>
      <w:r w:rsidR="00D940EB" w:rsidRPr="007B4463">
        <w:rPr>
          <w:rFonts w:eastAsia="CIDFont+F2" w:cs="Times New Roman"/>
          <w:color w:val="000000"/>
          <w:szCs w:val="24"/>
          <w:lang w:val="ro-RO"/>
        </w:rPr>
        <w:t xml:space="preserve"> cele enumerate la secțiunea </w:t>
      </w:r>
      <w:r w:rsidR="00D940EB" w:rsidRPr="00E24147">
        <w:rPr>
          <w:rFonts w:eastAsia="CIDFont+F2" w:cs="Times New Roman"/>
          <w:color w:val="000000"/>
          <w:szCs w:val="24"/>
          <w:lang w:val="ro-RO"/>
        </w:rPr>
        <w:t>Acț</w:t>
      </w:r>
      <w:r w:rsidR="009319E2" w:rsidRPr="00E24147">
        <w:rPr>
          <w:rFonts w:eastAsia="CIDFont+F2" w:cs="Times New Roman"/>
          <w:color w:val="000000"/>
          <w:szCs w:val="24"/>
          <w:lang w:val="ro-RO"/>
        </w:rPr>
        <w:t>iuni eligibile</w:t>
      </w:r>
      <w:r w:rsidR="009319E2" w:rsidRPr="007B4463">
        <w:rPr>
          <w:rFonts w:eastAsia="CIDFont+F2" w:cs="Times New Roman"/>
          <w:color w:val="000000"/>
          <w:szCs w:val="24"/>
          <w:lang w:val="ro-RO"/>
        </w:rPr>
        <w:t xml:space="preserve"> din prezentul ghid sau pentru care se face dovada c</w:t>
      </w:r>
      <w:r w:rsidR="00D940EB" w:rsidRPr="007B4463">
        <w:rPr>
          <w:rFonts w:eastAsia="CIDFont+F2" w:cs="Times New Roman"/>
          <w:color w:val="000000"/>
          <w:szCs w:val="24"/>
          <w:lang w:val="ro-RO"/>
        </w:rPr>
        <w:t>ontribuț</w:t>
      </w:r>
      <w:r w:rsidR="003E173B" w:rsidRPr="007B4463">
        <w:rPr>
          <w:rFonts w:eastAsia="CIDFont+F2" w:cs="Times New Roman"/>
          <w:color w:val="000000"/>
          <w:szCs w:val="24"/>
          <w:lang w:val="ro-RO"/>
        </w:rPr>
        <w:t>iei la obiectivele PNRR – Investitia 5</w:t>
      </w:r>
      <w:r w:rsidR="00554F41" w:rsidRPr="007B4463">
        <w:rPr>
          <w:rFonts w:eastAsia="CIDFont+F2" w:cs="Times New Roman"/>
          <w:color w:val="000000"/>
          <w:szCs w:val="24"/>
          <w:lang w:val="ro-RO"/>
        </w:rPr>
        <w:t>, urmărind indicatorii din auditul</w:t>
      </w:r>
      <w:r w:rsidR="009319E2" w:rsidRPr="007B4463">
        <w:rPr>
          <w:rFonts w:eastAsia="CIDFont+F2" w:cs="Times New Roman"/>
          <w:color w:val="000000"/>
          <w:szCs w:val="24"/>
          <w:lang w:val="ro-RO"/>
        </w:rPr>
        <w:t xml:space="preserve"> energe</w:t>
      </w:r>
      <w:r w:rsidR="00554F41" w:rsidRPr="007B4463">
        <w:rPr>
          <w:rFonts w:eastAsia="CIDFont+F2" w:cs="Times New Roman"/>
          <w:color w:val="000000"/>
          <w:szCs w:val="24"/>
          <w:lang w:val="ro-RO"/>
        </w:rPr>
        <w:t>tic pentru anul anterior finanțării</w:t>
      </w:r>
      <w:r w:rsidR="009319E2" w:rsidRPr="007B4463">
        <w:rPr>
          <w:rFonts w:eastAsia="CIDFont+F2" w:cs="Times New Roman"/>
          <w:color w:val="000000"/>
          <w:szCs w:val="24"/>
          <w:lang w:val="ro-RO"/>
        </w:rPr>
        <w:t>, raportat la</w:t>
      </w:r>
      <w:r w:rsidR="00554F41" w:rsidRPr="007B4463">
        <w:rPr>
          <w:rFonts w:eastAsia="CIDFont+F2" w:cs="Times New Roman"/>
          <w:color w:val="000000"/>
          <w:szCs w:val="24"/>
          <w:lang w:val="ro-RO"/>
        </w:rPr>
        <w:t xml:space="preserve"> auditul energetic î</w:t>
      </w:r>
      <w:r w:rsidR="009319E2" w:rsidRPr="007B4463">
        <w:rPr>
          <w:rFonts w:eastAsia="CIDFont+F2" w:cs="Times New Roman"/>
          <w:color w:val="000000"/>
          <w:szCs w:val="24"/>
          <w:lang w:val="ro-RO"/>
        </w:rPr>
        <w:t>n car</w:t>
      </w:r>
      <w:r w:rsidR="00554F41" w:rsidRPr="007B4463">
        <w:rPr>
          <w:rFonts w:eastAsia="CIDFont+F2" w:cs="Times New Roman"/>
          <w:color w:val="000000"/>
          <w:szCs w:val="24"/>
          <w:lang w:val="ro-RO"/>
        </w:rPr>
        <w:t>e se angajează</w:t>
      </w:r>
      <w:r w:rsidR="009319E2" w:rsidRPr="007B4463">
        <w:rPr>
          <w:rFonts w:eastAsia="CIDFont+F2" w:cs="Times New Roman"/>
          <w:color w:val="000000"/>
          <w:szCs w:val="24"/>
          <w:lang w:val="ro-RO"/>
        </w:rPr>
        <w:t xml:space="preserve"> valorile indicatorilor privind reducerea consumului energetic </w:t>
      </w:r>
      <w:r w:rsidR="00554F41" w:rsidRPr="007B4463">
        <w:rPr>
          <w:rFonts w:eastAsia="CIDFont+F2" w:cs="Times New Roman"/>
          <w:color w:val="000000"/>
          <w:szCs w:val="24"/>
          <w:lang w:val="ro-RO"/>
        </w:rPr>
        <w:t>si a GES, pentru perioada derulă</w:t>
      </w:r>
      <w:r w:rsidR="009319E2" w:rsidRPr="007B4463">
        <w:rPr>
          <w:rFonts w:eastAsia="CIDFont+F2" w:cs="Times New Roman"/>
          <w:color w:val="000000"/>
          <w:szCs w:val="24"/>
          <w:lang w:val="ro-RO"/>
        </w:rPr>
        <w:t>rii proiectului</w:t>
      </w:r>
      <w:r w:rsidR="00075214" w:rsidRPr="007B4463">
        <w:rPr>
          <w:rFonts w:eastAsia="CIDFont+F2" w:cs="Times New Roman"/>
          <w:color w:val="000000"/>
          <w:szCs w:val="24"/>
          <w:lang w:val="ro-RO"/>
        </w:rPr>
        <w:t xml:space="preserve">, până la finalizarea </w:t>
      </w:r>
      <w:r w:rsidR="005C4849" w:rsidRPr="007B4463">
        <w:rPr>
          <w:rFonts w:eastAsia="CIDFont+F2" w:cs="Times New Roman"/>
          <w:color w:val="000000"/>
          <w:szCs w:val="24"/>
          <w:lang w:val="ro-RO"/>
        </w:rPr>
        <w:t>perioadei</w:t>
      </w:r>
      <w:r w:rsidR="00075214" w:rsidRPr="007B4463">
        <w:rPr>
          <w:rFonts w:eastAsia="CIDFont+F2" w:cs="Times New Roman"/>
          <w:color w:val="000000"/>
          <w:szCs w:val="24"/>
          <w:lang w:val="ro-RO"/>
        </w:rPr>
        <w:t xml:space="preserve"> de monitorizare</w:t>
      </w:r>
      <w:r w:rsidR="005C4849" w:rsidRPr="007B4463">
        <w:rPr>
          <w:rFonts w:eastAsia="CIDFont+F2" w:cs="Times New Roman"/>
          <w:color w:val="000000"/>
          <w:szCs w:val="24"/>
          <w:lang w:val="ro-RO"/>
        </w:rPr>
        <w:t xml:space="preserve"> a indicatorilor</w:t>
      </w:r>
      <w:r w:rsidR="009319E2" w:rsidRPr="007B4463">
        <w:rPr>
          <w:rFonts w:eastAsia="CIDFont+F2" w:cs="Times New Roman"/>
          <w:color w:val="000000"/>
          <w:szCs w:val="24"/>
          <w:lang w:val="ro-RO"/>
        </w:rPr>
        <w:t xml:space="preserve">; </w:t>
      </w:r>
      <w:r w:rsidR="00554F41" w:rsidRPr="00E24147">
        <w:rPr>
          <w:rFonts w:eastAsia="CIDFont+F2" w:cs="Times New Roman"/>
          <w:color w:val="000000"/>
          <w:szCs w:val="24"/>
          <w:lang w:val="ro-RO"/>
        </w:rPr>
        <w:t>graficul de implementare a acț</w:t>
      </w:r>
      <w:r w:rsidR="00580597" w:rsidRPr="00E24147">
        <w:rPr>
          <w:rFonts w:eastAsia="CIDFont+F2" w:cs="Times New Roman"/>
          <w:color w:val="000000"/>
          <w:szCs w:val="24"/>
          <w:lang w:val="ro-RO"/>
        </w:rPr>
        <w:t>iunilor din proiect și graficul de eș</w:t>
      </w:r>
      <w:r w:rsidR="00D63D20" w:rsidRPr="00E24147">
        <w:rPr>
          <w:rFonts w:eastAsia="CIDFont+F2" w:cs="Times New Roman"/>
          <w:color w:val="000000"/>
          <w:szCs w:val="24"/>
          <w:lang w:val="ro-RO"/>
        </w:rPr>
        <w:t>alonare a cheltuielilor</w:t>
      </w:r>
      <w:r w:rsidR="00580597" w:rsidRPr="007B4463">
        <w:rPr>
          <w:rFonts w:eastAsia="CIDFont+F2" w:cs="Times New Roman"/>
          <w:color w:val="000000"/>
          <w:szCs w:val="24"/>
          <w:lang w:val="ro-RO"/>
        </w:rPr>
        <w:t xml:space="preserve"> se încadrează î</w:t>
      </w:r>
      <w:r w:rsidR="00D63D20" w:rsidRPr="007B4463">
        <w:rPr>
          <w:rFonts w:eastAsia="CIDFont+F2" w:cs="Times New Roman"/>
          <w:color w:val="000000"/>
          <w:szCs w:val="24"/>
          <w:lang w:val="ro-RO"/>
        </w:rPr>
        <w:t>n perioada de eligibilitate (între</w:t>
      </w:r>
      <w:r w:rsidR="00B84340" w:rsidRPr="007B4463">
        <w:rPr>
          <w:rFonts w:eastAsia="CIDFont+F2" w:cs="Times New Roman"/>
          <w:color w:val="000000"/>
          <w:szCs w:val="24"/>
          <w:lang w:val="ro-RO"/>
        </w:rPr>
        <w:t xml:space="preserve"> </w:t>
      </w:r>
      <w:r w:rsidR="00D63D20" w:rsidRPr="007B4463">
        <w:rPr>
          <w:rFonts w:eastAsia="CIDFont+F2" w:cs="Times New Roman"/>
          <w:color w:val="000000"/>
          <w:szCs w:val="24"/>
          <w:lang w:val="ro-RO"/>
        </w:rPr>
        <w:t xml:space="preserve">data </w:t>
      </w:r>
      <w:r w:rsidR="00DC198B" w:rsidRPr="007B4463">
        <w:rPr>
          <w:rFonts w:eastAsia="CIDFont+F2" w:cs="Times New Roman"/>
          <w:color w:val="000000"/>
          <w:szCs w:val="24"/>
          <w:lang w:val="ro-RO"/>
        </w:rPr>
        <w:t>depunerii aplica</w:t>
      </w:r>
      <w:r w:rsidR="007D30E7" w:rsidRPr="007B4463">
        <w:rPr>
          <w:rFonts w:eastAsia="CIDFont+F2" w:cs="Times New Roman"/>
          <w:color w:val="000000"/>
          <w:szCs w:val="24"/>
          <w:lang w:val="ro-RO"/>
        </w:rPr>
        <w:t>ț</w:t>
      </w:r>
      <w:r w:rsidR="00DC198B" w:rsidRPr="007B4463">
        <w:rPr>
          <w:rFonts w:eastAsia="CIDFont+F2" w:cs="Times New Roman"/>
          <w:color w:val="000000"/>
          <w:szCs w:val="24"/>
          <w:lang w:val="ro-RO"/>
        </w:rPr>
        <w:t xml:space="preserve">iei pentru ajutor </w:t>
      </w:r>
      <w:r w:rsidR="00D63D20" w:rsidRPr="007B4463">
        <w:rPr>
          <w:rFonts w:eastAsia="CIDFont+F2" w:cs="Times New Roman"/>
          <w:color w:val="000000"/>
          <w:szCs w:val="24"/>
          <w:lang w:val="ro-RO"/>
        </w:rPr>
        <w:t>și data preconiz</w:t>
      </w:r>
      <w:r w:rsidR="00580597" w:rsidRPr="007B4463">
        <w:rPr>
          <w:rFonts w:eastAsia="CIDFont+F2" w:cs="Times New Roman"/>
          <w:color w:val="000000"/>
          <w:szCs w:val="24"/>
          <w:lang w:val="ro-RO"/>
        </w:rPr>
        <w:t xml:space="preserve">ată </w:t>
      </w:r>
      <w:r w:rsidR="006917BE" w:rsidRPr="007B4463">
        <w:rPr>
          <w:rFonts w:eastAsia="CIDFont+F2" w:cs="Times New Roman"/>
          <w:color w:val="000000"/>
          <w:szCs w:val="24"/>
          <w:lang w:val="ro-RO"/>
        </w:rPr>
        <w:t>pentru operaționalizarea proiectului</w:t>
      </w:r>
      <w:r w:rsidR="00D63D20" w:rsidRPr="007B4463">
        <w:rPr>
          <w:rFonts w:eastAsia="CIDFont+F2" w:cs="Times New Roman"/>
          <w:color w:val="000000"/>
          <w:szCs w:val="24"/>
          <w:lang w:val="ro-RO"/>
        </w:rPr>
        <w:t>);</w:t>
      </w:r>
      <w:r w:rsidR="00B84340" w:rsidRPr="007B4463">
        <w:rPr>
          <w:rFonts w:eastAsia="CIDFont+F2" w:cs="Times New Roman"/>
          <w:color w:val="000000"/>
          <w:szCs w:val="24"/>
          <w:lang w:val="ro-RO"/>
        </w:rPr>
        <w:t xml:space="preserve"> </w:t>
      </w:r>
      <w:r w:rsidR="00580597" w:rsidRPr="007B4463">
        <w:rPr>
          <w:rFonts w:eastAsia="CIDFont+F2" w:cs="Times New Roman"/>
          <w:color w:val="000000"/>
          <w:szCs w:val="24"/>
          <w:lang w:val="ro-RO"/>
        </w:rPr>
        <w:t>respectă</w:t>
      </w:r>
      <w:r w:rsidR="00D63D20" w:rsidRPr="007B4463">
        <w:rPr>
          <w:rFonts w:eastAsia="CIDFont+F2" w:cs="Times New Roman"/>
          <w:color w:val="000000"/>
          <w:szCs w:val="24"/>
          <w:lang w:val="ro-RO"/>
        </w:rPr>
        <w:t xml:space="preserve"> prevederile privind </w:t>
      </w:r>
      <w:r w:rsidR="00B11FD5" w:rsidRPr="007B4463">
        <w:rPr>
          <w:rFonts w:eastAsia="CIDFont+F2" w:cs="Times New Roman"/>
          <w:color w:val="000000"/>
          <w:szCs w:val="24"/>
          <w:lang w:val="ro-RO"/>
        </w:rPr>
        <w:t>principiul “efectului stimulativ”</w:t>
      </w:r>
      <w:r w:rsidR="003432BB" w:rsidRPr="007B4463">
        <w:rPr>
          <w:rFonts w:eastAsia="CIDFont+F2" w:cs="Times New Roman"/>
          <w:color w:val="000000"/>
          <w:szCs w:val="24"/>
          <w:lang w:val="ro-RO"/>
        </w:rPr>
        <w:t>;</w:t>
      </w:r>
      <w:r w:rsidR="00B11FD5" w:rsidRPr="007B4463">
        <w:rPr>
          <w:rFonts w:eastAsia="CIDFont+F2" w:cs="Times New Roman"/>
          <w:color w:val="000000"/>
          <w:szCs w:val="24"/>
          <w:lang w:val="ro-RO"/>
        </w:rPr>
        <w:t xml:space="preserve"> </w:t>
      </w:r>
      <w:r w:rsidR="00075214" w:rsidRPr="007B4463">
        <w:rPr>
          <w:rFonts w:eastAsia="CIDFont+F2" w:cs="Times New Roman"/>
          <w:color w:val="000000"/>
          <w:szCs w:val="24"/>
          <w:lang w:val="ro-RO"/>
        </w:rPr>
        <w:t>Proiectul respectă reglementările naţionale şi comunitare privind eligibilitatea cheltuielilor, promovarea egalităţii de şanse şi accesul pe piața forței de muncă, condiții de muncă echitabile, protecție și incluziune socială, conform prevederilor Pilonului european</w:t>
      </w:r>
      <w:r w:rsidR="00290CED" w:rsidRPr="007B4463">
        <w:rPr>
          <w:rFonts w:eastAsia="CIDFont+F2" w:cs="Times New Roman"/>
          <w:color w:val="000000"/>
          <w:szCs w:val="24"/>
          <w:lang w:val="ro-RO"/>
        </w:rPr>
        <w:t xml:space="preserve"> al drepturilor sociale</w:t>
      </w:r>
      <w:r w:rsidR="00075214" w:rsidRPr="007B4463">
        <w:rPr>
          <w:rFonts w:eastAsia="CIDFont+F2" w:cs="Times New Roman"/>
          <w:color w:val="000000"/>
          <w:szCs w:val="24"/>
          <w:lang w:val="ro-RO"/>
        </w:rPr>
        <w:t>,</w:t>
      </w:r>
      <w:r w:rsidR="00B84340" w:rsidRPr="007B4463">
        <w:rPr>
          <w:rFonts w:eastAsia="CIDFont+F2" w:cs="Times New Roman"/>
          <w:color w:val="000000"/>
          <w:szCs w:val="24"/>
          <w:lang w:val="ro-RO"/>
        </w:rPr>
        <w:t xml:space="preserve"> </w:t>
      </w:r>
      <w:r w:rsidR="00075214" w:rsidRPr="007B4463">
        <w:rPr>
          <w:rFonts w:eastAsia="CIDFont+F2" w:cs="Times New Roman"/>
          <w:color w:val="000000"/>
          <w:szCs w:val="24"/>
          <w:lang w:val="ro-RO"/>
        </w:rPr>
        <w:t>precum și cele privind dezvoltarea durabilă, achiziţiile publice, informare şi publicitate, ajutorul de stat precum şi orice alte prevederi legale aplicabile fondurilor europene</w:t>
      </w:r>
      <w:r w:rsidR="003432BB" w:rsidRPr="007B4463">
        <w:rPr>
          <w:rFonts w:eastAsia="CIDFont+F2" w:cs="Times New Roman"/>
          <w:color w:val="000000"/>
          <w:szCs w:val="24"/>
          <w:lang w:val="ro-RO"/>
        </w:rPr>
        <w:t>;</w:t>
      </w:r>
    </w:p>
    <w:p w14:paraId="2A77EA11" w14:textId="77777777" w:rsidR="00F5161C" w:rsidRPr="007B4463" w:rsidRDefault="0093455D" w:rsidP="00C579AC">
      <w:pPr>
        <w:widowControl w:val="0"/>
        <w:spacing w:after="0" w:line="240" w:lineRule="auto"/>
        <w:rPr>
          <w:rFonts w:eastAsia="CIDFont+F2" w:cs="Times New Roman"/>
          <w:szCs w:val="24"/>
          <w:lang w:val="ro-RO"/>
        </w:rPr>
      </w:pPr>
      <w:r w:rsidRPr="007B4463">
        <w:rPr>
          <w:rFonts w:eastAsia="CIDFont+F2" w:cs="Times New Roman"/>
          <w:szCs w:val="24"/>
          <w:lang w:val="ro-RO"/>
        </w:rPr>
        <w:t>m</w:t>
      </w:r>
      <w:r w:rsidR="00734124" w:rsidRPr="007B4463">
        <w:rPr>
          <w:rFonts w:eastAsia="CIDFont+F2" w:cs="Times New Roman"/>
          <w:szCs w:val="24"/>
          <w:lang w:val="ro-RO"/>
        </w:rPr>
        <w:t xml:space="preserve">) </w:t>
      </w:r>
      <w:r w:rsidR="00F5161C" w:rsidRPr="007B4463">
        <w:rPr>
          <w:rFonts w:eastAsia="CIDFont+F2" w:cs="Times New Roman"/>
          <w:szCs w:val="24"/>
          <w:lang w:val="ro-RO"/>
        </w:rPr>
        <w:t>TVA deductubil/nededu</w:t>
      </w:r>
      <w:r w:rsidR="00580597" w:rsidRPr="007B4463">
        <w:rPr>
          <w:rFonts w:eastAsia="CIDFont+F2" w:cs="Times New Roman"/>
          <w:szCs w:val="24"/>
          <w:lang w:val="ro-RO"/>
        </w:rPr>
        <w:t>ctibil- depunerea dovezii calității de societate plă</w:t>
      </w:r>
      <w:r w:rsidR="00F5161C" w:rsidRPr="007B4463">
        <w:rPr>
          <w:rFonts w:eastAsia="CIDFont+F2" w:cs="Times New Roman"/>
          <w:szCs w:val="24"/>
          <w:lang w:val="ro-RO"/>
        </w:rPr>
        <w:t>titoare de TVA deductibil</w:t>
      </w:r>
      <w:r w:rsidR="000D655A" w:rsidRPr="007B4463">
        <w:rPr>
          <w:rFonts w:eastAsia="CIDFont+F2" w:cs="Times New Roman"/>
          <w:szCs w:val="24"/>
          <w:lang w:val="ro-RO"/>
        </w:rPr>
        <w:t>.</w:t>
      </w:r>
    </w:p>
    <w:p w14:paraId="555B5582" w14:textId="77777777" w:rsidR="00997780" w:rsidRPr="007B4463" w:rsidRDefault="0093455D" w:rsidP="00C579AC">
      <w:pPr>
        <w:widowControl w:val="0"/>
        <w:spacing w:after="0" w:line="240" w:lineRule="auto"/>
        <w:rPr>
          <w:rFonts w:eastAsia="CIDFont+F2" w:cs="Times New Roman"/>
          <w:szCs w:val="24"/>
          <w:lang w:val="ro-RO"/>
        </w:rPr>
      </w:pPr>
      <w:r w:rsidRPr="007B4463">
        <w:rPr>
          <w:rFonts w:eastAsia="CIDFont+F2" w:cs="Times New Roman"/>
          <w:szCs w:val="24"/>
          <w:lang w:val="ro-RO"/>
        </w:rPr>
        <w:t>n</w:t>
      </w:r>
      <w:r w:rsidR="00997780" w:rsidRPr="007B4463">
        <w:rPr>
          <w:rFonts w:eastAsia="CIDFont+F2" w:cs="Times New Roman"/>
          <w:szCs w:val="24"/>
          <w:lang w:val="ro-RO"/>
        </w:rPr>
        <w:t xml:space="preserve">) fișe tehnice ale echipamentelor, conform punctului 2.2. , lit. n) </w:t>
      </w:r>
      <w:r w:rsidR="005C4849" w:rsidRPr="007B4463">
        <w:rPr>
          <w:rFonts w:eastAsia="CIDFont+F2" w:cs="Times New Roman"/>
          <w:szCs w:val="24"/>
          <w:lang w:val="ro-RO"/>
        </w:rPr>
        <w:t>și 1.8.2. din prezentul ghid</w:t>
      </w:r>
    </w:p>
    <w:p w14:paraId="2BEC3312" w14:textId="77777777" w:rsidR="00C579AC" w:rsidRPr="007B4463" w:rsidRDefault="00C579AC" w:rsidP="00C579AC">
      <w:pPr>
        <w:widowControl w:val="0"/>
        <w:spacing w:after="0" w:line="240" w:lineRule="auto"/>
        <w:rPr>
          <w:rFonts w:eastAsia="CIDFont+F2" w:cs="Times New Roman"/>
          <w:szCs w:val="24"/>
          <w:lang w:val="ro-RO"/>
        </w:rPr>
      </w:pPr>
    </w:p>
    <w:p w14:paraId="1F700106" w14:textId="7FB3F44D" w:rsidR="00C279A2" w:rsidRPr="007B4463" w:rsidRDefault="00C279A2" w:rsidP="00E24147">
      <w:pPr>
        <w:pStyle w:val="11"/>
        <w:rPr>
          <w:rStyle w:val="Hyperlink"/>
          <w:color w:val="auto"/>
          <w:u w:val="none"/>
        </w:rPr>
      </w:pPr>
      <w:bookmarkStart w:id="151" w:name="_Toc116995955"/>
      <w:r w:rsidRPr="007B4463">
        <w:rPr>
          <w:rStyle w:val="Hyperlink"/>
          <w:iCs w:val="0"/>
          <w:color w:val="auto"/>
          <w:u w:val="none"/>
        </w:rPr>
        <w:t>3.5</w:t>
      </w:r>
      <w:r w:rsidR="0097592E" w:rsidRPr="007B4463">
        <w:rPr>
          <w:rStyle w:val="Hyperlink"/>
          <w:iCs w:val="0"/>
          <w:color w:val="auto"/>
          <w:u w:val="none"/>
        </w:rPr>
        <w:t>.</w:t>
      </w:r>
      <w:r w:rsidR="00B84340" w:rsidRPr="007B4463">
        <w:rPr>
          <w:rStyle w:val="Hyperlink"/>
          <w:iCs w:val="0"/>
          <w:color w:val="auto"/>
          <w:u w:val="none"/>
        </w:rPr>
        <w:t xml:space="preserve"> </w:t>
      </w:r>
      <w:r w:rsidR="0097592E" w:rsidRPr="007B4463">
        <w:rPr>
          <w:rStyle w:val="Hyperlink"/>
          <w:iCs w:val="0"/>
          <w:color w:val="auto"/>
          <w:u w:val="none"/>
        </w:rPr>
        <w:t xml:space="preserve">Documente </w:t>
      </w:r>
      <w:r w:rsidRPr="007B4463">
        <w:rPr>
          <w:rStyle w:val="Hyperlink"/>
          <w:iCs w:val="0"/>
          <w:color w:val="auto"/>
          <w:u w:val="none"/>
        </w:rPr>
        <w:t>obligatorii la depunerea cererii de finanțare în sistem</w:t>
      </w:r>
      <w:bookmarkEnd w:id="151"/>
      <w:r w:rsidRPr="007B4463">
        <w:rPr>
          <w:rStyle w:val="Hyperlink"/>
          <w:iCs w:val="0"/>
          <w:color w:val="auto"/>
          <w:u w:val="none"/>
        </w:rPr>
        <w:t xml:space="preserve"> </w:t>
      </w:r>
    </w:p>
    <w:p w14:paraId="141E09D3" w14:textId="77777777" w:rsidR="00C04045" w:rsidRPr="007B4463" w:rsidRDefault="00974F11" w:rsidP="005A3A56">
      <w:pPr>
        <w:pStyle w:val="ListParagraph"/>
        <w:numPr>
          <w:ilvl w:val="0"/>
          <w:numId w:val="11"/>
        </w:numPr>
        <w:rPr>
          <w:rFonts w:cs="Times New Roman"/>
          <w:lang w:val="ro-RO"/>
        </w:rPr>
      </w:pPr>
      <w:r w:rsidRPr="007B4463">
        <w:rPr>
          <w:rFonts w:cs="Times New Roman"/>
          <w:lang w:val="ro-RO"/>
        </w:rPr>
        <w:t>cererea de f</w:t>
      </w:r>
      <w:r w:rsidR="000673F2" w:rsidRPr="007B4463">
        <w:rPr>
          <w:rFonts w:cs="Times New Roman"/>
          <w:lang w:val="ro-RO"/>
        </w:rPr>
        <w:t>inanț</w:t>
      </w:r>
      <w:r w:rsidRPr="007B4463">
        <w:rPr>
          <w:rFonts w:cs="Times New Roman"/>
          <w:lang w:val="ro-RO"/>
        </w:rPr>
        <w:t xml:space="preserve">are, </w:t>
      </w:r>
      <w:r w:rsidRPr="007B4463">
        <w:rPr>
          <w:rFonts w:cs="Times New Roman"/>
          <w:b/>
          <w:lang w:val="ro-RO"/>
        </w:rPr>
        <w:t>anexa 1</w:t>
      </w:r>
      <w:r w:rsidR="00981CB2" w:rsidRPr="007B4463">
        <w:rPr>
          <w:rFonts w:cs="Times New Roman"/>
          <w:lang w:val="ro-RO"/>
        </w:rPr>
        <w:t>,</w:t>
      </w:r>
    </w:p>
    <w:p w14:paraId="5F6BA2D1" w14:textId="77777777" w:rsidR="00C04045" w:rsidRPr="007B4463" w:rsidRDefault="00974F11" w:rsidP="005A3A56">
      <w:pPr>
        <w:pStyle w:val="ListParagraph"/>
        <w:numPr>
          <w:ilvl w:val="0"/>
          <w:numId w:val="11"/>
        </w:numPr>
        <w:rPr>
          <w:rFonts w:cs="Times New Roman"/>
          <w:lang w:val="ro-RO"/>
        </w:rPr>
      </w:pPr>
      <w:r w:rsidRPr="007B4463">
        <w:rPr>
          <w:rFonts w:cs="Times New Roman"/>
          <w:lang w:val="ro-RO"/>
        </w:rPr>
        <w:t>opis documente atasate</w:t>
      </w:r>
      <w:r w:rsidR="00981CB2" w:rsidRPr="007B4463">
        <w:rPr>
          <w:rFonts w:cs="Times New Roman"/>
          <w:lang w:val="ro-RO"/>
        </w:rPr>
        <w:t>,</w:t>
      </w:r>
    </w:p>
    <w:p w14:paraId="3F520A7C" w14:textId="77777777" w:rsidR="00761BD7" w:rsidRPr="007B4463" w:rsidRDefault="00580597" w:rsidP="005A3A56">
      <w:pPr>
        <w:pStyle w:val="ListParagraph"/>
        <w:numPr>
          <w:ilvl w:val="0"/>
          <w:numId w:val="11"/>
        </w:numPr>
        <w:rPr>
          <w:rFonts w:cs="Times New Roman"/>
          <w:lang w:val="ro-RO"/>
        </w:rPr>
      </w:pPr>
      <w:r w:rsidRPr="007B4463">
        <w:rPr>
          <w:rFonts w:cs="Times New Roman"/>
          <w:lang w:val="ro-RO"/>
        </w:rPr>
        <w:t>împuternicire notarială (după</w:t>
      </w:r>
      <w:r w:rsidR="00974F11" w:rsidRPr="007B4463">
        <w:rPr>
          <w:rFonts w:cs="Times New Roman"/>
          <w:lang w:val="ro-RO"/>
        </w:rPr>
        <w:t xml:space="preserve"> caz)</w:t>
      </w:r>
      <w:r w:rsidR="00981CB2" w:rsidRPr="007B4463">
        <w:rPr>
          <w:rFonts w:cs="Times New Roman"/>
          <w:lang w:val="ro-RO"/>
        </w:rPr>
        <w:t>,</w:t>
      </w:r>
    </w:p>
    <w:p w14:paraId="496919BA" w14:textId="77777777" w:rsidR="00536FFE" w:rsidRPr="007B4463" w:rsidRDefault="0093455D" w:rsidP="005A3A56">
      <w:pPr>
        <w:pStyle w:val="ListParagraph"/>
        <w:numPr>
          <w:ilvl w:val="0"/>
          <w:numId w:val="11"/>
        </w:numPr>
        <w:rPr>
          <w:rFonts w:cs="Times New Roman"/>
          <w:lang w:val="ro-RO"/>
        </w:rPr>
      </w:pPr>
      <w:r w:rsidRPr="007B4463">
        <w:rPr>
          <w:rFonts w:cs="Times New Roman"/>
          <w:lang w:val="ro-RO"/>
        </w:rPr>
        <w:t>a</w:t>
      </w:r>
      <w:r w:rsidR="00536FFE" w:rsidRPr="007B4463">
        <w:rPr>
          <w:rFonts w:cs="Times New Roman"/>
          <w:lang w:val="ro-RO"/>
        </w:rPr>
        <w:t xml:space="preserve">udit energetic </w:t>
      </w:r>
      <w:r w:rsidR="00610777" w:rsidRPr="007B4463">
        <w:rPr>
          <w:rFonts w:cs="Times New Roman"/>
          <w:lang w:val="ro-RO"/>
        </w:rPr>
        <w:t>inițial</w:t>
      </w:r>
      <w:r w:rsidR="00536FFE" w:rsidRPr="007B4463">
        <w:rPr>
          <w:rFonts w:cs="Times New Roman"/>
          <w:lang w:val="ro-RO"/>
        </w:rPr>
        <w:t xml:space="preserve">, care va stabili indicatorii angajați de către </w:t>
      </w:r>
      <w:r w:rsidR="00D937C9" w:rsidRPr="007B4463">
        <w:rPr>
          <w:rFonts w:cs="Times New Roman"/>
          <w:lang w:val="ro-RO"/>
        </w:rPr>
        <w:t>solicitant</w:t>
      </w:r>
      <w:r w:rsidR="00536FFE" w:rsidRPr="007B4463">
        <w:rPr>
          <w:rFonts w:cs="Times New Roman"/>
          <w:lang w:val="ro-RO"/>
        </w:rPr>
        <w:t>, conform punctului 1.5 din Ghid,</w:t>
      </w:r>
      <w:r w:rsidR="00AF4408" w:rsidRPr="007B4463">
        <w:rPr>
          <w:rFonts w:cs="Times New Roman"/>
          <w:lang w:val="ro-RO"/>
        </w:rPr>
        <w:t xml:space="preserve"> la nivelul conturului energetic analizat</w:t>
      </w:r>
    </w:p>
    <w:p w14:paraId="600CD6E0" w14:textId="35B0355E" w:rsidR="00C30485" w:rsidRPr="007B4463" w:rsidRDefault="00990614" w:rsidP="005A3A56">
      <w:pPr>
        <w:pStyle w:val="ListParagraph"/>
        <w:numPr>
          <w:ilvl w:val="0"/>
          <w:numId w:val="11"/>
        </w:numPr>
        <w:rPr>
          <w:rFonts w:cs="Times New Roman"/>
          <w:lang w:val="ro-RO"/>
        </w:rPr>
      </w:pPr>
      <w:r w:rsidRPr="007B4463">
        <w:rPr>
          <w:rFonts w:cs="Times New Roman"/>
          <w:lang w:val="ro-RO"/>
        </w:rPr>
        <w:t>formularul privind Conformitatea cu prevederile Regulamentului (UE) nr. 651/2014 de declarare a anumitor categorii de ajutoare compatibile cu piața internă în aplicarea articolelor 107 și 108 din tratat</w:t>
      </w:r>
      <w:r w:rsidR="00974F11" w:rsidRPr="007B4463">
        <w:rPr>
          <w:rFonts w:cs="Times New Roman"/>
          <w:lang w:val="ro-RO"/>
        </w:rPr>
        <w:t>, inclusiv</w:t>
      </w:r>
      <w:r w:rsidR="00C02536" w:rsidRPr="007B4463">
        <w:rPr>
          <w:rFonts w:cs="Times New Roman"/>
          <w:lang w:val="ro-RO"/>
        </w:rPr>
        <w:t xml:space="preserve"> jus</w:t>
      </w:r>
      <w:r w:rsidR="00B919ED" w:rsidRPr="007B4463">
        <w:rPr>
          <w:rFonts w:cs="Times New Roman"/>
          <w:lang w:val="ro-RO"/>
        </w:rPr>
        <w:t>t</w:t>
      </w:r>
      <w:r w:rsidR="00DB1D32" w:rsidRPr="007B4463">
        <w:rPr>
          <w:rFonts w:cs="Times New Roman"/>
          <w:lang w:val="ro-RO"/>
        </w:rPr>
        <w:t>ificarea efectului stimulativ,</w:t>
      </w:r>
      <w:r w:rsidR="00E20E76">
        <w:rPr>
          <w:rFonts w:cs="Times New Roman"/>
          <w:lang w:val="ro-RO"/>
        </w:rPr>
        <w:t xml:space="preserve"> </w:t>
      </w:r>
      <w:r w:rsidR="00DB1D32" w:rsidRPr="007B4463">
        <w:rPr>
          <w:rFonts w:cs="Times New Roman"/>
          <w:lang w:val="ro-RO"/>
        </w:rPr>
        <w:t>(</w:t>
      </w:r>
      <w:r w:rsidR="00DB1D32" w:rsidRPr="007B4463">
        <w:rPr>
          <w:rFonts w:cs="Times New Roman"/>
          <w:b/>
          <w:lang w:val="ro-RO"/>
        </w:rPr>
        <w:t>a</w:t>
      </w:r>
      <w:r w:rsidR="00DF240F" w:rsidRPr="007B4463">
        <w:rPr>
          <w:rFonts w:cs="Times New Roman"/>
          <w:b/>
          <w:lang w:val="ro-RO"/>
        </w:rPr>
        <w:t>nexa</w:t>
      </w:r>
      <w:r w:rsidR="00B919ED" w:rsidRPr="007B4463">
        <w:rPr>
          <w:rFonts w:cs="Times New Roman"/>
          <w:b/>
          <w:lang w:val="ro-RO"/>
        </w:rPr>
        <w:t xml:space="preserve"> nr.</w:t>
      </w:r>
      <w:r w:rsidR="00DF240F" w:rsidRPr="007B4463">
        <w:rPr>
          <w:rFonts w:cs="Times New Roman"/>
          <w:b/>
          <w:lang w:val="ro-RO"/>
        </w:rPr>
        <w:t xml:space="preserve"> </w:t>
      </w:r>
      <w:r w:rsidR="00B919ED" w:rsidRPr="007B4463">
        <w:rPr>
          <w:rFonts w:cs="Times New Roman"/>
          <w:b/>
          <w:lang w:val="ro-RO"/>
        </w:rPr>
        <w:t>2</w:t>
      </w:r>
      <w:r w:rsidR="008E4456" w:rsidRPr="007B4463">
        <w:rPr>
          <w:rFonts w:cs="Times New Roman"/>
          <w:b/>
          <w:lang w:val="ro-RO"/>
        </w:rPr>
        <w:t xml:space="preserve"> la schema de ajutor</w:t>
      </w:r>
      <w:r w:rsidR="000C71C5" w:rsidRPr="007B4463">
        <w:rPr>
          <w:rFonts w:cs="Times New Roman"/>
          <w:b/>
          <w:lang w:val="ro-RO"/>
        </w:rPr>
        <w:t xml:space="preserve"> </w:t>
      </w:r>
      <w:r w:rsidR="008E4456" w:rsidRPr="007B4463">
        <w:rPr>
          <w:rFonts w:cs="Times New Roman"/>
          <w:b/>
          <w:lang w:val="ro-RO"/>
        </w:rPr>
        <w:t>de stat</w:t>
      </w:r>
      <w:r w:rsidR="00DB1D32" w:rsidRPr="007B4463">
        <w:rPr>
          <w:rFonts w:cs="Times New Roman"/>
          <w:lang w:val="ro-RO"/>
        </w:rPr>
        <w:t>)</w:t>
      </w:r>
    </w:p>
    <w:p w14:paraId="679C3533" w14:textId="77777777" w:rsidR="0066028C" w:rsidRPr="007B4463" w:rsidRDefault="00C761CC" w:rsidP="005A3A56">
      <w:pPr>
        <w:pStyle w:val="ListParagraph"/>
        <w:numPr>
          <w:ilvl w:val="0"/>
          <w:numId w:val="11"/>
        </w:numPr>
        <w:rPr>
          <w:rFonts w:cs="Times New Roman"/>
          <w:lang w:val="ro-RO"/>
        </w:rPr>
      </w:pPr>
      <w:r w:rsidRPr="007B4463">
        <w:rPr>
          <w:rFonts w:cs="Times New Roman"/>
          <w:lang w:val="ro-RO"/>
        </w:rPr>
        <w:t xml:space="preserve">situațiile financiare/bilanț contabil aprobat, care probează existența capacității financiare conform ghidului sau, în cazul neîndeplinirii acestor condiții, </w:t>
      </w:r>
      <w:r w:rsidR="00C02536" w:rsidRPr="007B4463">
        <w:rPr>
          <w:rFonts w:cs="Times New Roman"/>
          <w:lang w:val="ro-RO"/>
        </w:rPr>
        <w:t>scrisoare</w:t>
      </w:r>
      <w:r w:rsidR="0066028C" w:rsidRPr="007B4463">
        <w:rPr>
          <w:rFonts w:cs="Times New Roman"/>
          <w:lang w:val="ro-RO"/>
        </w:rPr>
        <w:t xml:space="preserve"> de intenţie/contract de credit</w:t>
      </w:r>
      <w:r w:rsidR="00D937C9" w:rsidRPr="007B4463">
        <w:rPr>
          <w:rFonts w:cs="Times New Roman"/>
          <w:lang w:val="ro-RO"/>
        </w:rPr>
        <w:t>/scrisoare de confort angajantă</w:t>
      </w:r>
      <w:r w:rsidR="0066028C" w:rsidRPr="007B4463">
        <w:rPr>
          <w:rFonts w:cs="Times New Roman"/>
          <w:lang w:val="ro-RO"/>
        </w:rPr>
        <w:t xml:space="preserve"> (corelat cu criterial capa</w:t>
      </w:r>
      <w:r w:rsidR="00B919ED" w:rsidRPr="007B4463">
        <w:rPr>
          <w:rFonts w:cs="Times New Roman"/>
          <w:lang w:val="ro-RO"/>
        </w:rPr>
        <w:t>c</w:t>
      </w:r>
      <w:r w:rsidR="0066028C" w:rsidRPr="007B4463">
        <w:rPr>
          <w:rFonts w:cs="Times New Roman"/>
          <w:lang w:val="ro-RO"/>
        </w:rPr>
        <w:t>itații financiare)</w:t>
      </w:r>
      <w:r w:rsidR="00E75F94" w:rsidRPr="007B4463">
        <w:rPr>
          <w:rFonts w:cs="Times New Roman"/>
          <w:lang w:val="ro-RO"/>
        </w:rPr>
        <w:t>;</w:t>
      </w:r>
    </w:p>
    <w:p w14:paraId="6EB1DFF5" w14:textId="3E3D9C95" w:rsidR="00C02536" w:rsidRDefault="00E75F94" w:rsidP="005A3A56">
      <w:pPr>
        <w:pStyle w:val="ListParagraph"/>
        <w:numPr>
          <w:ilvl w:val="0"/>
          <w:numId w:val="11"/>
        </w:numPr>
        <w:rPr>
          <w:rFonts w:cs="Times New Roman"/>
          <w:lang w:val="ro-RO"/>
        </w:rPr>
      </w:pPr>
      <w:r w:rsidRPr="007B4463">
        <w:rPr>
          <w:rFonts w:cs="Times New Roman"/>
          <w:lang w:val="ro-RO"/>
        </w:rPr>
        <w:t>numărului de î</w:t>
      </w:r>
      <w:r w:rsidR="00C02536" w:rsidRPr="007B4463">
        <w:rPr>
          <w:rFonts w:cs="Times New Roman"/>
          <w:lang w:val="ro-RO"/>
        </w:rPr>
        <w:t>nregistrare al raportului</w:t>
      </w:r>
      <w:r w:rsidR="00B84340" w:rsidRPr="007B4463">
        <w:rPr>
          <w:rFonts w:cs="Times New Roman"/>
          <w:lang w:val="ro-RO"/>
        </w:rPr>
        <w:t xml:space="preserve"> </w:t>
      </w:r>
      <w:r w:rsidR="00C02536" w:rsidRPr="007B4463">
        <w:rPr>
          <w:rFonts w:cs="Times New Roman"/>
          <w:lang w:val="ro-RO"/>
        </w:rPr>
        <w:t>de la autorita</w:t>
      </w:r>
      <w:r w:rsidRPr="007B4463">
        <w:rPr>
          <w:rFonts w:cs="Times New Roman"/>
          <w:lang w:val="ro-RO"/>
        </w:rPr>
        <w:t>tea competenta /dovada scanată a raportului si evidențierea datei înregistrării în cadrul î</w:t>
      </w:r>
      <w:r w:rsidR="00C02536" w:rsidRPr="007B4463">
        <w:rPr>
          <w:rFonts w:cs="Times New Roman"/>
          <w:lang w:val="ro-RO"/>
        </w:rPr>
        <w:t>ntreprinderii</w:t>
      </w:r>
      <w:r w:rsidR="00DB1D32" w:rsidRPr="007B4463">
        <w:rPr>
          <w:rFonts w:cs="Times New Roman"/>
          <w:lang w:val="ro-RO"/>
        </w:rPr>
        <w:t xml:space="preserve"> ( se referă la: </w:t>
      </w:r>
      <w:r w:rsidR="00DB1D32" w:rsidRPr="007B4463">
        <w:rPr>
          <w:rFonts w:cs="Times New Roman"/>
          <w:lang w:val="ro-RO"/>
        </w:rPr>
        <w:lastRenderedPageBreak/>
        <w:t>chestionarele de analiză energetică a consumatorilor de energie ale operatorilor economici care folosesc o cantitate de energie mai mare</w:t>
      </w:r>
      <w:r w:rsidR="00DA0D44" w:rsidRPr="007B4463">
        <w:rPr>
          <w:rFonts w:cs="Times New Roman"/>
          <w:lang w:val="ro-RO"/>
        </w:rPr>
        <w:t xml:space="preserve"> și mai mică</w:t>
      </w:r>
      <w:r w:rsidR="00DB1D32" w:rsidRPr="007B4463">
        <w:rPr>
          <w:rFonts w:cs="Times New Roman"/>
          <w:lang w:val="ro-RO"/>
        </w:rPr>
        <w:t xml:space="preserve"> de 1.000 tep/an</w:t>
      </w:r>
      <w:r w:rsidR="00DA0D44" w:rsidRPr="007B4463">
        <w:rPr>
          <w:rFonts w:cs="Times New Roman"/>
          <w:lang w:val="ro-RO"/>
        </w:rPr>
        <w:t>, precum și Programele de îmbunătățire a eficienței energetice întocmite de operatorii economici care consumă anual o cantitate de energie de peste 1.000 tep/an)</w:t>
      </w:r>
      <w:r w:rsidRPr="007B4463">
        <w:rPr>
          <w:rFonts w:cs="Times New Roman"/>
          <w:lang w:val="ro-RO"/>
        </w:rPr>
        <w:t>;</w:t>
      </w:r>
      <w:r w:rsidR="00C02536" w:rsidRPr="007B4463">
        <w:rPr>
          <w:rFonts w:cs="Times New Roman"/>
          <w:lang w:val="ro-RO"/>
        </w:rPr>
        <w:t xml:space="preserve"> </w:t>
      </w:r>
    </w:p>
    <w:p w14:paraId="07A3EDE0" w14:textId="77777777" w:rsidR="00E20E76" w:rsidRPr="007B4463" w:rsidRDefault="00E20E76" w:rsidP="00E24147">
      <w:pPr>
        <w:pStyle w:val="ListParagraph"/>
        <w:ind w:left="284"/>
        <w:rPr>
          <w:rFonts w:cs="Times New Roman"/>
          <w:lang w:val="ro-RO"/>
        </w:rPr>
      </w:pPr>
    </w:p>
    <w:p w14:paraId="22A438BB" w14:textId="6FEFAF0D" w:rsidR="00E20E76" w:rsidRDefault="002F26D3" w:rsidP="00E20E76">
      <w:pPr>
        <w:pStyle w:val="ListParagraph"/>
        <w:numPr>
          <w:ilvl w:val="0"/>
          <w:numId w:val="11"/>
        </w:numPr>
        <w:rPr>
          <w:rFonts w:cs="Times New Roman"/>
          <w:lang w:val="ro-RO"/>
        </w:rPr>
      </w:pPr>
      <w:r w:rsidRPr="007B4463">
        <w:rPr>
          <w:rFonts w:cs="Times New Roman"/>
          <w:lang w:val="ro-RO"/>
        </w:rPr>
        <w:t>dovada existen</w:t>
      </w:r>
      <w:r w:rsidR="0093455D" w:rsidRPr="007B4463">
        <w:rPr>
          <w:rFonts w:cs="Times New Roman"/>
          <w:lang w:val="ro-RO"/>
        </w:rPr>
        <w:t>ț</w:t>
      </w:r>
      <w:r w:rsidRPr="007B4463">
        <w:rPr>
          <w:rFonts w:cs="Times New Roman"/>
          <w:lang w:val="ro-RO"/>
        </w:rPr>
        <w:t>ei tuturor avizelor (certificat de urbanism, certificat de mediu, etc) nec</w:t>
      </w:r>
      <w:r w:rsidR="00E75F94" w:rsidRPr="007B4463">
        <w:rPr>
          <w:rFonts w:cs="Times New Roman"/>
          <w:lang w:val="ro-RO"/>
        </w:rPr>
        <w:t>esare implementă</w:t>
      </w:r>
      <w:r w:rsidRPr="007B4463">
        <w:rPr>
          <w:rFonts w:cs="Times New Roman"/>
          <w:lang w:val="ro-RO"/>
        </w:rPr>
        <w:t>rii proiectului</w:t>
      </w:r>
      <w:r w:rsidR="00B84340" w:rsidRPr="007B4463">
        <w:rPr>
          <w:rFonts w:cs="Times New Roman"/>
          <w:lang w:val="ro-RO"/>
        </w:rPr>
        <w:t xml:space="preserve"> </w:t>
      </w:r>
      <w:r w:rsidRPr="007B4463">
        <w:rPr>
          <w:rFonts w:cs="Times New Roman"/>
          <w:lang w:val="ro-RO"/>
        </w:rPr>
        <w:t>sau dovada depunerii so</w:t>
      </w:r>
      <w:r w:rsidR="00DA0D44" w:rsidRPr="007B4463">
        <w:rPr>
          <w:rFonts w:cs="Times New Roman"/>
          <w:lang w:val="ro-RO"/>
        </w:rPr>
        <w:t>licitării ș</w:t>
      </w:r>
      <w:r w:rsidR="00E75F94" w:rsidRPr="007B4463">
        <w:rPr>
          <w:rFonts w:cs="Times New Roman"/>
          <w:lang w:val="ro-RO"/>
        </w:rPr>
        <w:t>i estimarea autorităț</w:t>
      </w:r>
      <w:r w:rsidRPr="007B4463">
        <w:rPr>
          <w:rFonts w:cs="Times New Roman"/>
          <w:lang w:val="ro-RO"/>
        </w:rPr>
        <w:t>ii la care au fost depuse privind</w:t>
      </w:r>
      <w:r w:rsidR="00B84340" w:rsidRPr="007B4463">
        <w:rPr>
          <w:rFonts w:cs="Times New Roman"/>
          <w:lang w:val="ro-RO"/>
        </w:rPr>
        <w:t xml:space="preserve"> </w:t>
      </w:r>
      <w:r w:rsidRPr="007B4463">
        <w:rPr>
          <w:rFonts w:cs="Times New Roman"/>
          <w:lang w:val="ro-RO"/>
        </w:rPr>
        <w:t>termenului de obtinere a acestora), inclusiv</w:t>
      </w:r>
      <w:r w:rsidR="00B84340" w:rsidRPr="007B4463">
        <w:rPr>
          <w:rFonts w:cs="Times New Roman"/>
          <w:lang w:val="ro-RO"/>
        </w:rPr>
        <w:t xml:space="preserve"> </w:t>
      </w:r>
      <w:r w:rsidRPr="007B4463">
        <w:rPr>
          <w:rFonts w:cs="Times New Roman"/>
          <w:lang w:val="ro-RO"/>
        </w:rPr>
        <w:t xml:space="preserve">Hotătâre AGA/CA, </w:t>
      </w:r>
      <w:r w:rsidR="003F101F" w:rsidRPr="007B4463">
        <w:rPr>
          <w:rFonts w:cs="Times New Roman"/>
          <w:lang w:val="ro-RO"/>
        </w:rPr>
        <w:t>aprobarea acț</w:t>
      </w:r>
      <w:r w:rsidRPr="007B4463">
        <w:rPr>
          <w:rFonts w:cs="Times New Roman"/>
          <w:lang w:val="ro-RO"/>
        </w:rPr>
        <w:t>ionarilor</w:t>
      </w:r>
      <w:r w:rsidR="003F101F" w:rsidRPr="007B4463">
        <w:rPr>
          <w:rFonts w:cs="Times New Roman"/>
          <w:lang w:val="ro-RO"/>
        </w:rPr>
        <w:t xml:space="preserve"> î</w:t>
      </w:r>
      <w:r w:rsidRPr="007B4463">
        <w:rPr>
          <w:rFonts w:cs="Times New Roman"/>
          <w:lang w:val="ro-RO"/>
        </w:rPr>
        <w:t>ntreprinderii, contrasemn</w:t>
      </w:r>
      <w:r w:rsidR="00E75F94" w:rsidRPr="007B4463">
        <w:rPr>
          <w:rFonts w:cs="Times New Roman"/>
          <w:lang w:val="ro-RO"/>
        </w:rPr>
        <w:t>ată de reprezentantul legal al î</w:t>
      </w:r>
      <w:r w:rsidRPr="007B4463">
        <w:rPr>
          <w:rFonts w:cs="Times New Roman"/>
          <w:lang w:val="ro-RO"/>
        </w:rPr>
        <w:t>ntreprinderii.</w:t>
      </w:r>
    </w:p>
    <w:p w14:paraId="112128B7" w14:textId="77777777" w:rsidR="00E20E76" w:rsidRPr="00E20E76" w:rsidRDefault="00E20E76" w:rsidP="00E24147">
      <w:pPr>
        <w:pStyle w:val="ListParagraph"/>
        <w:rPr>
          <w:rFonts w:cs="Times New Roman"/>
          <w:lang w:val="ro-RO"/>
        </w:rPr>
      </w:pPr>
    </w:p>
    <w:p w14:paraId="38E9B290" w14:textId="201A0E53" w:rsidR="002F26D3" w:rsidRPr="0074523F" w:rsidRDefault="002F26D3" w:rsidP="0074523F">
      <w:pPr>
        <w:pStyle w:val="ListParagraph"/>
        <w:numPr>
          <w:ilvl w:val="0"/>
          <w:numId w:val="11"/>
        </w:numPr>
        <w:rPr>
          <w:rFonts w:cs="Times New Roman"/>
          <w:lang w:val="ro-RO"/>
        </w:rPr>
      </w:pPr>
      <w:r w:rsidRPr="0074523F">
        <w:rPr>
          <w:rFonts w:cs="Times New Roman"/>
          <w:lang w:val="ro-RO"/>
        </w:rPr>
        <w:t xml:space="preserve"> </w:t>
      </w:r>
    </w:p>
    <w:p w14:paraId="78742230" w14:textId="77777777" w:rsidR="0066028C" w:rsidRPr="007B4463" w:rsidRDefault="00E75F94" w:rsidP="00AA6A06">
      <w:pPr>
        <w:rPr>
          <w:rFonts w:cs="Times New Roman"/>
          <w:lang w:val="ro-RO"/>
        </w:rPr>
      </w:pPr>
      <w:r w:rsidRPr="007B4463">
        <w:rPr>
          <w:rFonts w:cs="Times New Roman"/>
          <w:lang w:val="ro-RO"/>
        </w:rPr>
        <w:t>În cazul î</w:t>
      </w:r>
      <w:r w:rsidR="002F26D3" w:rsidRPr="007B4463">
        <w:rPr>
          <w:rFonts w:cs="Times New Roman"/>
          <w:lang w:val="ro-RO"/>
        </w:rPr>
        <w:t>n care acestea nu e</w:t>
      </w:r>
      <w:r w:rsidRPr="007B4463">
        <w:rPr>
          <w:rFonts w:cs="Times New Roman"/>
          <w:lang w:val="ro-RO"/>
        </w:rPr>
        <w:t>xistă</w:t>
      </w:r>
      <w:r w:rsidR="002F26D3" w:rsidRPr="007B4463">
        <w:rPr>
          <w:rFonts w:cs="Times New Roman"/>
          <w:lang w:val="ro-RO"/>
        </w:rPr>
        <w:t>, se va depune angajam</w:t>
      </w:r>
      <w:r w:rsidRPr="007B4463">
        <w:rPr>
          <w:rFonts w:cs="Times New Roman"/>
          <w:lang w:val="ro-RO"/>
        </w:rPr>
        <w:t>entul solicitantului privind obț</w:t>
      </w:r>
      <w:r w:rsidR="002F26D3" w:rsidRPr="007B4463">
        <w:rPr>
          <w:rFonts w:cs="Times New Roman"/>
          <w:lang w:val="ro-RO"/>
        </w:rPr>
        <w:t xml:space="preserve">inerea acestora </w:t>
      </w:r>
      <w:r w:rsidRPr="007B4463">
        <w:rPr>
          <w:rFonts w:cs="Times New Roman"/>
          <w:lang w:val="ro-RO"/>
        </w:rPr>
        <w:t>până</w:t>
      </w:r>
      <w:r w:rsidR="002F26D3" w:rsidRPr="007B4463">
        <w:rPr>
          <w:rFonts w:cs="Times New Roman"/>
          <w:lang w:val="ro-RO"/>
        </w:rPr>
        <w:t xml:space="preserve"> la</w:t>
      </w:r>
      <w:r w:rsidRPr="007B4463">
        <w:rPr>
          <w:rFonts w:cs="Times New Roman"/>
          <w:lang w:val="ro-RO"/>
        </w:rPr>
        <w:t xml:space="preserve"> semnarea contractului de finanț</w:t>
      </w:r>
      <w:r w:rsidR="002F26D3" w:rsidRPr="007B4463">
        <w:rPr>
          <w:rFonts w:cs="Times New Roman"/>
          <w:lang w:val="ro-RO"/>
        </w:rPr>
        <w:t>are</w:t>
      </w:r>
      <w:r w:rsidRPr="007B4463">
        <w:rPr>
          <w:rFonts w:cs="Times New Roman"/>
          <w:lang w:val="ro-RO"/>
        </w:rPr>
        <w:t>, sub condiția declarării neeligibilității în cazul neprezentă</w:t>
      </w:r>
      <w:r w:rsidR="002F26D3" w:rsidRPr="007B4463">
        <w:rPr>
          <w:rFonts w:cs="Times New Roman"/>
          <w:lang w:val="ro-RO"/>
        </w:rPr>
        <w:t xml:space="preserve">rii avizelor la acest moment. </w:t>
      </w:r>
      <w:r w:rsidR="00DA0D44" w:rsidRPr="007B4463">
        <w:rPr>
          <w:rFonts w:cs="Times New Roman"/>
          <w:lang w:val="ro-RO"/>
        </w:rPr>
        <w:t>(</w:t>
      </w:r>
      <w:r w:rsidR="00DB1D32" w:rsidRPr="00E24147">
        <w:rPr>
          <w:rFonts w:cs="Times New Roman"/>
          <w:b/>
          <w:bCs/>
          <w:lang w:val="ro-RO"/>
        </w:rPr>
        <w:t>a</w:t>
      </w:r>
      <w:r w:rsidR="002F26D3" w:rsidRPr="00E24147">
        <w:rPr>
          <w:rFonts w:cs="Times New Roman"/>
          <w:b/>
          <w:bCs/>
          <w:lang w:val="ro-RO"/>
        </w:rPr>
        <w:t xml:space="preserve">nexa </w:t>
      </w:r>
      <w:r w:rsidR="00B919ED" w:rsidRPr="00E24147">
        <w:rPr>
          <w:rFonts w:cs="Times New Roman"/>
          <w:b/>
          <w:bCs/>
          <w:lang w:val="ro-RO"/>
        </w:rPr>
        <w:t xml:space="preserve">nr. </w:t>
      </w:r>
      <w:r w:rsidR="000C71C5" w:rsidRPr="00E24147">
        <w:rPr>
          <w:rFonts w:cs="Times New Roman"/>
          <w:b/>
          <w:bCs/>
          <w:lang w:val="ro-RO"/>
        </w:rPr>
        <w:t>2</w:t>
      </w:r>
      <w:r w:rsidR="00DA0D44" w:rsidRPr="007B4463">
        <w:rPr>
          <w:rFonts w:cs="Times New Roman"/>
          <w:lang w:val="ro-RO"/>
        </w:rPr>
        <w:t>)</w:t>
      </w:r>
    </w:p>
    <w:p w14:paraId="1A509083" w14:textId="0C1C52D2" w:rsidR="00C04045" w:rsidRPr="007B4463" w:rsidRDefault="00DF240F" w:rsidP="00C579AC">
      <w:pPr>
        <w:rPr>
          <w:rFonts w:cs="Times New Roman"/>
          <w:lang w:val="ro-RO"/>
        </w:rPr>
      </w:pPr>
      <w:r w:rsidRPr="007B4463">
        <w:rPr>
          <w:rFonts w:cs="Times New Roman"/>
          <w:lang w:val="ro-RO"/>
        </w:rPr>
        <w:t xml:space="preserve">- extras de carte funciară nu mai vechi de </w:t>
      </w:r>
      <w:r w:rsidR="00E75F94" w:rsidRPr="007B4463">
        <w:rPr>
          <w:rFonts w:cs="Times New Roman"/>
          <w:lang w:val="ro-RO"/>
        </w:rPr>
        <w:t>30 de z</w:t>
      </w:r>
      <w:r w:rsidR="00DA0D44" w:rsidRPr="007B4463">
        <w:rPr>
          <w:rFonts w:cs="Times New Roman"/>
          <w:lang w:val="ro-RO"/>
        </w:rPr>
        <w:t>ile la data înscrierii, însoțit</w:t>
      </w:r>
      <w:r w:rsidR="00E75F94" w:rsidRPr="007B4463">
        <w:rPr>
          <w:rFonts w:cs="Times New Roman"/>
          <w:lang w:val="ro-RO"/>
        </w:rPr>
        <w:t xml:space="preserve"> de act</w:t>
      </w:r>
      <w:r w:rsidR="00DB1D32" w:rsidRPr="007B4463">
        <w:rPr>
          <w:rFonts w:cs="Times New Roman"/>
          <w:lang w:val="ro-RO"/>
        </w:rPr>
        <w:t>ul de</w:t>
      </w:r>
      <w:r w:rsidR="00B84340" w:rsidRPr="007B4463">
        <w:rPr>
          <w:rFonts w:cs="Times New Roman"/>
          <w:lang w:val="ro-RO"/>
        </w:rPr>
        <w:t xml:space="preserve"> </w:t>
      </w:r>
      <w:r w:rsidR="00E75F94" w:rsidRPr="007B4463">
        <w:rPr>
          <w:rFonts w:cs="Times New Roman"/>
          <w:lang w:val="ro-RO"/>
        </w:rPr>
        <w:t>dobândire a proprietă</w:t>
      </w:r>
      <w:r w:rsidR="00BA248F" w:rsidRPr="007B4463">
        <w:rPr>
          <w:rFonts w:cs="Times New Roman"/>
          <w:lang w:val="ro-RO"/>
        </w:rPr>
        <w:t>ț</w:t>
      </w:r>
      <w:r w:rsidRPr="007B4463">
        <w:rPr>
          <w:rFonts w:cs="Times New Roman"/>
          <w:lang w:val="ro-RO"/>
        </w:rPr>
        <w:t>ii, contract de concesiune/chirie/comodat</w:t>
      </w:r>
      <w:r w:rsidR="00610777" w:rsidRPr="007B4463">
        <w:rPr>
          <w:rFonts w:cs="Times New Roman"/>
          <w:lang w:val="ro-RO"/>
        </w:rPr>
        <w:t>/superficie</w:t>
      </w:r>
      <w:r w:rsidRPr="007B4463">
        <w:rPr>
          <w:rFonts w:cs="Times New Roman"/>
          <w:lang w:val="ro-RO"/>
        </w:rPr>
        <w:t>, după caz, valabile pe toată durata de implementare și monitorizare a proiectului, scanate. În cazul în care beneficiarul nu este proprietarul imobilului pe care se implementează proiectul, documentele doveditoare ale calității de administrator, concesionar sau locatar/c</w:t>
      </w:r>
      <w:r w:rsidR="00DB1D32" w:rsidRPr="007B4463">
        <w:rPr>
          <w:rFonts w:cs="Times New Roman"/>
          <w:lang w:val="ro-RO"/>
        </w:rPr>
        <w:t>omodatar cu drept de superficie</w:t>
      </w:r>
      <w:r w:rsidRPr="007B4463">
        <w:rPr>
          <w:rFonts w:cs="Times New Roman"/>
          <w:lang w:val="ro-RO"/>
        </w:rPr>
        <w:t xml:space="preserve"> sau alte dezmembraminte ale dreptului de proprietate vor fi însoțite de extrasul de carte funciară (nu mai vechi de 30 de zile la data înscrierii) al respectivului imobil, precum și de acordul proprietarului cu privire la implementarea proiectului.</w:t>
      </w:r>
    </w:p>
    <w:p w14:paraId="1FC4BBD9" w14:textId="77777777" w:rsidR="00DF240F" w:rsidRPr="007B4463" w:rsidRDefault="00DF240F" w:rsidP="00C579AC">
      <w:pPr>
        <w:rPr>
          <w:rFonts w:cs="Times New Roman"/>
          <w:lang w:val="ro-RO"/>
        </w:rPr>
      </w:pPr>
      <w:r w:rsidRPr="007B4463">
        <w:rPr>
          <w:rFonts w:cs="Times New Roman"/>
          <w:lang w:val="ro-RO"/>
        </w:rPr>
        <w:t>- cont la Trezore</w:t>
      </w:r>
      <w:r w:rsidR="00BA248F" w:rsidRPr="007B4463">
        <w:rPr>
          <w:rFonts w:cs="Times New Roman"/>
          <w:lang w:val="ro-RO"/>
        </w:rPr>
        <w:t xml:space="preserve">ria Statului sau face dovada deținerii unui cont bancar/SWIFT. </w:t>
      </w:r>
    </w:p>
    <w:p w14:paraId="59672788" w14:textId="77777777" w:rsidR="00DF240F" w:rsidRPr="007B4463" w:rsidRDefault="00DF240F" w:rsidP="00C579AC">
      <w:pPr>
        <w:rPr>
          <w:rFonts w:cs="Times New Roman"/>
          <w:lang w:val="ro-RO"/>
        </w:rPr>
      </w:pPr>
      <w:r w:rsidRPr="007B4463">
        <w:rPr>
          <w:rFonts w:cs="Times New Roman"/>
          <w:lang w:val="ro-RO"/>
        </w:rPr>
        <w:t xml:space="preserve">- </w:t>
      </w:r>
      <w:r w:rsidR="0086262D" w:rsidRPr="007B4463">
        <w:rPr>
          <w:rFonts w:cs="Times New Roman"/>
          <w:lang w:val="ro-RO"/>
        </w:rPr>
        <w:t>certificatul de atestare fiscală privind plata impozitelor şi taxelor locale şi alte venituri ale bugetului local, emis pe numele solicitantului, de către autoritatea publică locală în a cărei rază teritorială se v</w:t>
      </w:r>
      <w:r w:rsidR="00BA248F" w:rsidRPr="007B4463">
        <w:rPr>
          <w:rFonts w:cs="Times New Roman"/>
          <w:lang w:val="ro-RO"/>
        </w:rPr>
        <w:t>a implementa proiectul, precum ș</w:t>
      </w:r>
      <w:r w:rsidR="0086262D" w:rsidRPr="007B4463">
        <w:rPr>
          <w:rFonts w:cs="Times New Roman"/>
          <w:lang w:val="ro-RO"/>
        </w:rPr>
        <w:t xml:space="preserve">i de către autoritatea publică locală în a cărei rază teritorială îşi are sediul social, </w:t>
      </w:r>
      <w:r w:rsidR="00DA0D44" w:rsidRPr="007B4463">
        <w:rPr>
          <w:rFonts w:cs="Times New Roman"/>
          <w:lang w:val="ro-RO"/>
        </w:rPr>
        <w:t>nu mai vechi de 30 de zile</w:t>
      </w:r>
      <w:r w:rsidR="00BA248F" w:rsidRPr="007B4463">
        <w:rPr>
          <w:rFonts w:cs="Times New Roman"/>
          <w:lang w:val="ro-RO"/>
        </w:rPr>
        <w:t xml:space="preserve"> la data înscrierii, în format PDF (pentru situaț</w:t>
      </w:r>
      <w:r w:rsidR="0086262D" w:rsidRPr="007B4463">
        <w:rPr>
          <w:rFonts w:cs="Times New Roman"/>
          <w:lang w:val="ro-RO"/>
        </w:rPr>
        <w:t>iile în care solicitantul are sediul în altă localitate decât cea în care se implementează proiectul)</w:t>
      </w:r>
    </w:p>
    <w:p w14:paraId="656472FB" w14:textId="77777777" w:rsidR="0086262D" w:rsidRPr="007B4463" w:rsidRDefault="0086262D" w:rsidP="00C579AC">
      <w:pPr>
        <w:rPr>
          <w:rFonts w:cs="Times New Roman"/>
          <w:lang w:val="ro-RO"/>
        </w:rPr>
      </w:pPr>
      <w:r w:rsidRPr="007B4463">
        <w:rPr>
          <w:rFonts w:cs="Times New Roman"/>
          <w:lang w:val="ro-RO"/>
        </w:rPr>
        <w:t xml:space="preserve">- </w:t>
      </w:r>
      <w:r w:rsidR="003E173B" w:rsidRPr="007B4463">
        <w:rPr>
          <w:rFonts w:cs="Times New Roman"/>
          <w:lang w:val="ro-RO"/>
        </w:rPr>
        <w:t xml:space="preserve">certificatul de atestare fiscală (electronic/scanat), privind obligaţiile de plată către bugetul de stat a taxelor, impozitelor, contribuţiilor şi amenzilor, emis pe numele solicitantului, de către organul teritorial de specialitate al Ministerului Finanţelor Publice, </w:t>
      </w:r>
      <w:r w:rsidR="00DA0D44" w:rsidRPr="007B4463">
        <w:rPr>
          <w:rFonts w:cs="Times New Roman"/>
          <w:lang w:val="ro-RO"/>
        </w:rPr>
        <w:t>nu mai vechi de 30 de zile la data înscrierii</w:t>
      </w:r>
      <w:r w:rsidR="003E173B" w:rsidRPr="007B4463">
        <w:rPr>
          <w:rFonts w:cs="Times New Roman"/>
          <w:lang w:val="ro-RO"/>
        </w:rPr>
        <w:t>, emis în SPV, conform prevederilor legale în vigoare,</w:t>
      </w:r>
    </w:p>
    <w:p w14:paraId="599BFA92" w14:textId="77777777" w:rsidR="00C82EBC" w:rsidRPr="007B4463" w:rsidRDefault="003E173B" w:rsidP="00C579AC">
      <w:pPr>
        <w:rPr>
          <w:rFonts w:cs="Times New Roman"/>
          <w:lang w:val="ro-RO"/>
        </w:rPr>
      </w:pPr>
      <w:r w:rsidRPr="007B4463">
        <w:rPr>
          <w:rFonts w:cs="Times New Roman"/>
          <w:lang w:val="ro-RO"/>
        </w:rPr>
        <w:t xml:space="preserve">- studiul de fezabilitate, </w:t>
      </w:r>
    </w:p>
    <w:p w14:paraId="4FE8A8C0" w14:textId="77777777" w:rsidR="00D3240E" w:rsidRPr="007B4463" w:rsidRDefault="00D3240E" w:rsidP="00C579AC">
      <w:pPr>
        <w:rPr>
          <w:rFonts w:cs="Times New Roman"/>
          <w:lang w:val="ro-RO"/>
        </w:rPr>
      </w:pPr>
      <w:r w:rsidRPr="007B4463">
        <w:rPr>
          <w:rFonts w:cs="Times New Roman"/>
          <w:lang w:val="ro-RO"/>
        </w:rPr>
        <w:t>- Actul de reglementare pentru protecția mediului și Declaraţia pentru siturile Natura 2000/Avizul Natura 2000.</w:t>
      </w:r>
      <w:r w:rsidR="00532C1C" w:rsidRPr="007B4463">
        <w:rPr>
          <w:rFonts w:cs="Times New Roman"/>
          <w:lang w:val="ro-RO"/>
        </w:rPr>
        <w:t xml:space="preserve"> Dacă solicitantul nu deține acest document la depunerea cererii de finanțare, acesta se va depune cel tărziu odată cu semnarea contractului de finanțare.</w:t>
      </w:r>
    </w:p>
    <w:p w14:paraId="2B9EB54D" w14:textId="77777777" w:rsidR="003E173B" w:rsidRPr="007B4463" w:rsidRDefault="00A40F0F" w:rsidP="00C579AC">
      <w:pPr>
        <w:ind w:firstLine="708"/>
        <w:rPr>
          <w:rFonts w:cs="Times New Roman"/>
          <w:lang w:val="ro-RO"/>
        </w:rPr>
      </w:pPr>
      <w:r w:rsidRPr="007B4463">
        <w:rPr>
          <w:rFonts w:cs="Times New Roman"/>
          <w:lang w:val="ro-RO"/>
        </w:rPr>
        <w:t>Toț</w:t>
      </w:r>
      <w:r w:rsidR="00C82EBC" w:rsidRPr="007B4463">
        <w:rPr>
          <w:rFonts w:cs="Times New Roman"/>
          <w:lang w:val="ro-RO"/>
        </w:rPr>
        <w:t xml:space="preserve">i indicatorii </w:t>
      </w:r>
      <w:r w:rsidR="00DC72CF" w:rsidRPr="007B4463">
        <w:rPr>
          <w:rFonts w:cs="Times New Roman"/>
          <w:lang w:val="ro-RO"/>
        </w:rPr>
        <w:t xml:space="preserve">de proiect, </w:t>
      </w:r>
      <w:r w:rsidRPr="007B4463">
        <w:rPr>
          <w:rFonts w:cs="Times New Roman"/>
          <w:lang w:val="ro-RO"/>
        </w:rPr>
        <w:t>incluș</w:t>
      </w:r>
      <w:r w:rsidR="00C82EBC" w:rsidRPr="007B4463">
        <w:rPr>
          <w:rFonts w:cs="Times New Roman"/>
          <w:lang w:val="ro-RO"/>
        </w:rPr>
        <w:t xml:space="preserve">i </w:t>
      </w:r>
      <w:r w:rsidR="0093455D" w:rsidRPr="007B4463">
        <w:rPr>
          <w:rFonts w:cs="Times New Roman"/>
          <w:lang w:val="ro-RO"/>
        </w:rPr>
        <w:t>î</w:t>
      </w:r>
      <w:r w:rsidR="00C82EBC" w:rsidRPr="007B4463">
        <w:rPr>
          <w:rFonts w:cs="Times New Roman"/>
          <w:lang w:val="ro-RO"/>
        </w:rPr>
        <w:t xml:space="preserve">n auditul </w:t>
      </w:r>
      <w:r w:rsidR="00AF4408" w:rsidRPr="007B4463">
        <w:rPr>
          <w:rFonts w:cs="Times New Roman"/>
          <w:lang w:val="ro-RO"/>
        </w:rPr>
        <w:t>inițial</w:t>
      </w:r>
      <w:r w:rsidR="00DC72CF" w:rsidRPr="007B4463">
        <w:rPr>
          <w:rFonts w:cs="Times New Roman"/>
          <w:lang w:val="ro-RO"/>
        </w:rPr>
        <w:t>,</w:t>
      </w:r>
      <w:r w:rsidR="00C82EBC" w:rsidRPr="007B4463">
        <w:rPr>
          <w:rFonts w:cs="Times New Roman"/>
          <w:lang w:val="ro-RO"/>
        </w:rPr>
        <w:t xml:space="preserve"> vor respecta criteriul dif</w:t>
      </w:r>
      <w:r w:rsidR="0015135F" w:rsidRPr="007B4463">
        <w:rPr>
          <w:rFonts w:cs="Times New Roman"/>
          <w:lang w:val="ro-RO"/>
        </w:rPr>
        <w:t>erenț</w:t>
      </w:r>
      <w:r w:rsidRPr="007B4463">
        <w:rPr>
          <w:rFonts w:cs="Times New Roman"/>
          <w:lang w:val="ro-RO"/>
        </w:rPr>
        <w:t>ei dintre anul de referință</w:t>
      </w:r>
      <w:r w:rsidR="00C82EBC" w:rsidRPr="007B4463">
        <w:rPr>
          <w:rFonts w:cs="Times New Roman"/>
          <w:lang w:val="ro-RO"/>
        </w:rPr>
        <w:t xml:space="preserve"> 2021</w:t>
      </w:r>
      <w:r w:rsidRPr="007B4463">
        <w:rPr>
          <w:rFonts w:cs="Times New Roman"/>
          <w:lang w:val="ro-RO"/>
        </w:rPr>
        <w:t xml:space="preserve"> </w:t>
      </w:r>
      <w:r w:rsidR="0093455D" w:rsidRPr="007B4463">
        <w:rPr>
          <w:rFonts w:cs="Times New Roman"/>
          <w:lang w:val="ro-RO"/>
        </w:rPr>
        <w:t>ș</w:t>
      </w:r>
      <w:r w:rsidRPr="007B4463">
        <w:rPr>
          <w:rFonts w:cs="Times New Roman"/>
          <w:lang w:val="ro-RO"/>
        </w:rPr>
        <w:t>i reducerea cu cel pu</w:t>
      </w:r>
      <w:r w:rsidR="0093455D" w:rsidRPr="007B4463">
        <w:rPr>
          <w:rFonts w:cs="Times New Roman"/>
          <w:lang w:val="ro-RO"/>
        </w:rPr>
        <w:t>ț</w:t>
      </w:r>
      <w:r w:rsidRPr="007B4463">
        <w:rPr>
          <w:rFonts w:cs="Times New Roman"/>
          <w:lang w:val="ro-RO"/>
        </w:rPr>
        <w:t xml:space="preserve">in 30% </w:t>
      </w:r>
      <w:r w:rsidR="006301C3" w:rsidRPr="007B4463">
        <w:rPr>
          <w:rFonts w:cs="Times New Roman"/>
          <w:lang w:val="ro-RO"/>
        </w:rPr>
        <w:t xml:space="preserve">la sfârșitul </w:t>
      </w:r>
      <w:r w:rsidR="00627C2C" w:rsidRPr="007B4463">
        <w:rPr>
          <w:rFonts w:cs="Times New Roman"/>
          <w:lang w:val="ro-RO"/>
        </w:rPr>
        <w:t>perioadei</w:t>
      </w:r>
      <w:r w:rsidR="006301C3" w:rsidRPr="007B4463">
        <w:rPr>
          <w:rFonts w:cs="Times New Roman"/>
          <w:lang w:val="ro-RO"/>
        </w:rPr>
        <w:t xml:space="preserve"> de monitorizare</w:t>
      </w:r>
      <w:r w:rsidR="00627C2C" w:rsidRPr="007B4463">
        <w:rPr>
          <w:rFonts w:cs="Times New Roman"/>
          <w:lang w:val="ro-RO"/>
        </w:rPr>
        <w:t xml:space="preserve"> a </w:t>
      </w:r>
      <w:r w:rsidR="00627C2C" w:rsidRPr="007B4463">
        <w:rPr>
          <w:rFonts w:cs="Times New Roman"/>
          <w:lang w:val="ro-RO"/>
        </w:rPr>
        <w:lastRenderedPageBreak/>
        <w:t>indicatorilor de rezultat,</w:t>
      </w:r>
      <w:r w:rsidR="00AF4408" w:rsidRPr="007B4463">
        <w:rPr>
          <w:rFonts w:cs="Times New Roman"/>
          <w:lang w:val="ro-RO"/>
        </w:rPr>
        <w:t xml:space="preserve"> raportat la conturul energetic analizat prin raportul de audit energetic inițial,</w:t>
      </w:r>
      <w:r w:rsidR="006301C3" w:rsidRPr="007B4463">
        <w:rPr>
          <w:rFonts w:cs="Times New Roman"/>
          <w:lang w:val="ro-RO"/>
        </w:rPr>
        <w:t xml:space="preserve"> </w:t>
      </w:r>
      <w:r w:rsidR="00075214" w:rsidRPr="007B4463">
        <w:rPr>
          <w:rFonts w:cs="Times New Roman"/>
          <w:lang w:val="ro-RO"/>
        </w:rPr>
        <w:t>din</w:t>
      </w:r>
      <w:r w:rsidRPr="007B4463">
        <w:rPr>
          <w:rFonts w:cs="Times New Roman"/>
          <w:lang w:val="ro-RO"/>
        </w:rPr>
        <w:t xml:space="preserve"> an</w:t>
      </w:r>
      <w:r w:rsidR="00075214" w:rsidRPr="007B4463">
        <w:rPr>
          <w:rFonts w:cs="Times New Roman"/>
          <w:lang w:val="ro-RO"/>
        </w:rPr>
        <w:t>ul</w:t>
      </w:r>
      <w:r w:rsidRPr="007B4463">
        <w:rPr>
          <w:rFonts w:cs="Times New Roman"/>
          <w:lang w:val="ro-RO"/>
        </w:rPr>
        <w:t xml:space="preserve"> î</w:t>
      </w:r>
      <w:r w:rsidR="00C82EBC" w:rsidRPr="007B4463">
        <w:rPr>
          <w:rFonts w:cs="Times New Roman"/>
          <w:lang w:val="ro-RO"/>
        </w:rPr>
        <w:t xml:space="preserve">n care </w:t>
      </w:r>
      <w:r w:rsidR="006301C3" w:rsidRPr="007B4463">
        <w:rPr>
          <w:rFonts w:cs="Times New Roman"/>
          <w:lang w:val="ro-RO"/>
        </w:rPr>
        <w:t xml:space="preserve">proiectul </w:t>
      </w:r>
      <w:r w:rsidR="00C82EBC" w:rsidRPr="007B4463">
        <w:rPr>
          <w:rFonts w:cs="Times New Roman"/>
          <w:lang w:val="ro-RO"/>
        </w:rPr>
        <w:t>devine o</w:t>
      </w:r>
      <w:r w:rsidR="0015135F" w:rsidRPr="007B4463">
        <w:rPr>
          <w:rFonts w:cs="Times New Roman"/>
          <w:lang w:val="ro-RO"/>
        </w:rPr>
        <w:t>peraț</w:t>
      </w:r>
      <w:r w:rsidRPr="007B4463">
        <w:rPr>
          <w:rFonts w:cs="Times New Roman"/>
          <w:lang w:val="ro-RO"/>
        </w:rPr>
        <w:t>ional, și vor fi conexa</w:t>
      </w:r>
      <w:r w:rsidR="0093455D" w:rsidRPr="007B4463">
        <w:rPr>
          <w:rFonts w:cs="Times New Roman"/>
          <w:lang w:val="ro-RO"/>
        </w:rPr>
        <w:t>ț</w:t>
      </w:r>
      <w:r w:rsidRPr="007B4463">
        <w:rPr>
          <w:rFonts w:cs="Times New Roman"/>
          <w:lang w:val="ro-RO"/>
        </w:rPr>
        <w:t>i cu informaț</w:t>
      </w:r>
      <w:r w:rsidR="00C82EBC" w:rsidRPr="007B4463">
        <w:rPr>
          <w:rFonts w:cs="Times New Roman"/>
          <w:lang w:val="ro-RO"/>
        </w:rPr>
        <w:t>iile din studiul de fezabilitate</w:t>
      </w:r>
      <w:r w:rsidR="007E186A" w:rsidRPr="007B4463">
        <w:rPr>
          <w:rFonts w:cs="Times New Roman"/>
          <w:lang w:val="ro-RO"/>
        </w:rPr>
        <w:t>.</w:t>
      </w:r>
      <w:r w:rsidR="004F5E95" w:rsidRPr="007B4463">
        <w:rPr>
          <w:rFonts w:cs="Times New Roman"/>
          <w:lang w:val="ro-RO"/>
        </w:rPr>
        <w:t xml:space="preserve"> </w:t>
      </w:r>
      <w:r w:rsidR="00C82EBC" w:rsidRPr="007B4463">
        <w:rPr>
          <w:rFonts w:cs="Times New Roman"/>
          <w:lang w:val="ro-RO"/>
        </w:rPr>
        <w:t xml:space="preserve">Fiecare procent suplimentar </w:t>
      </w:r>
      <w:r w:rsidR="00DA0D44" w:rsidRPr="007B4463">
        <w:rPr>
          <w:rFonts w:cs="Times New Roman"/>
          <w:lang w:val="ro-RO"/>
        </w:rPr>
        <w:t>peste indicele minim de 30% ș</w:t>
      </w:r>
      <w:r w:rsidR="00C82EBC" w:rsidRPr="007B4463">
        <w:rPr>
          <w:rFonts w:cs="Times New Roman"/>
          <w:lang w:val="ro-RO"/>
        </w:rPr>
        <w:t>i angajat con</w:t>
      </w:r>
      <w:r w:rsidRPr="007B4463">
        <w:rPr>
          <w:rFonts w:cs="Times New Roman"/>
          <w:lang w:val="ro-RO"/>
        </w:rPr>
        <w:t xml:space="preserve">form auditului </w:t>
      </w:r>
      <w:r w:rsidR="0093455D" w:rsidRPr="007B4463">
        <w:rPr>
          <w:rFonts w:cs="Times New Roman"/>
          <w:lang w:val="ro-RO"/>
        </w:rPr>
        <w:t xml:space="preserve">energetic </w:t>
      </w:r>
      <w:r w:rsidR="005C4849" w:rsidRPr="007B4463">
        <w:rPr>
          <w:rFonts w:cs="Times New Roman"/>
          <w:lang w:val="ro-RO"/>
        </w:rPr>
        <w:t xml:space="preserve">inițial </w:t>
      </w:r>
      <w:r w:rsidRPr="007B4463">
        <w:rPr>
          <w:rFonts w:cs="Times New Roman"/>
          <w:lang w:val="ro-RO"/>
        </w:rPr>
        <w:t>de că</w:t>
      </w:r>
      <w:r w:rsidR="00C82EBC" w:rsidRPr="007B4463">
        <w:rPr>
          <w:rFonts w:cs="Times New Roman"/>
          <w:lang w:val="ro-RO"/>
        </w:rPr>
        <w:t>tre aplicant, va f</w:t>
      </w:r>
      <w:r w:rsidRPr="007B4463">
        <w:rPr>
          <w:rFonts w:cs="Times New Roman"/>
          <w:lang w:val="ro-RO"/>
        </w:rPr>
        <w:t>i punctat cu un numă</w:t>
      </w:r>
      <w:r w:rsidR="00C82EBC" w:rsidRPr="007B4463">
        <w:rPr>
          <w:rFonts w:cs="Times New Roman"/>
          <w:lang w:val="ro-RO"/>
        </w:rPr>
        <w:t xml:space="preserve">r </w:t>
      </w:r>
      <w:r w:rsidR="00DC72CF" w:rsidRPr="007B4463">
        <w:rPr>
          <w:rFonts w:cs="Times New Roman"/>
          <w:lang w:val="ro-RO"/>
        </w:rPr>
        <w:t xml:space="preserve">suplimentar </w:t>
      </w:r>
      <w:r w:rsidR="00C82EBC" w:rsidRPr="007B4463">
        <w:rPr>
          <w:rFonts w:cs="Times New Roman"/>
          <w:lang w:val="ro-RO"/>
        </w:rPr>
        <w:t xml:space="preserve">de </w:t>
      </w:r>
      <w:r w:rsidR="00DC72CF" w:rsidRPr="007B4463">
        <w:rPr>
          <w:rFonts w:cs="Times New Roman"/>
          <w:lang w:val="ro-RO"/>
        </w:rPr>
        <w:t>punct</w:t>
      </w:r>
      <w:r w:rsidR="00981CB2" w:rsidRPr="007B4463">
        <w:rPr>
          <w:rFonts w:cs="Times New Roman"/>
          <w:lang w:val="ro-RO"/>
        </w:rPr>
        <w:t>e, conform grile</w:t>
      </w:r>
      <w:r w:rsidR="006301C3" w:rsidRPr="007B4463">
        <w:rPr>
          <w:rFonts w:cs="Times New Roman"/>
          <w:lang w:val="ro-RO"/>
        </w:rPr>
        <w:t>l</w:t>
      </w:r>
      <w:r w:rsidR="005C4849" w:rsidRPr="007B4463">
        <w:rPr>
          <w:rFonts w:cs="Times New Roman"/>
          <w:lang w:val="ro-RO"/>
        </w:rPr>
        <w:t>ei</w:t>
      </w:r>
      <w:r w:rsidR="00981CB2" w:rsidRPr="007B4463">
        <w:rPr>
          <w:rFonts w:cs="Times New Roman"/>
          <w:lang w:val="ro-RO"/>
        </w:rPr>
        <w:t xml:space="preserve"> de evaluare</w:t>
      </w:r>
      <w:r w:rsidR="005C4849" w:rsidRPr="007B4463">
        <w:rPr>
          <w:rFonts w:cs="Times New Roman"/>
          <w:lang w:val="ro-RO"/>
        </w:rPr>
        <w:t xml:space="preserve"> tehnico-economică</w:t>
      </w:r>
      <w:r w:rsidR="00981CB2" w:rsidRPr="007B4463">
        <w:rPr>
          <w:rFonts w:cs="Times New Roman"/>
          <w:lang w:val="ro-RO"/>
        </w:rPr>
        <w:t>.</w:t>
      </w:r>
    </w:p>
    <w:p w14:paraId="029E25DD" w14:textId="1F9AE62E" w:rsidR="00B919ED" w:rsidRPr="007B4463" w:rsidRDefault="00734124" w:rsidP="00C579AC">
      <w:pPr>
        <w:rPr>
          <w:rFonts w:cs="Times New Roman"/>
          <w:lang w:val="ro-RO"/>
        </w:rPr>
      </w:pPr>
      <w:r w:rsidRPr="007B4463">
        <w:rPr>
          <w:rFonts w:cs="Times New Roman"/>
          <w:lang w:val="ro-RO"/>
        </w:rPr>
        <w:t xml:space="preserve">- </w:t>
      </w:r>
      <w:r w:rsidR="00422ABC" w:rsidRPr="007B4463">
        <w:rPr>
          <w:rFonts w:cs="Times New Roman"/>
          <w:lang w:val="ro-RO"/>
        </w:rPr>
        <w:t>Declaraț</w:t>
      </w:r>
      <w:r w:rsidR="00B919ED" w:rsidRPr="007B4463">
        <w:rPr>
          <w:rFonts w:cs="Times New Roman"/>
          <w:lang w:val="ro-RO"/>
        </w:rPr>
        <w:t xml:space="preserve">ie privind Conformitatea cu prevederile Regulamentului (UE) nr. 651/2014 de declarare a anumitor categorii de ajutoare compatibile cu piața internă în aplicarea articolelor 107 și 108 din </w:t>
      </w:r>
      <w:r w:rsidR="0093455D" w:rsidRPr="007B4463">
        <w:rPr>
          <w:rFonts w:cs="Times New Roman"/>
          <w:lang w:val="ro-RO"/>
        </w:rPr>
        <w:t>T</w:t>
      </w:r>
      <w:r w:rsidR="00B919ED" w:rsidRPr="007B4463">
        <w:rPr>
          <w:rFonts w:cs="Times New Roman"/>
          <w:lang w:val="ro-RO"/>
        </w:rPr>
        <w:t>ratat,</w:t>
      </w:r>
      <w:r w:rsidR="00B84340" w:rsidRPr="007B4463">
        <w:rPr>
          <w:rFonts w:cs="Times New Roman"/>
          <w:lang w:val="ro-RO"/>
        </w:rPr>
        <w:t xml:space="preserve"> </w:t>
      </w:r>
      <w:r w:rsidR="00B919ED" w:rsidRPr="007B4463">
        <w:rPr>
          <w:rFonts w:cs="Times New Roman"/>
          <w:b/>
          <w:lang w:val="ro-RO"/>
        </w:rPr>
        <w:t>anexa nr</w:t>
      </w:r>
      <w:r w:rsidR="003626D4">
        <w:rPr>
          <w:rFonts w:cs="Times New Roman"/>
          <w:b/>
          <w:lang w:val="ro-RO"/>
        </w:rPr>
        <w:t>.</w:t>
      </w:r>
      <w:r w:rsidR="00B919ED" w:rsidRPr="007B4463">
        <w:rPr>
          <w:rFonts w:cs="Times New Roman"/>
          <w:b/>
          <w:lang w:val="ro-RO"/>
        </w:rPr>
        <w:t xml:space="preserve"> 2</w:t>
      </w:r>
      <w:r w:rsidR="008E4456" w:rsidRPr="007B4463">
        <w:rPr>
          <w:rFonts w:cs="Times New Roman"/>
          <w:b/>
          <w:lang w:val="ro-RO"/>
        </w:rPr>
        <w:t xml:space="preserve"> la schema de ajutor de stat</w:t>
      </w:r>
      <w:r w:rsidR="00422ABC" w:rsidRPr="007B4463">
        <w:rPr>
          <w:rFonts w:cs="Times New Roman"/>
          <w:lang w:val="ro-RO"/>
        </w:rPr>
        <w:t>;</w:t>
      </w:r>
    </w:p>
    <w:p w14:paraId="081F4F6D" w14:textId="2D037AE3" w:rsidR="004A6548" w:rsidRPr="007B4463" w:rsidRDefault="004A6548" w:rsidP="00C579AC">
      <w:pPr>
        <w:rPr>
          <w:rFonts w:cs="Times New Roman"/>
          <w:lang w:val="ro-RO"/>
        </w:rPr>
      </w:pPr>
      <w:r w:rsidRPr="007B4463">
        <w:rPr>
          <w:rFonts w:cs="Times New Roman"/>
          <w:lang w:val="ro-RO"/>
        </w:rPr>
        <w:t xml:space="preserve">- </w:t>
      </w:r>
      <w:r w:rsidRPr="007B4463">
        <w:rPr>
          <w:rFonts w:cs="Times New Roman"/>
          <w:b/>
          <w:lang w:val="ro-RO"/>
        </w:rPr>
        <w:t>anexa</w:t>
      </w:r>
      <w:r w:rsidR="003626D4">
        <w:rPr>
          <w:rFonts w:cs="Times New Roman"/>
          <w:b/>
          <w:lang w:val="ro-RO"/>
        </w:rPr>
        <w:t xml:space="preserve"> nr.</w:t>
      </w:r>
      <w:r w:rsidRPr="007B4463">
        <w:rPr>
          <w:rFonts w:cs="Times New Roman"/>
          <w:b/>
          <w:lang w:val="ro-RO"/>
        </w:rPr>
        <w:t xml:space="preserve"> 2</w:t>
      </w:r>
      <w:r w:rsidRPr="007B4463">
        <w:rPr>
          <w:rFonts w:cs="Times New Roman"/>
          <w:lang w:val="ro-RO"/>
        </w:rPr>
        <w:t xml:space="preserve"> - declarația de angajament privind depunerea avizelor până la semnarea contractului de finanțare, respectiv opis avize obținute </w:t>
      </w:r>
      <w:r w:rsidR="0093455D" w:rsidRPr="007B4463">
        <w:rPr>
          <w:rFonts w:cs="Times New Roman"/>
          <w:lang w:val="ro-RO"/>
        </w:rPr>
        <w:t>ș</w:t>
      </w:r>
      <w:r w:rsidRPr="007B4463">
        <w:rPr>
          <w:rFonts w:cs="Times New Roman"/>
          <w:lang w:val="ro-RO"/>
        </w:rPr>
        <w:t>i termenele comunicate de autoritățile responsabile.</w:t>
      </w:r>
    </w:p>
    <w:p w14:paraId="3436CEA9" w14:textId="77777777" w:rsidR="00B919ED" w:rsidRPr="007B4463" w:rsidRDefault="00B919ED" w:rsidP="00C579AC">
      <w:pPr>
        <w:rPr>
          <w:rFonts w:cs="Times New Roman"/>
          <w:lang w:val="ro-RO"/>
        </w:rPr>
      </w:pPr>
      <w:r w:rsidRPr="007B4463">
        <w:rPr>
          <w:rFonts w:cs="Times New Roman"/>
          <w:lang w:val="ro-RO"/>
        </w:rPr>
        <w:t xml:space="preserve">- </w:t>
      </w:r>
      <w:r w:rsidR="00422ABC" w:rsidRPr="007B4463">
        <w:rPr>
          <w:rFonts w:cs="Times New Roman"/>
          <w:lang w:val="ro-RO"/>
        </w:rPr>
        <w:t>Declaraț</w:t>
      </w:r>
      <w:r w:rsidRPr="007B4463">
        <w:rPr>
          <w:rFonts w:cs="Times New Roman"/>
          <w:lang w:val="ro-RO"/>
        </w:rPr>
        <w:t xml:space="preserve">ie privind Consimțământul privind prelucrarea datelor cu caracter personal, </w:t>
      </w:r>
      <w:r w:rsidRPr="007B4463">
        <w:rPr>
          <w:rFonts w:cs="Times New Roman"/>
          <w:b/>
          <w:lang w:val="ro-RO"/>
        </w:rPr>
        <w:t>anexa nr. 3</w:t>
      </w:r>
      <w:r w:rsidR="00422ABC" w:rsidRPr="007B4463">
        <w:rPr>
          <w:rFonts w:cs="Times New Roman"/>
          <w:lang w:val="ro-RO"/>
        </w:rPr>
        <w:t>;</w:t>
      </w:r>
    </w:p>
    <w:p w14:paraId="35A2ED7F" w14:textId="77777777" w:rsidR="00B919ED" w:rsidRPr="007B4463" w:rsidRDefault="00B919ED" w:rsidP="00C579AC">
      <w:pPr>
        <w:rPr>
          <w:rFonts w:cs="Times New Roman"/>
          <w:lang w:val="ro-RO"/>
        </w:rPr>
      </w:pPr>
      <w:r w:rsidRPr="007B4463">
        <w:rPr>
          <w:rFonts w:cs="Times New Roman"/>
          <w:lang w:val="ro-RO"/>
        </w:rPr>
        <w:t xml:space="preserve">- </w:t>
      </w:r>
      <w:r w:rsidR="00422ABC" w:rsidRPr="007B4463">
        <w:rPr>
          <w:rFonts w:cs="Times New Roman"/>
          <w:lang w:val="ro-RO"/>
        </w:rPr>
        <w:t>Declaraț</w:t>
      </w:r>
      <w:r w:rsidRPr="007B4463">
        <w:rPr>
          <w:rFonts w:cs="Times New Roman"/>
          <w:lang w:val="ro-RO"/>
        </w:rPr>
        <w:t>ie privind respectarea principiului DNSH</w:t>
      </w:r>
      <w:r w:rsidR="006301C3" w:rsidRPr="007B4463">
        <w:rPr>
          <w:rFonts w:cs="Times New Roman"/>
          <w:lang w:val="ro-RO"/>
        </w:rPr>
        <w:t xml:space="preserve"> și autoevaluarea realizată de solicitant</w:t>
      </w:r>
      <w:r w:rsidRPr="007B4463">
        <w:rPr>
          <w:rFonts w:cs="Times New Roman"/>
          <w:lang w:val="ro-RO"/>
        </w:rPr>
        <w:t xml:space="preserve">, </w:t>
      </w:r>
      <w:r w:rsidRPr="007B4463">
        <w:rPr>
          <w:rFonts w:cs="Times New Roman"/>
          <w:b/>
          <w:lang w:val="ro-RO"/>
        </w:rPr>
        <w:t>anexa nr. 4</w:t>
      </w:r>
      <w:r w:rsidR="00422ABC" w:rsidRPr="007B4463">
        <w:rPr>
          <w:rFonts w:cs="Times New Roman"/>
          <w:lang w:val="ro-RO"/>
        </w:rPr>
        <w:t>;</w:t>
      </w:r>
    </w:p>
    <w:p w14:paraId="467DF000" w14:textId="3F45509C" w:rsidR="004A6548" w:rsidRPr="007B4463" w:rsidRDefault="004A6548" w:rsidP="00C579AC">
      <w:pPr>
        <w:rPr>
          <w:rFonts w:cs="Times New Roman"/>
          <w:lang w:val="ro-RO"/>
        </w:rPr>
      </w:pPr>
      <w:r w:rsidRPr="007B4463">
        <w:rPr>
          <w:rFonts w:cs="Times New Roman"/>
          <w:lang w:val="ro-RO"/>
        </w:rPr>
        <w:t xml:space="preserve">- </w:t>
      </w:r>
      <w:r w:rsidRPr="007B4463">
        <w:rPr>
          <w:rFonts w:cs="Times New Roman"/>
          <w:b/>
          <w:lang w:val="ro-RO"/>
        </w:rPr>
        <w:t>anexa nr.</w:t>
      </w:r>
      <w:r w:rsidR="003626D4">
        <w:rPr>
          <w:rFonts w:cs="Times New Roman"/>
          <w:b/>
          <w:lang w:val="ro-RO"/>
        </w:rPr>
        <w:t xml:space="preserve"> </w:t>
      </w:r>
      <w:r w:rsidRPr="007B4463">
        <w:rPr>
          <w:rFonts w:cs="Times New Roman"/>
          <w:b/>
          <w:lang w:val="ro-RO"/>
        </w:rPr>
        <w:t>5</w:t>
      </w:r>
      <w:r w:rsidRPr="007B4463">
        <w:rPr>
          <w:rFonts w:cs="Times New Roman"/>
          <w:lang w:val="ro-RO"/>
        </w:rPr>
        <w:t xml:space="preserve"> – grila de evaluare administrative;</w:t>
      </w:r>
    </w:p>
    <w:p w14:paraId="686CFD79" w14:textId="2516F899" w:rsidR="00B919ED" w:rsidRPr="007B4463" w:rsidRDefault="00422ABC" w:rsidP="00C579AC">
      <w:pPr>
        <w:rPr>
          <w:rFonts w:cs="Times New Roman"/>
          <w:lang w:val="ro-RO"/>
        </w:rPr>
      </w:pPr>
      <w:r w:rsidRPr="007B4463">
        <w:rPr>
          <w:rFonts w:cs="Times New Roman"/>
          <w:lang w:val="ro-RO"/>
        </w:rPr>
        <w:t xml:space="preserve">- </w:t>
      </w:r>
      <w:r w:rsidRPr="007B4463">
        <w:rPr>
          <w:rFonts w:cs="Times New Roman"/>
          <w:b/>
          <w:lang w:val="ro-RO"/>
        </w:rPr>
        <w:t>anexa nr. 6</w:t>
      </w:r>
      <w:r w:rsidR="006301C3" w:rsidRPr="007B4463">
        <w:rPr>
          <w:rFonts w:cs="Times New Roman"/>
          <w:lang w:val="ro-RO"/>
        </w:rPr>
        <w:t xml:space="preserve"> </w:t>
      </w:r>
      <w:r w:rsidR="004A6548" w:rsidRPr="007B4463">
        <w:rPr>
          <w:rFonts w:cs="Times New Roman"/>
          <w:lang w:val="ro-RO"/>
        </w:rPr>
        <w:t>-</w:t>
      </w:r>
      <w:r w:rsidR="00B84340" w:rsidRPr="007B4463">
        <w:rPr>
          <w:rFonts w:cs="Times New Roman"/>
          <w:lang w:val="ro-RO"/>
        </w:rPr>
        <w:t xml:space="preserve"> </w:t>
      </w:r>
      <w:r w:rsidR="006301C3" w:rsidRPr="007B4463">
        <w:rPr>
          <w:rFonts w:cs="Times New Roman"/>
          <w:lang w:val="ro-RO"/>
        </w:rPr>
        <w:t xml:space="preserve">bugetul </w:t>
      </w:r>
      <w:r w:rsidR="008E4456" w:rsidRPr="007B4463">
        <w:rPr>
          <w:rFonts w:cs="Times New Roman"/>
          <w:lang w:val="ro-RO"/>
        </w:rPr>
        <w:t xml:space="preserve">total </w:t>
      </w:r>
      <w:r w:rsidR="006301C3" w:rsidRPr="007B4463">
        <w:rPr>
          <w:rFonts w:cs="Times New Roman"/>
          <w:lang w:val="ro-RO"/>
        </w:rPr>
        <w:t>de cheltuieli</w:t>
      </w:r>
      <w:r w:rsidR="00B84340" w:rsidRPr="007B4463">
        <w:rPr>
          <w:rFonts w:cs="Times New Roman"/>
          <w:lang w:val="ro-RO"/>
        </w:rPr>
        <w:t xml:space="preserve"> </w:t>
      </w:r>
      <w:r w:rsidR="008E4456" w:rsidRPr="007B4463">
        <w:rPr>
          <w:rFonts w:cs="Times New Roman"/>
          <w:lang w:val="ro-RO"/>
        </w:rPr>
        <w:t>în proiect</w:t>
      </w:r>
      <w:r w:rsidR="00532C1C" w:rsidRPr="007B4463">
        <w:rPr>
          <w:rFonts w:cs="Times New Roman"/>
          <w:lang w:val="ro-RO"/>
        </w:rPr>
        <w:t xml:space="preserve"> din care sa rezulte costurile investiţiei în eficienţa energetică în cazul in care pot fi identificate ca o investiţie separată în costurile totale de investiţie</w:t>
      </w:r>
      <w:r w:rsidR="008E4456" w:rsidRPr="007B4463">
        <w:rPr>
          <w:rFonts w:cs="Times New Roman"/>
          <w:lang w:val="ro-RO"/>
        </w:rPr>
        <w:t xml:space="preserve"> </w:t>
      </w:r>
      <w:r w:rsidRPr="007B4463">
        <w:rPr>
          <w:rFonts w:cs="Times New Roman"/>
          <w:lang w:val="ro-RO"/>
        </w:rPr>
        <w:t>;</w:t>
      </w:r>
      <w:r w:rsidR="0046433D" w:rsidRPr="007B4463">
        <w:rPr>
          <w:rFonts w:cs="Times New Roman"/>
          <w:lang w:val="ro-RO"/>
        </w:rPr>
        <w:t xml:space="preserve"> </w:t>
      </w:r>
    </w:p>
    <w:p w14:paraId="3845041E" w14:textId="77777777" w:rsidR="00532C1C" w:rsidRPr="007B4463" w:rsidRDefault="00532C1C" w:rsidP="00C579AC">
      <w:pPr>
        <w:rPr>
          <w:rFonts w:cs="Times New Roman"/>
          <w:lang w:val="ro-RO"/>
        </w:rPr>
      </w:pPr>
      <w:r w:rsidRPr="007B4463">
        <w:rPr>
          <w:rFonts w:cs="Times New Roman"/>
          <w:lang w:val="ro-RO"/>
        </w:rPr>
        <w:t xml:space="preserve">- </w:t>
      </w:r>
      <w:r w:rsidRPr="007B4463">
        <w:rPr>
          <w:rFonts w:cs="Times New Roman"/>
          <w:b/>
          <w:lang w:val="ro-RO"/>
        </w:rPr>
        <w:t>anexa nr. 7</w:t>
      </w:r>
      <w:r w:rsidRPr="007B4463">
        <w:rPr>
          <w:rFonts w:cs="Times New Roman"/>
          <w:lang w:val="ro-RO"/>
        </w:rPr>
        <w:t xml:space="preserve"> – </w:t>
      </w:r>
      <w:r w:rsidR="00997780" w:rsidRPr="007B4463">
        <w:rPr>
          <w:rFonts w:cs="Times New Roman"/>
          <w:lang w:val="ro-RO"/>
        </w:rPr>
        <w:t>declarația privind confllictul de interese,</w:t>
      </w:r>
    </w:p>
    <w:p w14:paraId="2003B358" w14:textId="77777777" w:rsidR="00FA6ACC" w:rsidRPr="007B4463" w:rsidRDefault="00FA6ACC" w:rsidP="00A904AF">
      <w:pPr>
        <w:pStyle w:val="1"/>
        <w:rPr>
          <w:color w:val="FF0000"/>
        </w:rPr>
      </w:pPr>
      <w:bookmarkStart w:id="152" w:name="_Toc116995956"/>
      <w:r w:rsidRPr="007B4463">
        <w:t>Capitolul 4. Completarea Cererii de Finanţare</w:t>
      </w:r>
      <w:bookmarkEnd w:id="152"/>
    </w:p>
    <w:p w14:paraId="0A50E0BC" w14:textId="77777777" w:rsidR="00163D92" w:rsidRPr="007B4463" w:rsidRDefault="00163D92" w:rsidP="00C579AC">
      <w:pPr>
        <w:spacing w:after="0"/>
        <w:ind w:firstLine="708"/>
        <w:rPr>
          <w:rFonts w:eastAsia="Calibri" w:cs="Times New Roman"/>
          <w:szCs w:val="24"/>
          <w:lang w:val="ro-RO"/>
        </w:rPr>
      </w:pPr>
      <w:r w:rsidRPr="007B4463">
        <w:rPr>
          <w:rFonts w:eastAsia="Calibri" w:cs="Times New Roman"/>
          <w:szCs w:val="24"/>
          <w:lang w:val="ro-RO"/>
        </w:rPr>
        <w:t>Pentru a propune un proiect în vederea finanţării, solicitantul trebuie să completeze o Cerere de finanţare</w:t>
      </w:r>
      <w:bookmarkStart w:id="153" w:name="_Hlk89779233"/>
      <w:r w:rsidR="00DA0D44" w:rsidRPr="007B4463">
        <w:rPr>
          <w:rFonts w:eastAsia="Calibri" w:cs="Times New Roman"/>
          <w:szCs w:val="24"/>
          <w:lang w:val="ro-RO"/>
        </w:rPr>
        <w:t xml:space="preserve"> (anexa 1). </w:t>
      </w:r>
      <w:r w:rsidRPr="007B4463">
        <w:rPr>
          <w:rFonts w:eastAsia="Calibri" w:cs="Times New Roman"/>
          <w:szCs w:val="24"/>
          <w:lang w:val="ro-RO"/>
        </w:rPr>
        <w:t>Aceasta se va transmite prin sistemul informatic, împreună cu toate anexele solicitate</w:t>
      </w:r>
      <w:r w:rsidR="00422ABC" w:rsidRPr="007B4463">
        <w:rPr>
          <w:rFonts w:eastAsia="Calibri" w:cs="Times New Roman"/>
          <w:szCs w:val="24"/>
          <w:lang w:val="ro-RO"/>
        </w:rPr>
        <w:t xml:space="preserve"> </w:t>
      </w:r>
      <w:r w:rsidR="0093455D" w:rsidRPr="007B4463">
        <w:rPr>
          <w:rFonts w:eastAsia="Calibri" w:cs="Times New Roman"/>
          <w:szCs w:val="24"/>
          <w:lang w:val="ro-RO"/>
        </w:rPr>
        <w:t>ș</w:t>
      </w:r>
      <w:r w:rsidR="00422ABC" w:rsidRPr="007B4463">
        <w:rPr>
          <w:rFonts w:eastAsia="Calibri" w:cs="Times New Roman"/>
          <w:szCs w:val="24"/>
          <w:lang w:val="ro-RO"/>
        </w:rPr>
        <w:t>i semnate de către reprezentantul legal al î</w:t>
      </w:r>
      <w:r w:rsidR="00972EC1" w:rsidRPr="007B4463">
        <w:rPr>
          <w:rFonts w:eastAsia="Calibri" w:cs="Times New Roman"/>
          <w:szCs w:val="24"/>
          <w:lang w:val="ro-RO"/>
        </w:rPr>
        <w:t>ntreprinderii</w:t>
      </w:r>
      <w:r w:rsidR="00E23267" w:rsidRPr="007B4463">
        <w:rPr>
          <w:rFonts w:eastAsia="Calibri" w:cs="Times New Roman"/>
          <w:szCs w:val="24"/>
          <w:lang w:val="ro-RO"/>
        </w:rPr>
        <w:t>.</w:t>
      </w:r>
    </w:p>
    <w:p w14:paraId="5BCA3FFF" w14:textId="77777777" w:rsidR="00CF1A50" w:rsidRPr="007B4463" w:rsidRDefault="00CF1A50" w:rsidP="00C579AC">
      <w:pPr>
        <w:spacing w:after="0"/>
        <w:ind w:firstLine="708"/>
        <w:rPr>
          <w:rFonts w:eastAsia="Calibri" w:cs="Times New Roman"/>
          <w:szCs w:val="24"/>
          <w:lang w:val="ro-RO"/>
        </w:rPr>
      </w:pPr>
      <w:r w:rsidRPr="007B4463">
        <w:rPr>
          <w:rFonts w:eastAsia="Calibri" w:cs="Times New Roman"/>
          <w:szCs w:val="24"/>
          <w:lang w:val="ro-RO"/>
        </w:rPr>
        <w:t>Ministerul Energiei va publica pe pagina electronică dedicată, în timp util, eventuale informații actualizate privind modalitatea de completare și/sau transmitere a documentelor.</w:t>
      </w:r>
    </w:p>
    <w:p w14:paraId="79060036" w14:textId="77777777" w:rsidR="009C7BCE" w:rsidRPr="007B4463" w:rsidRDefault="009C7BCE" w:rsidP="00C579AC">
      <w:pPr>
        <w:spacing w:after="0"/>
        <w:ind w:firstLine="708"/>
        <w:rPr>
          <w:rFonts w:eastAsia="Calibri" w:cs="Times New Roman"/>
          <w:szCs w:val="24"/>
          <w:lang w:val="ro-RO"/>
        </w:rPr>
      </w:pPr>
    </w:p>
    <w:p w14:paraId="76430B01" w14:textId="77777777" w:rsidR="00163D92" w:rsidRPr="007B4463" w:rsidRDefault="006F3319" w:rsidP="00E24147">
      <w:pPr>
        <w:pStyle w:val="11"/>
        <w:rPr>
          <w:lang w:eastAsia="ro-RO"/>
        </w:rPr>
      </w:pPr>
      <w:bookmarkStart w:id="154" w:name="_Toc439948360"/>
      <w:bookmarkStart w:id="155" w:name="_Toc444677033"/>
      <w:bookmarkStart w:id="156" w:name="_Toc88551397"/>
      <w:bookmarkStart w:id="157" w:name="_Toc116995957"/>
      <w:bookmarkEnd w:id="153"/>
      <w:r w:rsidRPr="007B4463">
        <w:rPr>
          <w:iCs w:val="0"/>
          <w:lang w:eastAsia="ro-RO"/>
        </w:rPr>
        <w:t>4</w:t>
      </w:r>
      <w:r w:rsidR="00163D92" w:rsidRPr="007B4463">
        <w:rPr>
          <w:iCs w:val="0"/>
          <w:lang w:eastAsia="ro-RO"/>
        </w:rPr>
        <w:t xml:space="preserve">.1. </w:t>
      </w:r>
      <w:bookmarkStart w:id="158" w:name="_Toc446375299"/>
      <w:bookmarkEnd w:id="154"/>
      <w:bookmarkEnd w:id="155"/>
      <w:r w:rsidR="00163D92" w:rsidRPr="007B4463">
        <w:rPr>
          <w:iCs w:val="0"/>
          <w:lang w:eastAsia="ro-RO"/>
        </w:rPr>
        <w:t>Înregistrarea solicitantului în sistem</w:t>
      </w:r>
      <w:bookmarkEnd w:id="156"/>
      <w:bookmarkEnd w:id="157"/>
      <w:bookmarkEnd w:id="158"/>
    </w:p>
    <w:p w14:paraId="6FBD8F87" w14:textId="77777777" w:rsidR="00163D92" w:rsidRPr="007B4463" w:rsidRDefault="00163D92" w:rsidP="00C579AC">
      <w:pPr>
        <w:spacing w:after="0" w:line="240" w:lineRule="auto"/>
        <w:ind w:firstLine="708"/>
        <w:rPr>
          <w:rFonts w:eastAsia="Calibri" w:cs="Times New Roman"/>
          <w:szCs w:val="24"/>
          <w:lang w:val="ro-RO"/>
        </w:rPr>
      </w:pPr>
      <w:r w:rsidRPr="007B4463">
        <w:rPr>
          <w:rFonts w:eastAsia="Calibri" w:cs="Times New Roman"/>
          <w:szCs w:val="24"/>
          <w:lang w:val="ro-RO"/>
        </w:rPr>
        <w:t>Înainte de demararea completării conţinutului cererii de finanţare, solicitanţii au obligaţia înregistrării în sistemul informatic, conform indicaţiilor furnizate pe site-ul Ministerului Energiei.</w:t>
      </w:r>
    </w:p>
    <w:p w14:paraId="56380FE6" w14:textId="77777777" w:rsidR="00163D92" w:rsidRPr="007B4463" w:rsidRDefault="00163D92" w:rsidP="00C579AC">
      <w:pPr>
        <w:autoSpaceDE w:val="0"/>
        <w:autoSpaceDN w:val="0"/>
        <w:adjustRightInd w:val="0"/>
        <w:spacing w:after="0" w:line="240" w:lineRule="auto"/>
        <w:rPr>
          <w:rFonts w:eastAsia="Calibri" w:cs="Times New Roman"/>
          <w:szCs w:val="24"/>
          <w:lang w:val="ro-RO"/>
        </w:rPr>
      </w:pPr>
    </w:p>
    <w:p w14:paraId="3FC6CD16" w14:textId="77777777" w:rsidR="00163D92" w:rsidRPr="007B4463" w:rsidRDefault="006F3319" w:rsidP="00E24147">
      <w:pPr>
        <w:pStyle w:val="11"/>
        <w:rPr>
          <w:lang w:eastAsia="ro-RO"/>
        </w:rPr>
      </w:pPr>
      <w:bookmarkStart w:id="159" w:name="_Toc439948361"/>
      <w:bookmarkStart w:id="160" w:name="_Toc444677034"/>
      <w:bookmarkStart w:id="161" w:name="_Toc88551398"/>
      <w:bookmarkStart w:id="162" w:name="_Toc116995958"/>
      <w:r w:rsidRPr="007B4463">
        <w:rPr>
          <w:iCs w:val="0"/>
          <w:lang w:eastAsia="ro-RO"/>
        </w:rPr>
        <w:lastRenderedPageBreak/>
        <w:t>4</w:t>
      </w:r>
      <w:r w:rsidR="00163D92" w:rsidRPr="007B4463">
        <w:rPr>
          <w:iCs w:val="0"/>
          <w:lang w:eastAsia="ro-RO"/>
        </w:rPr>
        <w:t>.2. Modalitatea de completare a Cererii de finanţare</w:t>
      </w:r>
      <w:bookmarkEnd w:id="159"/>
      <w:bookmarkEnd w:id="160"/>
      <w:bookmarkEnd w:id="161"/>
      <w:bookmarkEnd w:id="162"/>
    </w:p>
    <w:p w14:paraId="20264C7E" w14:textId="77777777" w:rsidR="00163D92" w:rsidRPr="00E24147" w:rsidRDefault="00163D92" w:rsidP="00C579AC">
      <w:pPr>
        <w:suppressAutoHyphens/>
        <w:spacing w:after="0" w:line="240" w:lineRule="auto"/>
        <w:rPr>
          <w:rFonts w:eastAsia="Calibri" w:cs="Times New Roman"/>
          <w:b/>
          <w:szCs w:val="24"/>
          <w:lang w:val="ro-RO" w:eastAsia="ar-SA"/>
        </w:rPr>
      </w:pPr>
      <w:bookmarkStart w:id="163" w:name="_Hlk89779389"/>
      <w:r w:rsidRPr="00E24147">
        <w:rPr>
          <w:rFonts w:eastAsia="Calibri" w:cs="Times New Roman"/>
          <w:b/>
          <w:szCs w:val="24"/>
          <w:lang w:val="ro-RO" w:eastAsia="ar-SA"/>
        </w:rPr>
        <w:t>Înainte de completarea formularului, vă rugăm să citiţi cu atenţie instrucţiunile cuprinse în acest capitol.</w:t>
      </w:r>
    </w:p>
    <w:p w14:paraId="78515117" w14:textId="77777777" w:rsidR="00163D92" w:rsidRPr="00E24147" w:rsidRDefault="00163D92" w:rsidP="00C579AC">
      <w:pPr>
        <w:suppressAutoHyphens/>
        <w:spacing w:after="0" w:line="240" w:lineRule="auto"/>
        <w:rPr>
          <w:rFonts w:eastAsia="Calibri" w:cs="Times New Roman"/>
          <w:b/>
          <w:szCs w:val="24"/>
          <w:lang w:val="ro-RO" w:eastAsia="ar-SA"/>
        </w:rPr>
      </w:pPr>
    </w:p>
    <w:p w14:paraId="62A0DEF5" w14:textId="77777777" w:rsidR="00163D92" w:rsidRPr="007B4463" w:rsidRDefault="00163D92" w:rsidP="00C579AC">
      <w:pPr>
        <w:autoSpaceDE w:val="0"/>
        <w:spacing w:after="0" w:line="240" w:lineRule="auto"/>
        <w:rPr>
          <w:rFonts w:eastAsia="Calibri" w:cs="Times New Roman"/>
          <w:b/>
          <w:szCs w:val="24"/>
          <w:lang w:val="ro-RO"/>
        </w:rPr>
      </w:pPr>
      <w:r w:rsidRPr="007B4463">
        <w:rPr>
          <w:rFonts w:eastAsia="Calibri" w:cs="Times New Roman"/>
          <w:b/>
          <w:szCs w:val="24"/>
          <w:lang w:val="ro-RO"/>
        </w:rPr>
        <w:t>În vederea completării Cererii de finanţare trebuie avută în vedere anexarea tuturor documentelor menţionate în prezentul ghid</w:t>
      </w:r>
      <w:r w:rsidR="004D28B3" w:rsidRPr="007B4463">
        <w:rPr>
          <w:rFonts w:eastAsia="Calibri" w:cs="Times New Roman"/>
          <w:b/>
          <w:szCs w:val="24"/>
          <w:lang w:val="ro-RO"/>
        </w:rPr>
        <w:t xml:space="preserve"> (Capitolul 3)</w:t>
      </w:r>
      <w:r w:rsidRPr="007B4463">
        <w:rPr>
          <w:rFonts w:eastAsia="Calibri" w:cs="Times New Roman"/>
          <w:b/>
          <w:szCs w:val="24"/>
          <w:lang w:val="ro-RO"/>
        </w:rPr>
        <w:t>.</w:t>
      </w:r>
    </w:p>
    <w:p w14:paraId="509643BB" w14:textId="77777777" w:rsidR="00DE2BC6" w:rsidRPr="007B4463" w:rsidRDefault="00DE2BC6" w:rsidP="00C579AC">
      <w:pPr>
        <w:autoSpaceDE w:val="0"/>
        <w:spacing w:after="0" w:line="240" w:lineRule="auto"/>
        <w:rPr>
          <w:rFonts w:eastAsia="Calibri" w:cs="Times New Roman"/>
          <w:b/>
          <w:szCs w:val="24"/>
          <w:lang w:val="ro-RO"/>
        </w:rPr>
      </w:pPr>
    </w:p>
    <w:p w14:paraId="2FB137E6" w14:textId="77777777" w:rsidR="009C7BCE" w:rsidRPr="007B4463" w:rsidRDefault="009C7BCE" w:rsidP="00C579AC">
      <w:pPr>
        <w:autoSpaceDE w:val="0"/>
        <w:spacing w:after="0" w:line="240" w:lineRule="auto"/>
        <w:rPr>
          <w:rFonts w:eastAsia="Calibri" w:cs="Times New Roman"/>
          <w:b/>
          <w:szCs w:val="24"/>
          <w:lang w:val="ro-RO"/>
        </w:rPr>
      </w:pPr>
    </w:p>
    <w:p w14:paraId="0C384EE2" w14:textId="77777777" w:rsidR="009C7BCE" w:rsidRPr="00E24147" w:rsidRDefault="009C7BCE" w:rsidP="00C579AC">
      <w:pPr>
        <w:pBdr>
          <w:top w:val="single" w:sz="12" w:space="1" w:color="FF0000"/>
          <w:left w:val="single" w:sz="12" w:space="21" w:color="FF0000"/>
          <w:bottom w:val="single" w:sz="12" w:space="1" w:color="FF0000"/>
          <w:right w:val="single" w:sz="12" w:space="4" w:color="FF0000"/>
        </w:pBdr>
        <w:spacing w:after="0" w:line="240" w:lineRule="auto"/>
        <w:ind w:left="360"/>
        <w:rPr>
          <w:rFonts w:eastAsia="Calibri" w:cs="Times New Roman"/>
          <w:b/>
          <w:color w:val="FF0000"/>
          <w:szCs w:val="24"/>
          <w:lang w:val="ro-RO"/>
        </w:rPr>
      </w:pPr>
    </w:p>
    <w:p w14:paraId="6736FDE7" w14:textId="77777777" w:rsidR="00163D92" w:rsidRPr="00E24147" w:rsidRDefault="00163D92" w:rsidP="00C579AC">
      <w:pPr>
        <w:pBdr>
          <w:top w:val="single" w:sz="12" w:space="1" w:color="FF0000"/>
          <w:left w:val="single" w:sz="12" w:space="21" w:color="FF0000"/>
          <w:bottom w:val="single" w:sz="12" w:space="1" w:color="FF0000"/>
          <w:right w:val="single" w:sz="12" w:space="4" w:color="FF0000"/>
        </w:pBdr>
        <w:spacing w:after="0" w:line="240" w:lineRule="auto"/>
        <w:ind w:left="360"/>
        <w:rPr>
          <w:rFonts w:eastAsia="Calibri" w:cs="Times New Roman"/>
          <w:b/>
          <w:color w:val="FF0000"/>
          <w:szCs w:val="24"/>
          <w:lang w:val="ro-RO"/>
        </w:rPr>
      </w:pPr>
      <w:r w:rsidRPr="00E24147">
        <w:rPr>
          <w:rFonts w:eastAsia="Calibri" w:cs="Times New Roman"/>
          <w:b/>
          <w:color w:val="FF0000"/>
          <w:szCs w:val="24"/>
          <w:lang w:val="ro-RO"/>
        </w:rPr>
        <w:t xml:space="preserve">Important! </w:t>
      </w:r>
    </w:p>
    <w:p w14:paraId="43B783E6" w14:textId="5D496325" w:rsidR="00163D92" w:rsidRPr="007B4463" w:rsidRDefault="00163D92" w:rsidP="00C579AC">
      <w:pPr>
        <w:pBdr>
          <w:top w:val="single" w:sz="12" w:space="1" w:color="FF0000"/>
          <w:left w:val="single" w:sz="12" w:space="21" w:color="FF0000"/>
          <w:bottom w:val="single" w:sz="12" w:space="1" w:color="FF0000"/>
          <w:right w:val="single" w:sz="12" w:space="4" w:color="FF0000"/>
        </w:pBdr>
        <w:spacing w:after="0" w:line="240" w:lineRule="auto"/>
        <w:ind w:left="360"/>
        <w:rPr>
          <w:rFonts w:eastAsia="Calibri" w:cs="Times New Roman"/>
          <w:color w:val="000000"/>
          <w:szCs w:val="24"/>
          <w:lang w:val="ro-RO"/>
        </w:rPr>
      </w:pPr>
      <w:r w:rsidRPr="007B4463">
        <w:rPr>
          <w:rFonts w:eastAsia="Calibri" w:cs="Times New Roman"/>
          <w:color w:val="000000"/>
          <w:szCs w:val="24"/>
          <w:lang w:val="ro-RO"/>
        </w:rPr>
        <w:t>Solicitantul are obligaţia să verifice ataşarea tuturor anexelor obli</w:t>
      </w:r>
      <w:r w:rsidR="00DA0D44" w:rsidRPr="007B4463">
        <w:rPr>
          <w:rFonts w:eastAsia="Calibri" w:cs="Times New Roman"/>
          <w:color w:val="000000"/>
          <w:szCs w:val="24"/>
          <w:lang w:val="ro-RO"/>
        </w:rPr>
        <w:t>gatorii la Cererea de finanţare, conform punctului 3.5</w:t>
      </w:r>
      <w:r w:rsidR="007D30E7" w:rsidRPr="007B4463">
        <w:rPr>
          <w:rFonts w:eastAsia="Calibri" w:cs="Times New Roman"/>
          <w:color w:val="000000"/>
          <w:szCs w:val="24"/>
          <w:lang w:val="ro-RO"/>
        </w:rPr>
        <w:t xml:space="preserve"> </w:t>
      </w:r>
      <w:r w:rsidR="00DA0D44" w:rsidRPr="007B4463">
        <w:rPr>
          <w:rFonts w:eastAsia="Calibri" w:cs="Times New Roman"/>
          <w:color w:val="000000"/>
          <w:szCs w:val="24"/>
          <w:lang w:val="ro-RO"/>
        </w:rPr>
        <w:t>DOCUMENTE</w:t>
      </w:r>
      <w:r w:rsidR="004A6548" w:rsidRPr="007B4463">
        <w:rPr>
          <w:rFonts w:eastAsia="Calibri" w:cs="Times New Roman"/>
          <w:color w:val="000000"/>
          <w:szCs w:val="24"/>
          <w:lang w:val="ro-RO"/>
        </w:rPr>
        <w:t xml:space="preserve"> și completarea grilei de evaluare administrativă,</w:t>
      </w:r>
      <w:r w:rsidR="00B84340" w:rsidRPr="007B4463">
        <w:rPr>
          <w:rFonts w:eastAsia="Calibri" w:cs="Times New Roman"/>
          <w:color w:val="000000"/>
          <w:szCs w:val="24"/>
          <w:lang w:val="ro-RO"/>
        </w:rPr>
        <w:t xml:space="preserve"> </w:t>
      </w:r>
      <w:r w:rsidR="00DA0D44" w:rsidRPr="007B4463">
        <w:rPr>
          <w:rFonts w:eastAsia="Calibri" w:cs="Times New Roman"/>
          <w:color w:val="000000"/>
          <w:szCs w:val="24"/>
          <w:lang w:val="ro-RO"/>
        </w:rPr>
        <w:t>obligatorii în vederea evalu</w:t>
      </w:r>
      <w:r w:rsidR="0093455D" w:rsidRPr="007B4463">
        <w:rPr>
          <w:rFonts w:eastAsia="Calibri" w:cs="Times New Roman"/>
          <w:color w:val="000000"/>
          <w:szCs w:val="24"/>
          <w:lang w:val="ro-RO"/>
        </w:rPr>
        <w:t>ă</w:t>
      </w:r>
      <w:r w:rsidR="00DA0D44" w:rsidRPr="007B4463">
        <w:rPr>
          <w:rFonts w:eastAsia="Calibri" w:cs="Times New Roman"/>
          <w:color w:val="000000"/>
          <w:szCs w:val="24"/>
          <w:lang w:val="ro-RO"/>
        </w:rPr>
        <w:t>rii eligibilității.</w:t>
      </w:r>
      <w:r w:rsidRPr="007B4463">
        <w:rPr>
          <w:rFonts w:eastAsia="Calibri" w:cs="Times New Roman"/>
          <w:color w:val="000000"/>
          <w:szCs w:val="24"/>
          <w:lang w:val="ro-RO"/>
        </w:rPr>
        <w:t xml:space="preserve"> În cazul în care se constată, la nivelul evaluării relevanţei, maturităţii şi sustenabilităţii, existenţa unor activităţi pentru care solicitantul </w:t>
      </w:r>
      <w:r w:rsidR="00B37ECF" w:rsidRPr="007B4463">
        <w:rPr>
          <w:rFonts w:eastAsia="Calibri" w:cs="Times New Roman"/>
          <w:color w:val="000000"/>
          <w:szCs w:val="24"/>
          <w:lang w:val="ro-RO"/>
        </w:rPr>
        <w:t xml:space="preserve">nu a ataşat anexele obligatorii </w:t>
      </w:r>
      <w:r w:rsidRPr="007B4463">
        <w:rPr>
          <w:rFonts w:eastAsia="Calibri" w:cs="Times New Roman"/>
          <w:color w:val="000000"/>
          <w:szCs w:val="24"/>
          <w:lang w:val="ro-RO"/>
        </w:rPr>
        <w:t>specifice,</w:t>
      </w:r>
      <w:r w:rsidR="00DA0D44" w:rsidRPr="007B4463">
        <w:rPr>
          <w:rFonts w:eastAsia="Calibri" w:cs="Times New Roman"/>
          <w:color w:val="000000"/>
          <w:szCs w:val="24"/>
          <w:lang w:val="ro-RO"/>
        </w:rPr>
        <w:t xml:space="preserve"> </w:t>
      </w:r>
      <w:r w:rsidR="00341C21" w:rsidRPr="007B4463">
        <w:rPr>
          <w:rFonts w:eastAsia="Calibri" w:cs="Times New Roman"/>
          <w:color w:val="000000"/>
          <w:szCs w:val="24"/>
          <w:lang w:val="ro-RO"/>
        </w:rPr>
        <w:t>documentele sunt ilizibile, incomplete sau nu sunt semnate,</w:t>
      </w:r>
      <w:r w:rsidRPr="007B4463">
        <w:rPr>
          <w:rFonts w:eastAsia="Calibri" w:cs="Times New Roman"/>
          <w:color w:val="000000"/>
          <w:szCs w:val="24"/>
          <w:lang w:val="ro-RO"/>
        </w:rPr>
        <w:t xml:space="preserve"> </w:t>
      </w:r>
      <w:r w:rsidR="004D28B3" w:rsidRPr="007B4463">
        <w:rPr>
          <w:rFonts w:eastAsia="Calibri" w:cs="Times New Roman"/>
          <w:color w:val="000000"/>
          <w:szCs w:val="24"/>
          <w:lang w:val="ro-RO"/>
        </w:rPr>
        <w:t>s</w:t>
      </w:r>
      <w:r w:rsidR="00341C21" w:rsidRPr="007B4463">
        <w:rPr>
          <w:rFonts w:eastAsia="Calibri" w:cs="Times New Roman"/>
          <w:color w:val="000000"/>
          <w:szCs w:val="24"/>
          <w:lang w:val="ro-RO"/>
        </w:rPr>
        <w:t>olicitant</w:t>
      </w:r>
      <w:r w:rsidR="00314775" w:rsidRPr="007B4463">
        <w:rPr>
          <w:rFonts w:eastAsia="Calibri" w:cs="Times New Roman"/>
          <w:color w:val="000000"/>
          <w:szCs w:val="24"/>
          <w:lang w:val="ro-RO"/>
        </w:rPr>
        <w:t>ului i se va transmite o singură</w:t>
      </w:r>
      <w:r w:rsidR="00341C21" w:rsidRPr="007B4463">
        <w:rPr>
          <w:rFonts w:eastAsia="Calibri" w:cs="Times New Roman"/>
          <w:color w:val="000000"/>
          <w:szCs w:val="24"/>
          <w:lang w:val="ro-RO"/>
        </w:rPr>
        <w:t xml:space="preserve"> cerere de clarificare,</w:t>
      </w:r>
      <w:r w:rsidR="007600E7" w:rsidRPr="007B4463">
        <w:rPr>
          <w:rFonts w:eastAsia="Calibri" w:cs="Times New Roman"/>
          <w:color w:val="000000"/>
          <w:szCs w:val="24"/>
          <w:lang w:val="ro-RO"/>
        </w:rPr>
        <w:t xml:space="preserve"> cu termen de ră</w:t>
      </w:r>
      <w:r w:rsidR="00341C21" w:rsidRPr="007B4463">
        <w:rPr>
          <w:rFonts w:eastAsia="Calibri" w:cs="Times New Roman"/>
          <w:color w:val="000000"/>
          <w:szCs w:val="24"/>
          <w:lang w:val="ro-RO"/>
        </w:rPr>
        <w:t xml:space="preserve">spuns de </w:t>
      </w:r>
      <w:r w:rsidR="007462B6" w:rsidRPr="007B4463">
        <w:rPr>
          <w:rFonts w:eastAsia="Calibri" w:cs="Times New Roman"/>
          <w:color w:val="000000"/>
          <w:szCs w:val="24"/>
          <w:lang w:val="ro-RO"/>
        </w:rPr>
        <w:t>7 zile</w:t>
      </w:r>
      <w:r w:rsidR="003626D4">
        <w:rPr>
          <w:rFonts w:eastAsia="Calibri" w:cs="Times New Roman"/>
          <w:color w:val="000000"/>
          <w:szCs w:val="24"/>
          <w:lang w:val="ro-RO"/>
        </w:rPr>
        <w:t>.</w:t>
      </w:r>
    </w:p>
    <w:p w14:paraId="724BE77E" w14:textId="77777777" w:rsidR="00163D92" w:rsidRPr="007B4463" w:rsidRDefault="00163D92" w:rsidP="00C579AC">
      <w:pPr>
        <w:pBdr>
          <w:top w:val="single" w:sz="12" w:space="1" w:color="FF0000"/>
          <w:left w:val="single" w:sz="12" w:space="21" w:color="FF0000"/>
          <w:bottom w:val="single" w:sz="12" w:space="1" w:color="FF0000"/>
          <w:right w:val="single" w:sz="12" w:space="4" w:color="FF0000"/>
        </w:pBdr>
        <w:spacing w:after="0" w:line="240" w:lineRule="auto"/>
        <w:ind w:left="360"/>
        <w:rPr>
          <w:rFonts w:eastAsia="Calibri" w:cs="Times New Roman"/>
          <w:color w:val="000000"/>
          <w:szCs w:val="24"/>
          <w:highlight w:val="cyan"/>
          <w:lang w:val="ro-RO"/>
        </w:rPr>
      </w:pPr>
    </w:p>
    <w:p w14:paraId="64FCBDEA" w14:textId="77777777" w:rsidR="00163D92" w:rsidRPr="00E24147" w:rsidRDefault="00163D92" w:rsidP="00C579AC">
      <w:pPr>
        <w:autoSpaceDE w:val="0"/>
        <w:spacing w:after="0" w:line="240" w:lineRule="auto"/>
        <w:rPr>
          <w:rFonts w:cs="Times New Roman"/>
          <w:b/>
          <w:szCs w:val="24"/>
          <w:lang w:val="ro-RO"/>
        </w:rPr>
      </w:pPr>
    </w:p>
    <w:p w14:paraId="7EE8AAE1" w14:textId="77777777" w:rsidR="00163D92" w:rsidRPr="00E24147" w:rsidRDefault="006F3319" w:rsidP="00E24147">
      <w:pPr>
        <w:pStyle w:val="Heading3"/>
        <w:rPr>
          <w:rFonts w:eastAsia="Times New Roman" w:cs="Times New Roman"/>
          <w:lang w:val="ro-RO"/>
        </w:rPr>
      </w:pPr>
      <w:bookmarkStart w:id="164" w:name="_Toc446599633"/>
      <w:bookmarkStart w:id="165" w:name="_Toc88551399"/>
      <w:bookmarkStart w:id="166" w:name="_Toc116995959"/>
      <w:bookmarkEnd w:id="163"/>
      <w:r w:rsidRPr="00E24147">
        <w:rPr>
          <w:rFonts w:eastAsia="Times New Roman" w:cs="Times New Roman"/>
          <w:lang w:val="ro-RO"/>
        </w:rPr>
        <w:t>4</w:t>
      </w:r>
      <w:r w:rsidR="00163D92" w:rsidRPr="00E24147">
        <w:rPr>
          <w:rFonts w:eastAsia="Times New Roman" w:cs="Times New Roman"/>
          <w:lang w:val="ro-RO"/>
        </w:rPr>
        <w:t>.2.1. Obiectivele şi rezultatele proiectului</w:t>
      </w:r>
      <w:bookmarkEnd w:id="164"/>
      <w:bookmarkEnd w:id="165"/>
      <w:bookmarkEnd w:id="166"/>
    </w:p>
    <w:p w14:paraId="27BFC41D" w14:textId="7876A56D" w:rsidR="00163D92" w:rsidRPr="007B4463" w:rsidRDefault="00163D92" w:rsidP="00C579AC">
      <w:pPr>
        <w:autoSpaceDE w:val="0"/>
        <w:spacing w:after="0" w:line="240" w:lineRule="auto"/>
        <w:ind w:firstLine="708"/>
        <w:rPr>
          <w:rFonts w:cs="Times New Roman"/>
          <w:szCs w:val="24"/>
          <w:lang w:val="ro-RO"/>
        </w:rPr>
      </w:pPr>
      <w:r w:rsidRPr="007B4463">
        <w:rPr>
          <w:rFonts w:cs="Times New Roman"/>
          <w:szCs w:val="24"/>
          <w:lang w:val="ro-RO"/>
        </w:rPr>
        <w:t>Obiectivul general al proiectului va fi stabilit în directă corelare cu măsura</w:t>
      </w:r>
      <w:r w:rsidR="00B84340" w:rsidRPr="007B4463">
        <w:rPr>
          <w:rFonts w:cs="Times New Roman"/>
          <w:szCs w:val="24"/>
          <w:lang w:val="ro-RO"/>
        </w:rPr>
        <w:t xml:space="preserve"> </w:t>
      </w:r>
      <w:r w:rsidR="00FD0BD2" w:rsidRPr="00E24147">
        <w:rPr>
          <w:rFonts w:eastAsia="Calibri" w:cs="Times New Roman"/>
          <w:szCs w:val="24"/>
          <w:lang w:val="ro-RO"/>
        </w:rPr>
        <w:t xml:space="preserve">I5 – Asigurarea eficienței energetice în sectorul industrial </w:t>
      </w:r>
      <w:r w:rsidR="00FD0BD2" w:rsidRPr="007B4463">
        <w:rPr>
          <w:rFonts w:cs="Times New Roman"/>
          <w:szCs w:val="24"/>
          <w:lang w:val="ro-RO"/>
        </w:rPr>
        <w:t>din cadrul PNRR și cu acţiunea de finanţare.</w:t>
      </w:r>
      <w:r w:rsidRPr="007B4463">
        <w:rPr>
          <w:rFonts w:cs="Times New Roman"/>
          <w:szCs w:val="24"/>
          <w:lang w:val="ro-RO"/>
        </w:rPr>
        <w:t xml:space="preserve"> Fiecărui obiectiv îi va fi atribuit un rezultat. </w:t>
      </w:r>
    </w:p>
    <w:p w14:paraId="02D356DE" w14:textId="77777777" w:rsidR="00163D92" w:rsidRPr="007B4463" w:rsidRDefault="00163D92" w:rsidP="00C579AC">
      <w:pPr>
        <w:autoSpaceDE w:val="0"/>
        <w:spacing w:after="0" w:line="240" w:lineRule="auto"/>
        <w:rPr>
          <w:rFonts w:cs="Times New Roman"/>
          <w:szCs w:val="24"/>
          <w:lang w:val="ro-RO"/>
        </w:rPr>
      </w:pPr>
    </w:p>
    <w:p w14:paraId="00B83D52" w14:textId="140B9F05" w:rsidR="00163D92" w:rsidRPr="00E24147" w:rsidRDefault="00163D92" w:rsidP="00C579AC">
      <w:pPr>
        <w:autoSpaceDE w:val="0"/>
        <w:autoSpaceDN w:val="0"/>
        <w:adjustRightInd w:val="0"/>
        <w:spacing w:after="0" w:line="240" w:lineRule="auto"/>
        <w:ind w:firstLine="708"/>
        <w:rPr>
          <w:rFonts w:cs="Times New Roman"/>
          <w:bCs/>
          <w:color w:val="231F20"/>
          <w:szCs w:val="24"/>
          <w:lang w:val="ro-RO"/>
        </w:rPr>
      </w:pPr>
      <w:r w:rsidRPr="007B4463">
        <w:rPr>
          <w:rFonts w:cs="Times New Roman"/>
          <w:szCs w:val="24"/>
          <w:lang w:val="ro-RO"/>
        </w:rPr>
        <w:t xml:space="preserve">Toate obiectivele vor fi asociate cu rezultatele aşteptate la măsura de investiții </w:t>
      </w:r>
      <w:r w:rsidR="00FA454A" w:rsidRPr="00E24147">
        <w:rPr>
          <w:rFonts w:eastAsia="Calibri" w:cs="Times New Roman"/>
          <w:szCs w:val="24"/>
          <w:lang w:val="ro-RO"/>
        </w:rPr>
        <w:t>Investiția I5</w:t>
      </w:r>
      <w:r w:rsidR="00B84340" w:rsidRPr="007B4463">
        <w:rPr>
          <w:rFonts w:cs="Times New Roman"/>
          <w:szCs w:val="24"/>
          <w:lang w:val="ro-RO"/>
        </w:rPr>
        <w:t xml:space="preserve"> </w:t>
      </w:r>
      <w:r w:rsidRPr="007B4463">
        <w:rPr>
          <w:rFonts w:cs="Times New Roman"/>
          <w:szCs w:val="24"/>
          <w:lang w:val="ro-RO"/>
        </w:rPr>
        <w:t>din cadrul PNRR şi vor fi cuantificate în indicatori</w:t>
      </w:r>
      <w:r w:rsidR="004D28B3" w:rsidRPr="007B4463">
        <w:rPr>
          <w:rFonts w:cs="Times New Roman"/>
          <w:szCs w:val="24"/>
          <w:lang w:val="ro-RO"/>
        </w:rPr>
        <w:t>i de rezultat angajați prin auditul energetic inițial</w:t>
      </w:r>
      <w:r w:rsidRPr="007B4463">
        <w:rPr>
          <w:rFonts w:cs="Times New Roman"/>
          <w:szCs w:val="24"/>
          <w:lang w:val="ro-RO"/>
        </w:rPr>
        <w:t xml:space="preserve">. </w:t>
      </w:r>
    </w:p>
    <w:p w14:paraId="42B47880" w14:textId="77777777" w:rsidR="00163D92" w:rsidRPr="00E24147" w:rsidRDefault="006F3319" w:rsidP="00E24147">
      <w:pPr>
        <w:pStyle w:val="Heading3"/>
        <w:rPr>
          <w:rFonts w:eastAsia="Times New Roman" w:cs="Times New Roman"/>
          <w:lang w:val="ro-RO"/>
        </w:rPr>
      </w:pPr>
      <w:bookmarkStart w:id="167" w:name="_Toc440322028"/>
      <w:bookmarkStart w:id="168" w:name="_Toc446375302"/>
      <w:bookmarkStart w:id="169" w:name="_Toc446599634"/>
      <w:bookmarkStart w:id="170" w:name="_Toc88551400"/>
      <w:bookmarkStart w:id="171" w:name="_Toc116995960"/>
      <w:r w:rsidRPr="00E24147">
        <w:rPr>
          <w:rFonts w:eastAsia="Times New Roman" w:cs="Times New Roman"/>
          <w:lang w:val="ro-RO"/>
        </w:rPr>
        <w:t>4</w:t>
      </w:r>
      <w:r w:rsidR="00163D92" w:rsidRPr="00E24147">
        <w:rPr>
          <w:rFonts w:eastAsia="Times New Roman" w:cs="Times New Roman"/>
          <w:lang w:val="ro-RO"/>
        </w:rPr>
        <w:t xml:space="preserve">.2.2. </w:t>
      </w:r>
      <w:bookmarkEnd w:id="167"/>
      <w:r w:rsidR="00163D92" w:rsidRPr="00E24147">
        <w:rPr>
          <w:rFonts w:eastAsia="Times New Roman" w:cs="Times New Roman"/>
          <w:lang w:val="ro-RO"/>
        </w:rPr>
        <w:t>Context şi justificare</w:t>
      </w:r>
      <w:bookmarkEnd w:id="168"/>
      <w:bookmarkEnd w:id="169"/>
      <w:bookmarkEnd w:id="170"/>
      <w:bookmarkEnd w:id="171"/>
    </w:p>
    <w:p w14:paraId="5AA461DF" w14:textId="77777777" w:rsidR="00163D92" w:rsidRPr="007B4463" w:rsidRDefault="00163D92" w:rsidP="00C579AC">
      <w:pPr>
        <w:autoSpaceDE w:val="0"/>
        <w:autoSpaceDN w:val="0"/>
        <w:adjustRightInd w:val="0"/>
        <w:spacing w:after="0" w:line="240" w:lineRule="auto"/>
        <w:ind w:firstLine="708"/>
        <w:rPr>
          <w:rFonts w:eastAsia="Calibri" w:cs="Times New Roman"/>
          <w:szCs w:val="24"/>
          <w:lang w:val="ro-RO"/>
        </w:rPr>
      </w:pPr>
      <w:r w:rsidRPr="007B4463">
        <w:rPr>
          <w:rFonts w:eastAsia="Calibri" w:cs="Times New Roman"/>
          <w:szCs w:val="24"/>
          <w:lang w:val="ro-RO"/>
        </w:rPr>
        <w:t xml:space="preserve">Descrierea proiectului (se completează la secţiunea </w:t>
      </w:r>
      <w:r w:rsidRPr="00E24147">
        <w:rPr>
          <w:rFonts w:eastAsia="Calibri" w:cs="Times New Roman"/>
          <w:b/>
          <w:szCs w:val="24"/>
          <w:lang w:val="ro-RO"/>
        </w:rPr>
        <w:t>Context şi Justificare</w:t>
      </w:r>
      <w:r w:rsidRPr="007B4463">
        <w:rPr>
          <w:rFonts w:eastAsia="Calibri" w:cs="Times New Roman"/>
          <w:szCs w:val="24"/>
          <w:lang w:val="ro-RO"/>
        </w:rPr>
        <w:t>) va indica un minim de informaţii cu privire la următoarele aspecte:</w:t>
      </w:r>
    </w:p>
    <w:p w14:paraId="6F4B93C2" w14:textId="77777777" w:rsidR="00163D92" w:rsidRPr="007B4463" w:rsidRDefault="007600E7" w:rsidP="00C579AC">
      <w:pPr>
        <w:pStyle w:val="ListParagraph"/>
        <w:autoSpaceDE w:val="0"/>
        <w:autoSpaceDN w:val="0"/>
        <w:adjustRightInd w:val="0"/>
        <w:ind w:left="426" w:hanging="141"/>
        <w:rPr>
          <w:rFonts w:eastAsia="Calibri" w:cs="Times New Roman"/>
          <w:szCs w:val="24"/>
          <w:lang w:val="ro-RO"/>
        </w:rPr>
      </w:pPr>
      <w:r w:rsidRPr="007B4463">
        <w:rPr>
          <w:rFonts w:eastAsia="Calibri" w:cs="Times New Roman"/>
          <w:szCs w:val="24"/>
          <w:lang w:val="ro-RO"/>
        </w:rPr>
        <w:t>-</w:t>
      </w:r>
      <w:r w:rsidR="00163D92" w:rsidRPr="007B4463">
        <w:rPr>
          <w:rFonts w:eastAsia="Calibri" w:cs="Times New Roman"/>
          <w:szCs w:val="24"/>
          <w:lang w:val="ro-RO"/>
        </w:rPr>
        <w:t>Contextu</w:t>
      </w:r>
      <w:r w:rsidR="00261B66" w:rsidRPr="007B4463">
        <w:rPr>
          <w:rFonts w:eastAsia="Calibri" w:cs="Times New Roman"/>
          <w:szCs w:val="24"/>
          <w:lang w:val="ro-RO"/>
        </w:rPr>
        <w:t>l în care este propus proiectul;</w:t>
      </w:r>
    </w:p>
    <w:p w14:paraId="41705AF5" w14:textId="77777777" w:rsidR="00163D92" w:rsidRPr="007B4463" w:rsidRDefault="00163D92" w:rsidP="005A3A56">
      <w:pPr>
        <w:numPr>
          <w:ilvl w:val="1"/>
          <w:numId w:val="4"/>
        </w:numPr>
        <w:autoSpaceDE w:val="0"/>
        <w:autoSpaceDN w:val="0"/>
        <w:adjustRightInd w:val="0"/>
        <w:spacing w:after="0" w:line="240" w:lineRule="auto"/>
        <w:ind w:left="426" w:hanging="142"/>
        <w:rPr>
          <w:rFonts w:eastAsia="Calibri" w:cs="Times New Roman"/>
          <w:szCs w:val="24"/>
          <w:lang w:val="ro-RO"/>
        </w:rPr>
      </w:pPr>
      <w:r w:rsidRPr="007B4463">
        <w:rPr>
          <w:rFonts w:eastAsia="Calibri" w:cs="Times New Roman"/>
          <w:szCs w:val="24"/>
          <w:lang w:val="ro-RO"/>
        </w:rPr>
        <w:t xml:space="preserve">Informaţii privind proiectul (localizare, date </w:t>
      </w:r>
      <w:r w:rsidR="0094476F" w:rsidRPr="007B4463">
        <w:rPr>
          <w:rFonts w:eastAsia="Calibri" w:cs="Times New Roman"/>
          <w:szCs w:val="24"/>
          <w:lang w:val="ro-RO"/>
        </w:rPr>
        <w:t>tehnico-economice, indicatori de rezultat</w:t>
      </w:r>
      <w:r w:rsidR="005D328A" w:rsidRPr="007B4463">
        <w:rPr>
          <w:rFonts w:eastAsia="Calibri" w:cs="Times New Roman"/>
          <w:szCs w:val="24"/>
          <w:lang w:val="ro-RO"/>
        </w:rPr>
        <w:t xml:space="preserve"> justificati prin auditul</w:t>
      </w:r>
      <w:r w:rsidR="005D328A" w:rsidRPr="007B4463">
        <w:rPr>
          <w:rFonts w:cs="Times New Roman"/>
          <w:lang w:val="ro-RO"/>
        </w:rPr>
        <w:t xml:space="preserve"> </w:t>
      </w:r>
      <w:r w:rsidR="005D328A" w:rsidRPr="007B4463">
        <w:rPr>
          <w:rFonts w:eastAsia="Calibri" w:cs="Times New Roman"/>
          <w:szCs w:val="24"/>
          <w:lang w:val="ro-RO"/>
        </w:rPr>
        <w:t>energe</w:t>
      </w:r>
      <w:r w:rsidR="007600E7" w:rsidRPr="007B4463">
        <w:rPr>
          <w:rFonts w:eastAsia="Calibri" w:cs="Times New Roman"/>
          <w:szCs w:val="24"/>
          <w:lang w:val="ro-RO"/>
        </w:rPr>
        <w:t xml:space="preserve">tic pentru anul </w:t>
      </w:r>
      <w:r w:rsidR="00FD0BD2" w:rsidRPr="007B4463">
        <w:rPr>
          <w:rFonts w:eastAsia="Calibri" w:cs="Times New Roman"/>
          <w:szCs w:val="24"/>
          <w:lang w:val="ro-RO"/>
        </w:rPr>
        <w:t>2021</w:t>
      </w:r>
      <w:r w:rsidR="005D328A" w:rsidRPr="007B4463">
        <w:rPr>
          <w:rFonts w:eastAsia="Calibri" w:cs="Times New Roman"/>
          <w:szCs w:val="24"/>
          <w:lang w:val="ro-RO"/>
        </w:rPr>
        <w:t>, raportat la</w:t>
      </w:r>
      <w:r w:rsidR="007600E7" w:rsidRPr="007B4463">
        <w:rPr>
          <w:rFonts w:eastAsia="Calibri" w:cs="Times New Roman"/>
          <w:szCs w:val="24"/>
          <w:lang w:val="ro-RO"/>
        </w:rPr>
        <w:t xml:space="preserve"> auditul energetic în care se angajează</w:t>
      </w:r>
      <w:r w:rsidR="005D328A" w:rsidRPr="007B4463">
        <w:rPr>
          <w:rFonts w:eastAsia="Calibri" w:cs="Times New Roman"/>
          <w:szCs w:val="24"/>
          <w:lang w:val="ro-RO"/>
        </w:rPr>
        <w:t xml:space="preserve"> valorile indicatorilor privind reducerea consumului energetic</w:t>
      </w:r>
      <w:r w:rsidR="00FD0BD2" w:rsidRPr="007B4463">
        <w:rPr>
          <w:rFonts w:eastAsia="Calibri" w:cs="Times New Roman"/>
          <w:szCs w:val="24"/>
          <w:lang w:val="ro-RO"/>
        </w:rPr>
        <w:t>, a intensității energetice și</w:t>
      </w:r>
      <w:r w:rsidR="005D328A" w:rsidRPr="007B4463">
        <w:rPr>
          <w:rFonts w:eastAsia="Calibri" w:cs="Times New Roman"/>
          <w:szCs w:val="24"/>
          <w:lang w:val="ro-RO"/>
        </w:rPr>
        <w:t xml:space="preserve"> a GES, </w:t>
      </w:r>
      <w:r w:rsidR="00FD0BD2" w:rsidRPr="007B4463">
        <w:rPr>
          <w:rFonts w:eastAsia="Calibri" w:cs="Times New Roman"/>
          <w:szCs w:val="24"/>
          <w:lang w:val="ro-RO"/>
        </w:rPr>
        <w:t>la finalul primilor 2 ani din perioada de monitorizare,</w:t>
      </w:r>
      <w:r w:rsidRPr="007B4463">
        <w:rPr>
          <w:rFonts w:eastAsia="Calibri" w:cs="Times New Roman"/>
          <w:szCs w:val="24"/>
          <w:lang w:val="ro-RO"/>
        </w:rPr>
        <w:t>factori interesaţi etc.).</w:t>
      </w:r>
    </w:p>
    <w:p w14:paraId="0E5E4EFC" w14:textId="77777777" w:rsidR="00163D92" w:rsidRPr="007B4463" w:rsidRDefault="00FD0BD2" w:rsidP="00C579AC">
      <w:pPr>
        <w:autoSpaceDE w:val="0"/>
        <w:autoSpaceDN w:val="0"/>
        <w:adjustRightInd w:val="0"/>
        <w:spacing w:after="0" w:line="240" w:lineRule="auto"/>
        <w:rPr>
          <w:rFonts w:eastAsia="Calibri" w:cs="Times New Roman"/>
          <w:szCs w:val="24"/>
          <w:lang w:val="ro-RO"/>
        </w:rPr>
      </w:pPr>
      <w:r w:rsidRPr="007B4463">
        <w:rPr>
          <w:rFonts w:eastAsia="Calibri" w:cs="Times New Roman"/>
          <w:szCs w:val="24"/>
          <w:lang w:val="ro-RO"/>
        </w:rPr>
        <w:t xml:space="preserve">Cerinţele detaliate suplimentare sunt prezentate în secţiunea relevantă din </w:t>
      </w:r>
      <w:r w:rsidRPr="00E24147">
        <w:rPr>
          <w:rFonts w:eastAsia="Calibri" w:cs="Times New Roman"/>
          <w:b/>
          <w:bCs/>
          <w:szCs w:val="24"/>
          <w:lang w:val="ro-RO"/>
        </w:rPr>
        <w:t>Anexa nr.1</w:t>
      </w:r>
      <w:r w:rsidRPr="007B4463">
        <w:rPr>
          <w:rFonts w:eastAsia="Calibri" w:cs="Times New Roman"/>
          <w:szCs w:val="24"/>
          <w:lang w:val="ro-RO"/>
        </w:rPr>
        <w:t>.</w:t>
      </w:r>
    </w:p>
    <w:p w14:paraId="5308D530" w14:textId="62DA1289" w:rsidR="00163D92" w:rsidRPr="00E24147" w:rsidRDefault="00163D92" w:rsidP="00C579AC">
      <w:pPr>
        <w:autoSpaceDE w:val="0"/>
        <w:autoSpaceDN w:val="0"/>
        <w:adjustRightInd w:val="0"/>
        <w:spacing w:after="0" w:line="240" w:lineRule="auto"/>
        <w:ind w:firstLine="708"/>
        <w:rPr>
          <w:rFonts w:eastAsia="Calibri" w:cs="Times New Roman"/>
          <w:b/>
          <w:szCs w:val="24"/>
          <w:lang w:val="ro-RO"/>
        </w:rPr>
      </w:pPr>
      <w:r w:rsidRPr="007B4463">
        <w:rPr>
          <w:rFonts w:eastAsia="Calibri" w:cs="Times New Roman"/>
          <w:szCs w:val="24"/>
          <w:lang w:val="ro-RO"/>
        </w:rPr>
        <w:t xml:space="preserve">În secţiunea </w:t>
      </w:r>
      <w:r w:rsidRPr="007B4463">
        <w:rPr>
          <w:rFonts w:eastAsia="Calibri" w:cs="Times New Roman"/>
          <w:b/>
          <w:szCs w:val="24"/>
          <w:lang w:val="ro-RO"/>
        </w:rPr>
        <w:t xml:space="preserve">Justificare </w:t>
      </w:r>
      <w:r w:rsidRPr="007B4463">
        <w:rPr>
          <w:rFonts w:eastAsia="Calibri" w:cs="Times New Roman"/>
          <w:szCs w:val="24"/>
          <w:lang w:val="ro-RO"/>
        </w:rPr>
        <w:t xml:space="preserve">vor fi enumerate </w:t>
      </w:r>
      <w:r w:rsidR="0094476F" w:rsidRPr="007B4463">
        <w:rPr>
          <w:rFonts w:eastAsia="Calibri" w:cs="Times New Roman"/>
          <w:szCs w:val="24"/>
          <w:lang w:val="ro-RO"/>
        </w:rPr>
        <w:t xml:space="preserve">etapele </w:t>
      </w:r>
      <w:r w:rsidRPr="007B4463">
        <w:rPr>
          <w:rFonts w:eastAsia="Calibri" w:cs="Times New Roman"/>
          <w:szCs w:val="24"/>
          <w:lang w:val="ro-RO"/>
        </w:rPr>
        <w:t xml:space="preserve">care necesită implementarea proiectului. </w:t>
      </w:r>
      <w:r w:rsidR="0094476F" w:rsidRPr="007B4463">
        <w:rPr>
          <w:rFonts w:eastAsia="Calibri" w:cs="Times New Roman"/>
          <w:szCs w:val="24"/>
          <w:lang w:val="ro-RO"/>
        </w:rPr>
        <w:t>Etapele</w:t>
      </w:r>
      <w:r w:rsidR="00B84340" w:rsidRPr="007B4463">
        <w:rPr>
          <w:rFonts w:eastAsia="Calibri" w:cs="Times New Roman"/>
          <w:szCs w:val="24"/>
          <w:lang w:val="ro-RO"/>
        </w:rPr>
        <w:t xml:space="preserve"> </w:t>
      </w:r>
      <w:r w:rsidRPr="007B4463">
        <w:rPr>
          <w:rFonts w:eastAsia="Calibri" w:cs="Times New Roman"/>
          <w:szCs w:val="24"/>
          <w:lang w:val="ro-RO"/>
        </w:rPr>
        <w:t xml:space="preserve">identificate în această secţiunea vor fi corelate cu activităţile şi rezultatele proiectului prezentate la secţiunea </w:t>
      </w:r>
      <w:r w:rsidRPr="00E24147">
        <w:rPr>
          <w:rFonts w:eastAsia="Calibri" w:cs="Times New Roman"/>
          <w:b/>
          <w:szCs w:val="24"/>
          <w:lang w:val="ro-RO"/>
        </w:rPr>
        <w:t>Descrierea investiţiei.</w:t>
      </w:r>
    </w:p>
    <w:p w14:paraId="14E782C2" w14:textId="77777777" w:rsidR="00E13CE2" w:rsidRPr="00E24147" w:rsidRDefault="00E13CE2" w:rsidP="00C579AC">
      <w:pPr>
        <w:autoSpaceDE w:val="0"/>
        <w:autoSpaceDN w:val="0"/>
        <w:adjustRightInd w:val="0"/>
        <w:spacing w:after="0" w:line="240" w:lineRule="auto"/>
        <w:ind w:firstLine="708"/>
        <w:rPr>
          <w:rFonts w:eastAsia="Calibri" w:cs="Times New Roman"/>
          <w:b/>
          <w:szCs w:val="24"/>
          <w:lang w:val="ro-RO"/>
        </w:rPr>
      </w:pPr>
    </w:p>
    <w:p w14:paraId="10900AAC" w14:textId="77777777" w:rsidR="00163D92" w:rsidRPr="00E24147" w:rsidRDefault="006F3319" w:rsidP="00E24147">
      <w:pPr>
        <w:pStyle w:val="Heading3"/>
        <w:rPr>
          <w:rFonts w:eastAsia="Times New Roman" w:cs="Times New Roman"/>
          <w:lang w:val="ro-RO"/>
        </w:rPr>
      </w:pPr>
      <w:bookmarkStart w:id="172" w:name="_Toc446599635"/>
      <w:bookmarkStart w:id="173" w:name="_Toc88551401"/>
      <w:bookmarkStart w:id="174" w:name="_Toc116995961"/>
      <w:r w:rsidRPr="00E24147">
        <w:rPr>
          <w:rFonts w:eastAsia="Times New Roman" w:cs="Times New Roman"/>
          <w:lang w:val="ro-RO"/>
        </w:rPr>
        <w:lastRenderedPageBreak/>
        <w:t>4</w:t>
      </w:r>
      <w:r w:rsidR="00163D92" w:rsidRPr="00E24147">
        <w:rPr>
          <w:rFonts w:eastAsia="Times New Roman" w:cs="Times New Roman"/>
          <w:lang w:val="ro-RO"/>
        </w:rPr>
        <w:t>.2.3 Sustenabilitate</w:t>
      </w:r>
      <w:bookmarkEnd w:id="172"/>
      <w:bookmarkEnd w:id="173"/>
      <w:bookmarkEnd w:id="174"/>
    </w:p>
    <w:p w14:paraId="7B3CCDD0" w14:textId="77777777" w:rsidR="00163D92" w:rsidRPr="007B4463" w:rsidRDefault="00261B66" w:rsidP="00C579AC">
      <w:pPr>
        <w:tabs>
          <w:tab w:val="left" w:pos="425"/>
          <w:tab w:val="left" w:pos="709"/>
          <w:tab w:val="left" w:pos="992"/>
        </w:tabs>
        <w:spacing w:after="0" w:line="240" w:lineRule="auto"/>
        <w:rPr>
          <w:rFonts w:eastAsia="Calibri" w:cs="Times New Roman"/>
          <w:szCs w:val="24"/>
          <w:lang w:val="ro-RO" w:eastAsia="ar-SA"/>
        </w:rPr>
      </w:pPr>
      <w:r w:rsidRPr="007B4463">
        <w:rPr>
          <w:rFonts w:eastAsia="Calibri" w:cs="Times New Roman"/>
          <w:szCs w:val="24"/>
          <w:lang w:val="ro-RO" w:eastAsia="ar-SA"/>
        </w:rPr>
        <w:tab/>
      </w:r>
      <w:r w:rsidR="00163D92" w:rsidRPr="007B4463">
        <w:rPr>
          <w:rFonts w:eastAsia="Calibri" w:cs="Times New Roman"/>
          <w:szCs w:val="24"/>
          <w:lang w:val="ro-RO" w:eastAsia="ar-SA"/>
        </w:rPr>
        <w:t>Se va preciza modul în care proiectul se va autosusţine financiar după încetarea finanţării solicitate prin Cererea de finanţare, capacitatea de a asigura operarea şi întreţinerea investiţiei după finalizare (entităţi responsabile, fonduri, activităţi, orizont de timp).</w:t>
      </w:r>
    </w:p>
    <w:p w14:paraId="66B0A85C" w14:textId="77777777" w:rsidR="00163D92" w:rsidRPr="007B4463" w:rsidRDefault="00163D92" w:rsidP="00C579AC">
      <w:pPr>
        <w:tabs>
          <w:tab w:val="left" w:pos="425"/>
          <w:tab w:val="left" w:pos="709"/>
          <w:tab w:val="left" w:pos="992"/>
        </w:tabs>
        <w:spacing w:after="0" w:line="240" w:lineRule="auto"/>
        <w:rPr>
          <w:rFonts w:eastAsia="Calibri" w:cs="Times New Roman"/>
          <w:szCs w:val="24"/>
          <w:lang w:val="ro-RO" w:eastAsia="ar-SA"/>
        </w:rPr>
      </w:pPr>
    </w:p>
    <w:p w14:paraId="2237CA49" w14:textId="77777777" w:rsidR="00163D92" w:rsidRPr="00E24147" w:rsidRDefault="006F3319" w:rsidP="00E24147">
      <w:pPr>
        <w:pStyle w:val="Heading3"/>
        <w:rPr>
          <w:rFonts w:eastAsia="Times New Roman" w:cs="Times New Roman"/>
          <w:lang w:val="ro-RO"/>
        </w:rPr>
      </w:pPr>
      <w:bookmarkStart w:id="175" w:name="_Toc446375304"/>
      <w:bookmarkStart w:id="176" w:name="_Toc446599636"/>
      <w:bookmarkStart w:id="177" w:name="_Toc88551402"/>
      <w:bookmarkStart w:id="178" w:name="_Toc116995962"/>
      <w:r w:rsidRPr="00E24147">
        <w:rPr>
          <w:rFonts w:eastAsia="Times New Roman" w:cs="Times New Roman"/>
          <w:lang w:val="ro-RO"/>
        </w:rPr>
        <w:t>4</w:t>
      </w:r>
      <w:r w:rsidR="00163D92" w:rsidRPr="00E24147">
        <w:rPr>
          <w:rFonts w:eastAsia="Times New Roman" w:cs="Times New Roman"/>
          <w:lang w:val="ro-RO"/>
        </w:rPr>
        <w:t>.2.4 Relevanţă</w:t>
      </w:r>
      <w:bookmarkEnd w:id="175"/>
      <w:bookmarkEnd w:id="176"/>
      <w:bookmarkEnd w:id="177"/>
      <w:bookmarkEnd w:id="178"/>
    </w:p>
    <w:p w14:paraId="51580578" w14:textId="77777777" w:rsidR="00163D92" w:rsidRPr="007B4463" w:rsidRDefault="00163D92" w:rsidP="00C579AC">
      <w:pPr>
        <w:autoSpaceDE w:val="0"/>
        <w:autoSpaceDN w:val="0"/>
        <w:adjustRightInd w:val="0"/>
        <w:spacing w:after="0" w:line="240" w:lineRule="auto"/>
        <w:rPr>
          <w:rFonts w:eastAsia="Calibri" w:cs="Times New Roman"/>
          <w:szCs w:val="24"/>
          <w:lang w:val="ro-RO"/>
        </w:rPr>
      </w:pPr>
    </w:p>
    <w:p w14:paraId="38D6BA37" w14:textId="77777777" w:rsidR="00163D92" w:rsidRPr="007B4463" w:rsidRDefault="00163D92" w:rsidP="00C579AC">
      <w:pPr>
        <w:autoSpaceDE w:val="0"/>
        <w:autoSpaceDN w:val="0"/>
        <w:adjustRightInd w:val="0"/>
        <w:ind w:firstLine="450"/>
        <w:rPr>
          <w:rFonts w:eastAsia="Calibri" w:cs="Times New Roman"/>
          <w:szCs w:val="24"/>
          <w:lang w:val="ro-RO"/>
        </w:rPr>
      </w:pPr>
      <w:r w:rsidRPr="007B4463">
        <w:rPr>
          <w:rFonts w:eastAsia="Calibri" w:cs="Times New Roman"/>
          <w:szCs w:val="24"/>
          <w:lang w:val="ro-RO"/>
        </w:rPr>
        <w:t>În cadrul acestei secţiuni se vor completa informaţii legate de relevanţa proiectului în raport cu următoarele aspecte:</w:t>
      </w:r>
    </w:p>
    <w:p w14:paraId="20B29FDB" w14:textId="77777777" w:rsidR="00163D92" w:rsidRPr="00E24147" w:rsidRDefault="00163D92" w:rsidP="005A3A56">
      <w:pPr>
        <w:numPr>
          <w:ilvl w:val="1"/>
          <w:numId w:val="4"/>
        </w:numPr>
        <w:autoSpaceDE w:val="0"/>
        <w:autoSpaceDN w:val="0"/>
        <w:adjustRightInd w:val="0"/>
        <w:spacing w:after="0" w:line="259" w:lineRule="auto"/>
        <w:ind w:left="450"/>
        <w:rPr>
          <w:rFonts w:eastAsia="Calibri" w:cs="Times New Roman"/>
          <w:szCs w:val="24"/>
          <w:lang w:val="ro-RO"/>
        </w:rPr>
      </w:pPr>
      <w:r w:rsidRPr="007B4463">
        <w:rPr>
          <w:rFonts w:eastAsia="Calibri" w:cs="Times New Roman"/>
          <w:szCs w:val="24"/>
          <w:lang w:val="ro-RO"/>
        </w:rPr>
        <w:t>Contribuţia la Planul Na</w:t>
      </w:r>
      <w:r w:rsidR="00D33B5A" w:rsidRPr="007B4463">
        <w:rPr>
          <w:rFonts w:eastAsia="Calibri" w:cs="Times New Roman"/>
          <w:szCs w:val="24"/>
          <w:lang w:val="ro-RO"/>
        </w:rPr>
        <w:t>ț</w:t>
      </w:r>
      <w:r w:rsidR="0085064B" w:rsidRPr="007B4463">
        <w:rPr>
          <w:rFonts w:eastAsia="Calibri" w:cs="Times New Roman"/>
          <w:szCs w:val="24"/>
          <w:lang w:val="ro-RO"/>
        </w:rPr>
        <w:t>ional Integrat în domeniul Energiei si Schimbă</w:t>
      </w:r>
      <w:r w:rsidRPr="007B4463">
        <w:rPr>
          <w:rFonts w:eastAsia="Calibri" w:cs="Times New Roman"/>
          <w:szCs w:val="24"/>
          <w:lang w:val="ro-RO"/>
        </w:rPr>
        <w:t>rilor Climatice;</w:t>
      </w:r>
    </w:p>
    <w:p w14:paraId="7FAB6028" w14:textId="6305EE74" w:rsidR="00693449" w:rsidRPr="007B4463" w:rsidRDefault="00FD0BD2" w:rsidP="005A3A56">
      <w:pPr>
        <w:numPr>
          <w:ilvl w:val="1"/>
          <w:numId w:val="4"/>
        </w:numPr>
        <w:autoSpaceDE w:val="0"/>
        <w:autoSpaceDN w:val="0"/>
        <w:adjustRightInd w:val="0"/>
        <w:spacing w:after="0" w:line="259" w:lineRule="auto"/>
        <w:ind w:left="450"/>
        <w:rPr>
          <w:rFonts w:eastAsia="Calibri" w:cs="Times New Roman"/>
          <w:b/>
          <w:bCs/>
          <w:szCs w:val="24"/>
          <w:lang w:val="ro-RO"/>
        </w:rPr>
      </w:pPr>
      <w:r w:rsidRPr="007B4463">
        <w:rPr>
          <w:rFonts w:eastAsia="Calibri" w:cs="Times New Roman"/>
          <w:szCs w:val="24"/>
          <w:lang w:val="ro-RO"/>
        </w:rPr>
        <w:t>Contribuția a Inițiativele emblematice prevăzute la punctele 1 și 2, Capitolul IV</w:t>
      </w:r>
      <w:r w:rsidR="00693449" w:rsidRPr="007B4463">
        <w:rPr>
          <w:rFonts w:eastAsia="Calibri" w:cs="Times New Roman"/>
          <w:szCs w:val="24"/>
          <w:lang w:val="ro-RO"/>
        </w:rPr>
        <w:t xml:space="preserve"> din</w:t>
      </w:r>
      <w:r w:rsidR="00B84340" w:rsidRPr="007B4463">
        <w:rPr>
          <w:rFonts w:eastAsia="Calibri" w:cs="Times New Roman"/>
          <w:szCs w:val="24"/>
          <w:lang w:val="ro-RO"/>
        </w:rPr>
        <w:t xml:space="preserve"> </w:t>
      </w:r>
      <w:r w:rsidR="00693449" w:rsidRPr="007B4463">
        <w:rPr>
          <w:rFonts w:eastAsia="Calibri" w:cs="Times New Roman"/>
          <w:b/>
          <w:bCs/>
          <w:szCs w:val="24"/>
          <w:lang w:val="ro-RO"/>
        </w:rPr>
        <w:t>Strategia anuală pentru 2021 privind creșterea durabilă, Comunicarea Comisiei din 17.09.2020,</w:t>
      </w:r>
    </w:p>
    <w:p w14:paraId="6C94E94C" w14:textId="77777777" w:rsidR="00CC5439" w:rsidRPr="007B4463" w:rsidRDefault="00163D92" w:rsidP="005A3A56">
      <w:pPr>
        <w:numPr>
          <w:ilvl w:val="1"/>
          <w:numId w:val="4"/>
        </w:numPr>
        <w:autoSpaceDE w:val="0"/>
        <w:autoSpaceDN w:val="0"/>
        <w:adjustRightInd w:val="0"/>
        <w:spacing w:after="0" w:line="259" w:lineRule="auto"/>
        <w:ind w:left="450"/>
        <w:contextualSpacing/>
        <w:rPr>
          <w:rFonts w:eastAsia="Calibri" w:cs="Times New Roman"/>
          <w:szCs w:val="24"/>
          <w:lang w:val="ro-RO"/>
        </w:rPr>
      </w:pPr>
      <w:r w:rsidRPr="007B4463">
        <w:rPr>
          <w:rFonts w:eastAsia="Calibri" w:cs="Times New Roman"/>
          <w:szCs w:val="24"/>
          <w:lang w:val="ro-RO"/>
        </w:rPr>
        <w:t>Corelările cu legislaţia naţională ș</w:t>
      </w:r>
      <w:r w:rsidR="004D28B3" w:rsidRPr="007B4463">
        <w:rPr>
          <w:rFonts w:eastAsia="Calibri" w:cs="Times New Roman"/>
          <w:szCs w:val="24"/>
          <w:lang w:val="ro-RO"/>
        </w:rPr>
        <w:t>i europeană în domeniu, precum</w:t>
      </w:r>
      <w:r w:rsidRPr="007B4463">
        <w:rPr>
          <w:rFonts w:eastAsia="Calibri" w:cs="Times New Roman"/>
          <w:szCs w:val="24"/>
          <w:lang w:val="ro-RO"/>
        </w:rPr>
        <w:t xml:space="preserve">: </w:t>
      </w:r>
    </w:p>
    <w:p w14:paraId="27C6F1BC" w14:textId="77777777" w:rsidR="00163D92" w:rsidRPr="007B4463" w:rsidRDefault="00460E76" w:rsidP="005A3A56">
      <w:pPr>
        <w:numPr>
          <w:ilvl w:val="1"/>
          <w:numId w:val="4"/>
        </w:numPr>
        <w:autoSpaceDE w:val="0"/>
        <w:autoSpaceDN w:val="0"/>
        <w:adjustRightInd w:val="0"/>
        <w:spacing w:after="0" w:line="259" w:lineRule="auto"/>
        <w:ind w:left="450"/>
        <w:contextualSpacing/>
        <w:rPr>
          <w:rFonts w:eastAsia="Calibri" w:cs="Times New Roman"/>
          <w:szCs w:val="24"/>
          <w:lang w:val="ro-RO"/>
        </w:rPr>
      </w:pPr>
      <w:hyperlink r:id="rId27" w:history="1">
        <w:r w:rsidR="00163D92" w:rsidRPr="007B4463">
          <w:rPr>
            <w:rFonts w:eastAsia="Calibri" w:cs="Times New Roman"/>
            <w:szCs w:val="24"/>
            <w:lang w:val="ro-RO"/>
          </w:rPr>
          <w:t>Directiva</w:t>
        </w:r>
      </w:hyperlink>
      <w:r w:rsidR="00163D92" w:rsidRPr="007B4463">
        <w:rPr>
          <w:rFonts w:eastAsia="Calibri" w:cs="Times New Roman"/>
          <w:szCs w:val="24"/>
          <w:lang w:val="ro-RO"/>
        </w:rPr>
        <w:t xml:space="preserve"> 2018/2001/UE a Parlamentului European și a Consiliului, </w:t>
      </w:r>
      <w:r w:rsidR="006F0785" w:rsidRPr="007B4463">
        <w:rPr>
          <w:rFonts w:eastAsia="Calibri" w:cs="Times New Roman"/>
          <w:szCs w:val="24"/>
          <w:lang w:val="ro-RO"/>
        </w:rPr>
        <w:t>privind eficiența energetică</w:t>
      </w:r>
      <w:r w:rsidR="004D28B3" w:rsidRPr="007B4463">
        <w:rPr>
          <w:rFonts w:eastAsia="Calibri" w:cs="Times New Roman"/>
          <w:szCs w:val="24"/>
          <w:lang w:val="ro-RO"/>
        </w:rPr>
        <w:t xml:space="preserve">, </w:t>
      </w:r>
    </w:p>
    <w:p w14:paraId="16348D25" w14:textId="77777777" w:rsidR="004D28B3" w:rsidRPr="007B4463" w:rsidRDefault="004D28B3" w:rsidP="005A3A56">
      <w:pPr>
        <w:numPr>
          <w:ilvl w:val="1"/>
          <w:numId w:val="4"/>
        </w:numPr>
        <w:autoSpaceDE w:val="0"/>
        <w:autoSpaceDN w:val="0"/>
        <w:adjustRightInd w:val="0"/>
        <w:spacing w:after="0" w:line="259" w:lineRule="auto"/>
        <w:ind w:left="450"/>
        <w:contextualSpacing/>
        <w:rPr>
          <w:rFonts w:eastAsia="Calibri" w:cs="Times New Roman"/>
          <w:szCs w:val="24"/>
          <w:lang w:val="ro-RO"/>
        </w:rPr>
      </w:pPr>
      <w:r w:rsidRPr="007B4463">
        <w:rPr>
          <w:rFonts w:eastAsia="Calibri" w:cs="Times New Roman"/>
          <w:bCs/>
          <w:szCs w:val="24"/>
          <w:lang w:val="ro-RO"/>
        </w:rPr>
        <w:t>L</w:t>
      </w:r>
      <w:r w:rsidR="0093455D" w:rsidRPr="007B4463">
        <w:rPr>
          <w:rFonts w:eastAsia="Calibri" w:cs="Times New Roman"/>
          <w:bCs/>
          <w:szCs w:val="24"/>
          <w:lang w:val="ro-RO"/>
        </w:rPr>
        <w:t>egea</w:t>
      </w:r>
      <w:r w:rsidRPr="007B4463">
        <w:rPr>
          <w:rFonts w:eastAsia="Calibri" w:cs="Times New Roman"/>
          <w:bCs/>
          <w:szCs w:val="24"/>
          <w:lang w:val="ro-RO"/>
        </w:rPr>
        <w:t xml:space="preserve"> nr</w:t>
      </w:r>
      <w:r w:rsidR="0093455D" w:rsidRPr="007B4463">
        <w:rPr>
          <w:rFonts w:eastAsia="Calibri" w:cs="Times New Roman"/>
          <w:bCs/>
          <w:szCs w:val="24"/>
          <w:lang w:val="ro-RO"/>
        </w:rPr>
        <w:t>. 121/2014 privind eficiența energetică cu modificările și completările ulterioare,</w:t>
      </w:r>
    </w:p>
    <w:p w14:paraId="791781BB" w14:textId="77777777" w:rsidR="004D28B3" w:rsidRPr="007B4463" w:rsidRDefault="004D28B3" w:rsidP="005A3A56">
      <w:pPr>
        <w:numPr>
          <w:ilvl w:val="1"/>
          <w:numId w:val="4"/>
        </w:numPr>
        <w:autoSpaceDE w:val="0"/>
        <w:autoSpaceDN w:val="0"/>
        <w:adjustRightInd w:val="0"/>
        <w:spacing w:after="0" w:line="259" w:lineRule="auto"/>
        <w:ind w:left="450"/>
        <w:contextualSpacing/>
        <w:rPr>
          <w:rFonts w:eastAsia="Calibri" w:cs="Times New Roman"/>
          <w:szCs w:val="24"/>
          <w:lang w:val="ro-RO"/>
        </w:rPr>
      </w:pPr>
      <w:r w:rsidRPr="007B4463">
        <w:rPr>
          <w:rFonts w:eastAsia="Calibri" w:cs="Times New Roman"/>
          <w:szCs w:val="24"/>
          <w:lang w:val="ro-RO"/>
        </w:rPr>
        <w:t>DIRECTIVA (UE) 2019/944 A PARLAMENTULUI EUROPEAN ȘI A CONSILIULUI din 5 iunie 2019 privind normele comune pentru piața internă de energie electrică și de modificare a Directivei 2012/27/UE</w:t>
      </w:r>
    </w:p>
    <w:p w14:paraId="15D8D31B" w14:textId="77777777" w:rsidR="004D28B3" w:rsidRPr="007B4463" w:rsidRDefault="004D28B3" w:rsidP="00C579AC">
      <w:pPr>
        <w:autoSpaceDE w:val="0"/>
        <w:autoSpaceDN w:val="0"/>
        <w:adjustRightInd w:val="0"/>
        <w:spacing w:after="160" w:line="259" w:lineRule="auto"/>
        <w:ind w:left="450"/>
        <w:contextualSpacing/>
        <w:rPr>
          <w:rFonts w:eastAsia="Calibri" w:cs="Times New Roman"/>
          <w:szCs w:val="24"/>
          <w:highlight w:val="yellow"/>
          <w:lang w:val="ro-RO"/>
        </w:rPr>
      </w:pPr>
    </w:p>
    <w:p w14:paraId="141315A0" w14:textId="7599CC6D" w:rsidR="00DE2BC6" w:rsidRPr="00E24147" w:rsidRDefault="006F3319" w:rsidP="00E24147">
      <w:pPr>
        <w:pStyle w:val="Heading3"/>
        <w:rPr>
          <w:rFonts w:cs="Times New Roman"/>
          <w:lang w:val="ro-RO"/>
        </w:rPr>
      </w:pPr>
      <w:bookmarkStart w:id="179" w:name="_Toc446599637"/>
      <w:bookmarkStart w:id="180" w:name="_Toc88551403"/>
      <w:bookmarkStart w:id="181" w:name="_Toc116995963"/>
      <w:r w:rsidRPr="00E24147">
        <w:rPr>
          <w:rFonts w:eastAsia="Times New Roman" w:cs="Times New Roman"/>
          <w:lang w:val="ro-RO"/>
        </w:rPr>
        <w:t>4</w:t>
      </w:r>
      <w:r w:rsidR="00163D92" w:rsidRPr="00E24147">
        <w:rPr>
          <w:rFonts w:eastAsia="Times New Roman" w:cs="Times New Roman"/>
          <w:lang w:val="ro-RO"/>
        </w:rPr>
        <w:t>.2.5 Riscuri</w:t>
      </w:r>
      <w:bookmarkEnd w:id="179"/>
      <w:bookmarkEnd w:id="180"/>
      <w:bookmarkEnd w:id="181"/>
    </w:p>
    <w:p w14:paraId="70811A82" w14:textId="28446E35" w:rsidR="00163D92" w:rsidRPr="00E24147" w:rsidRDefault="00DE2BC6" w:rsidP="00E24147">
      <w:pPr>
        <w:rPr>
          <w:rFonts w:cs="Times New Roman"/>
          <w:lang w:val="ro-RO"/>
        </w:rPr>
      </w:pPr>
      <w:r w:rsidRPr="00E24147">
        <w:rPr>
          <w:rFonts w:cs="Times New Roman"/>
          <w:lang w:val="ro-RO"/>
        </w:rPr>
        <w:tab/>
      </w:r>
      <w:r w:rsidR="00163D92" w:rsidRPr="00E24147">
        <w:rPr>
          <w:rFonts w:cs="Times New Roman"/>
          <w:lang w:val="ro-RO"/>
        </w:rPr>
        <w:t>În cadrul acestui capitol vor fi identificate riscurile care pot să împieteze asupra implementării proiectului în calendarul propus, cum ar fi</w:t>
      </w:r>
      <w:r w:rsidR="00CC5439" w:rsidRPr="00E24147">
        <w:rPr>
          <w:rFonts w:cs="Times New Roman"/>
          <w:lang w:val="ro-RO"/>
        </w:rPr>
        <w:t>, de exemplu,</w:t>
      </w:r>
      <w:r w:rsidR="00163D92" w:rsidRPr="00E24147">
        <w:rPr>
          <w:rFonts w:cs="Times New Roman"/>
          <w:lang w:val="ro-RO"/>
        </w:rPr>
        <w:t xml:space="preserve"> întârzieri în procedura de achiziție publică.</w:t>
      </w:r>
    </w:p>
    <w:p w14:paraId="23E2D9CD" w14:textId="77777777" w:rsidR="00163D92" w:rsidRPr="007B4463" w:rsidRDefault="00163D92" w:rsidP="00C579AC">
      <w:pPr>
        <w:autoSpaceDE w:val="0"/>
        <w:autoSpaceDN w:val="0"/>
        <w:adjustRightInd w:val="0"/>
        <w:ind w:firstLine="708"/>
        <w:rPr>
          <w:rFonts w:eastAsia="Calibri" w:cs="Times New Roman"/>
          <w:szCs w:val="24"/>
          <w:lang w:val="ro-RO"/>
        </w:rPr>
      </w:pPr>
      <w:r w:rsidRPr="007B4463">
        <w:rPr>
          <w:rFonts w:eastAsia="Calibri" w:cs="Times New Roman"/>
          <w:szCs w:val="24"/>
          <w:lang w:val="ro-RO"/>
        </w:rPr>
        <w:t>Pentru riscurile identificate vor fi propuse măsuri de reducere a riscului.</w:t>
      </w:r>
    </w:p>
    <w:p w14:paraId="50CA4897" w14:textId="77777777" w:rsidR="00FA6ACC" w:rsidRPr="007B4463" w:rsidRDefault="00FA6ACC" w:rsidP="00C579AC">
      <w:pPr>
        <w:autoSpaceDE w:val="0"/>
        <w:autoSpaceDN w:val="0"/>
        <w:adjustRightInd w:val="0"/>
        <w:ind w:firstLine="708"/>
        <w:rPr>
          <w:rFonts w:eastAsia="Calibri" w:cs="Times New Roman"/>
          <w:szCs w:val="24"/>
          <w:lang w:val="ro-RO" w:eastAsia="ar-SA"/>
        </w:rPr>
      </w:pPr>
    </w:p>
    <w:p w14:paraId="7B4FAEC1" w14:textId="77777777" w:rsidR="00163D92" w:rsidRPr="00E24147" w:rsidRDefault="006F3319" w:rsidP="00E24147">
      <w:pPr>
        <w:pStyle w:val="Heading3"/>
        <w:rPr>
          <w:rFonts w:eastAsia="Times New Roman" w:cs="Times New Roman"/>
          <w:lang w:val="ro-RO"/>
        </w:rPr>
      </w:pPr>
      <w:bookmarkStart w:id="182" w:name="_Toc446375306"/>
      <w:bookmarkStart w:id="183" w:name="_Toc446599638"/>
      <w:bookmarkStart w:id="184" w:name="_Toc83909726"/>
      <w:bookmarkStart w:id="185" w:name="_Toc116995964"/>
      <w:bookmarkStart w:id="186" w:name="_Hlk89779588"/>
      <w:r w:rsidRPr="00E24147">
        <w:rPr>
          <w:rFonts w:eastAsia="Times New Roman" w:cs="Times New Roman"/>
          <w:lang w:val="ro-RO"/>
        </w:rPr>
        <w:t>4</w:t>
      </w:r>
      <w:r w:rsidR="00163D92" w:rsidRPr="00E24147">
        <w:rPr>
          <w:rFonts w:eastAsia="Times New Roman" w:cs="Times New Roman"/>
          <w:lang w:val="ro-RO"/>
        </w:rPr>
        <w:t>.2.6 Complementaritate</w:t>
      </w:r>
      <w:bookmarkEnd w:id="182"/>
      <w:bookmarkEnd w:id="183"/>
      <w:bookmarkEnd w:id="184"/>
      <w:bookmarkEnd w:id="185"/>
    </w:p>
    <w:p w14:paraId="298F4D1B" w14:textId="77777777" w:rsidR="00610777" w:rsidRPr="007B4463" w:rsidRDefault="00163D92" w:rsidP="00E24147">
      <w:pPr>
        <w:ind w:firstLine="708"/>
        <w:rPr>
          <w:rFonts w:cs="Times New Roman"/>
          <w:lang w:val="ro-RO"/>
        </w:rPr>
      </w:pPr>
      <w:r w:rsidRPr="007B4463">
        <w:rPr>
          <w:rFonts w:cs="Times New Roman"/>
          <w:lang w:val="ro-RO"/>
        </w:rPr>
        <w:t>Informaţiile care vor fi evaluate în capitolul complementaritate permit Ministerului Energiei atât evaluarea capacităţii solicitantului de a implementa proiecte, cât şi verificarea posibilei duble finanţări.</w:t>
      </w:r>
      <w:r w:rsidR="00610777" w:rsidRPr="007B4463">
        <w:rPr>
          <w:rFonts w:cs="Times New Roman"/>
          <w:lang w:val="ro-RO"/>
        </w:rPr>
        <w:t xml:space="preserve"> În temeiul prevederilor Ordonanţei de urgenţă nr. 70/2022 privind prevenirea, verificarea şi constatarea neregulilor/dublei finanţări, a neregulilor grave apărute în obţinerea şi utilizarea fondurilor externe nerambursabile/rambursabile alocate României prin Mecanismul de redresare şi rezilienţă şi/sau a fondurilor publice naţionale aferente acestora şi recuperarea creanţelor rezultate.</w:t>
      </w:r>
    </w:p>
    <w:p w14:paraId="4F7B9C51" w14:textId="77777777" w:rsidR="00163D92" w:rsidRPr="007B4463" w:rsidRDefault="00163D92" w:rsidP="00C579AC">
      <w:pPr>
        <w:spacing w:after="0" w:line="240" w:lineRule="auto"/>
        <w:rPr>
          <w:rFonts w:eastAsia="Calibri" w:cs="Times New Roman"/>
          <w:szCs w:val="24"/>
          <w:lang w:val="ro-RO"/>
        </w:rPr>
      </w:pPr>
    </w:p>
    <w:p w14:paraId="5428B002" w14:textId="77777777" w:rsidR="008516A2" w:rsidRPr="007B4463" w:rsidRDefault="008516A2" w:rsidP="00E24147">
      <w:pPr>
        <w:ind w:firstLine="708"/>
        <w:rPr>
          <w:rFonts w:cs="Times New Roman"/>
          <w:lang w:val="ro-RO"/>
        </w:rPr>
      </w:pPr>
      <w:r w:rsidRPr="007B4463">
        <w:rPr>
          <w:rFonts w:cs="Times New Roman"/>
          <w:lang w:val="ro-RO"/>
        </w:rPr>
        <w:lastRenderedPageBreak/>
        <w:t>Descriere succint</w:t>
      </w:r>
      <w:r w:rsidR="0093455D" w:rsidRPr="007B4463">
        <w:rPr>
          <w:rFonts w:cs="Times New Roman"/>
          <w:lang w:val="ro-RO"/>
        </w:rPr>
        <w:t>ă</w:t>
      </w:r>
      <w:r w:rsidRPr="007B4463">
        <w:rPr>
          <w:rFonts w:cs="Times New Roman"/>
          <w:lang w:val="ro-RO"/>
        </w:rPr>
        <w:t xml:space="preserve"> a complementaritatii cu alte fonduri ob</w:t>
      </w:r>
      <w:r w:rsidR="0093455D" w:rsidRPr="007B4463">
        <w:rPr>
          <w:rFonts w:cs="Times New Roman"/>
          <w:lang w:val="ro-RO"/>
        </w:rPr>
        <w:t>ț</w:t>
      </w:r>
      <w:r w:rsidRPr="007B4463">
        <w:rPr>
          <w:rFonts w:cs="Times New Roman"/>
          <w:lang w:val="ro-RO"/>
        </w:rPr>
        <w:t>inute (dac</w:t>
      </w:r>
      <w:r w:rsidR="0093455D" w:rsidRPr="007B4463">
        <w:rPr>
          <w:rFonts w:cs="Times New Roman"/>
          <w:lang w:val="ro-RO"/>
        </w:rPr>
        <w:t>ă</w:t>
      </w:r>
      <w:r w:rsidRPr="007B4463">
        <w:rPr>
          <w:rFonts w:cs="Times New Roman"/>
          <w:lang w:val="ro-RO"/>
        </w:rPr>
        <w:t xml:space="preserve"> exist</w:t>
      </w:r>
      <w:r w:rsidR="0093455D" w:rsidRPr="007B4463">
        <w:rPr>
          <w:rFonts w:cs="Times New Roman"/>
          <w:lang w:val="ro-RO"/>
        </w:rPr>
        <w:t>ă</w:t>
      </w:r>
      <w:r w:rsidRPr="007B4463">
        <w:rPr>
          <w:rFonts w:cs="Times New Roman"/>
          <w:lang w:val="ro-RO"/>
        </w:rPr>
        <w:t xml:space="preserve">, doar conform actelor normative </w:t>
      </w:r>
      <w:r w:rsidR="0093455D" w:rsidRPr="007B4463">
        <w:rPr>
          <w:rFonts w:cs="Times New Roman"/>
          <w:lang w:val="ro-RO"/>
        </w:rPr>
        <w:t>î</w:t>
      </w:r>
      <w:r w:rsidRPr="007B4463">
        <w:rPr>
          <w:rFonts w:cs="Times New Roman"/>
          <w:lang w:val="ro-RO"/>
        </w:rPr>
        <w:t>n temeiul c</w:t>
      </w:r>
      <w:r w:rsidR="0093455D" w:rsidRPr="007B4463">
        <w:rPr>
          <w:rFonts w:cs="Times New Roman"/>
          <w:lang w:val="ro-RO"/>
        </w:rPr>
        <w:t>ă</w:t>
      </w:r>
      <w:r w:rsidRPr="007B4463">
        <w:rPr>
          <w:rFonts w:cs="Times New Roman"/>
          <w:lang w:val="ro-RO"/>
        </w:rPr>
        <w:t>rora au fost ob</w:t>
      </w:r>
      <w:r w:rsidR="0093455D" w:rsidRPr="007B4463">
        <w:rPr>
          <w:rFonts w:cs="Times New Roman"/>
          <w:lang w:val="ro-RO"/>
        </w:rPr>
        <w:t>ț</w:t>
      </w:r>
      <w:r w:rsidRPr="007B4463">
        <w:rPr>
          <w:rFonts w:cs="Times New Roman"/>
          <w:lang w:val="ro-RO"/>
        </w:rPr>
        <w:t xml:space="preserve">inute) </w:t>
      </w:r>
      <w:r w:rsidR="0093455D" w:rsidRPr="007B4463">
        <w:rPr>
          <w:rFonts w:cs="Times New Roman"/>
          <w:lang w:val="ro-RO"/>
        </w:rPr>
        <w:t>ș</w:t>
      </w:r>
      <w:r w:rsidRPr="007B4463">
        <w:rPr>
          <w:rFonts w:cs="Times New Roman"/>
          <w:lang w:val="ro-RO"/>
        </w:rPr>
        <w:t>i a contribu</w:t>
      </w:r>
      <w:r w:rsidR="0093455D" w:rsidRPr="007B4463">
        <w:rPr>
          <w:rFonts w:cs="Times New Roman"/>
          <w:lang w:val="ro-RO"/>
        </w:rPr>
        <w:t>ț</w:t>
      </w:r>
      <w:r w:rsidRPr="007B4463">
        <w:rPr>
          <w:rFonts w:cs="Times New Roman"/>
          <w:lang w:val="ro-RO"/>
        </w:rPr>
        <w:t xml:space="preserve">iei </w:t>
      </w:r>
      <w:r w:rsidR="0093455D" w:rsidRPr="007B4463">
        <w:rPr>
          <w:rFonts w:cs="Times New Roman"/>
          <w:lang w:val="ro-RO"/>
        </w:rPr>
        <w:t>î</w:t>
      </w:r>
      <w:r w:rsidRPr="007B4463">
        <w:rPr>
          <w:rFonts w:cs="Times New Roman"/>
          <w:lang w:val="ro-RO"/>
        </w:rPr>
        <w:t>n privin</w:t>
      </w:r>
      <w:r w:rsidR="0093455D" w:rsidRPr="007B4463">
        <w:rPr>
          <w:rFonts w:cs="Times New Roman"/>
          <w:lang w:val="ro-RO"/>
        </w:rPr>
        <w:t>ț</w:t>
      </w:r>
      <w:r w:rsidRPr="007B4463">
        <w:rPr>
          <w:rFonts w:cs="Times New Roman"/>
          <w:lang w:val="ro-RO"/>
        </w:rPr>
        <w:t>a stabilirii unor indicatori similari, precum reducerea consumului de energie, reducerea GES sau a intensit</w:t>
      </w:r>
      <w:r w:rsidR="0093455D" w:rsidRPr="007B4463">
        <w:rPr>
          <w:rFonts w:cs="Times New Roman"/>
          <w:lang w:val="ro-RO"/>
        </w:rPr>
        <w:t>ăț</w:t>
      </w:r>
      <w:r w:rsidRPr="007B4463">
        <w:rPr>
          <w:rFonts w:cs="Times New Roman"/>
          <w:lang w:val="ro-RO"/>
        </w:rPr>
        <w:t>ii energetice la nivel na</w:t>
      </w:r>
      <w:r w:rsidR="0093455D" w:rsidRPr="007B4463">
        <w:rPr>
          <w:rFonts w:cs="Times New Roman"/>
          <w:lang w:val="ro-RO"/>
        </w:rPr>
        <w:t>ț</w:t>
      </w:r>
      <w:r w:rsidRPr="007B4463">
        <w:rPr>
          <w:rFonts w:cs="Times New Roman"/>
          <w:lang w:val="ro-RO"/>
        </w:rPr>
        <w:t>ional (aceasta este doar o prezentare orientativ</w:t>
      </w:r>
      <w:r w:rsidR="0093455D" w:rsidRPr="007B4463">
        <w:rPr>
          <w:rFonts w:cs="Times New Roman"/>
          <w:lang w:val="ro-RO"/>
        </w:rPr>
        <w:t>ă</w:t>
      </w:r>
      <w:r w:rsidRPr="007B4463">
        <w:rPr>
          <w:rFonts w:cs="Times New Roman"/>
          <w:lang w:val="ro-RO"/>
        </w:rPr>
        <w:t xml:space="preserve"> </w:t>
      </w:r>
      <w:r w:rsidR="0093455D" w:rsidRPr="007B4463">
        <w:rPr>
          <w:rFonts w:cs="Times New Roman"/>
          <w:lang w:val="ro-RO"/>
        </w:rPr>
        <w:t>ș</w:t>
      </w:r>
      <w:r w:rsidRPr="007B4463">
        <w:rPr>
          <w:rFonts w:cs="Times New Roman"/>
          <w:lang w:val="ro-RO"/>
        </w:rPr>
        <w:t>i nu reprezint</w:t>
      </w:r>
      <w:r w:rsidR="0093455D" w:rsidRPr="007B4463">
        <w:rPr>
          <w:rFonts w:cs="Times New Roman"/>
          <w:lang w:val="ro-RO"/>
        </w:rPr>
        <w:t>ă</w:t>
      </w:r>
      <w:r w:rsidRPr="007B4463">
        <w:rPr>
          <w:rFonts w:cs="Times New Roman"/>
          <w:lang w:val="ro-RO"/>
        </w:rPr>
        <w:t xml:space="preserve"> un cumul al indicatorilor din alte programe de finan</w:t>
      </w:r>
      <w:r w:rsidR="0093455D" w:rsidRPr="007B4463">
        <w:rPr>
          <w:rFonts w:cs="Times New Roman"/>
          <w:lang w:val="ro-RO"/>
        </w:rPr>
        <w:t>ț</w:t>
      </w:r>
      <w:r w:rsidRPr="007B4463">
        <w:rPr>
          <w:rFonts w:cs="Times New Roman"/>
          <w:lang w:val="ro-RO"/>
        </w:rPr>
        <w:t xml:space="preserve">are, cu obiectivele Măsurii de investiții I5 – Schemă de stimulare a eficienței energetice în industrie </w:t>
      </w:r>
      <w:r w:rsidR="0093455D" w:rsidRPr="007B4463">
        <w:rPr>
          <w:rFonts w:cs="Times New Roman"/>
          <w:lang w:val="ro-RO"/>
        </w:rPr>
        <w:t>ș</w:t>
      </w:r>
      <w:r w:rsidRPr="007B4463">
        <w:rPr>
          <w:rFonts w:cs="Times New Roman"/>
          <w:lang w:val="ro-RO"/>
        </w:rPr>
        <w:t>i cre</w:t>
      </w:r>
      <w:r w:rsidR="0093455D" w:rsidRPr="007B4463">
        <w:rPr>
          <w:rFonts w:cs="Times New Roman"/>
          <w:lang w:val="ro-RO"/>
        </w:rPr>
        <w:t>ș</w:t>
      </w:r>
      <w:r w:rsidRPr="007B4463">
        <w:rPr>
          <w:rFonts w:cs="Times New Roman"/>
          <w:lang w:val="ro-RO"/>
        </w:rPr>
        <w:t>terea gradului de rezilien</w:t>
      </w:r>
      <w:r w:rsidR="0093455D" w:rsidRPr="007B4463">
        <w:rPr>
          <w:rFonts w:cs="Times New Roman"/>
          <w:lang w:val="ro-RO"/>
        </w:rPr>
        <w:t>ță</w:t>
      </w:r>
      <w:r w:rsidRPr="007B4463">
        <w:rPr>
          <w:rFonts w:cs="Times New Roman"/>
          <w:lang w:val="ro-RO"/>
        </w:rPr>
        <w:t>).</w:t>
      </w:r>
    </w:p>
    <w:p w14:paraId="37F51BBD" w14:textId="77777777" w:rsidR="00981B97" w:rsidRPr="007B4463" w:rsidRDefault="00981B97" w:rsidP="00E24147">
      <w:pPr>
        <w:pStyle w:val="Heading3"/>
        <w:rPr>
          <w:rFonts w:eastAsia="Calibri" w:cs="Times New Roman"/>
          <w:lang w:val="ro-RO"/>
        </w:rPr>
      </w:pPr>
    </w:p>
    <w:p w14:paraId="5135E16C" w14:textId="77777777" w:rsidR="00163D92" w:rsidRPr="00E24147" w:rsidRDefault="006F3319" w:rsidP="00E24147">
      <w:pPr>
        <w:pStyle w:val="Heading3"/>
        <w:rPr>
          <w:rFonts w:eastAsia="Times New Roman" w:cs="Times New Roman"/>
          <w:lang w:val="ro-RO"/>
        </w:rPr>
      </w:pPr>
      <w:bookmarkStart w:id="187" w:name="_Toc441236112"/>
      <w:bookmarkStart w:id="188" w:name="_Toc442405182"/>
      <w:bookmarkStart w:id="189" w:name="_Toc83909727"/>
      <w:bookmarkStart w:id="190" w:name="_Toc116995965"/>
      <w:r w:rsidRPr="00E24147">
        <w:rPr>
          <w:rFonts w:eastAsia="Times New Roman" w:cs="Times New Roman"/>
          <w:lang w:val="ro-RO"/>
        </w:rPr>
        <w:t>4</w:t>
      </w:r>
      <w:r w:rsidR="00163D92" w:rsidRPr="00E24147">
        <w:rPr>
          <w:rFonts w:eastAsia="Times New Roman" w:cs="Times New Roman"/>
          <w:lang w:val="ro-RO"/>
        </w:rPr>
        <w:t>.2.7 Aplicarea principiilor orizontale</w:t>
      </w:r>
      <w:bookmarkEnd w:id="187"/>
      <w:bookmarkEnd w:id="188"/>
      <w:bookmarkEnd w:id="189"/>
      <w:bookmarkEnd w:id="190"/>
    </w:p>
    <w:p w14:paraId="30AC926D" w14:textId="77777777" w:rsidR="00163D92" w:rsidRPr="007B4463" w:rsidRDefault="00163D92" w:rsidP="00C579AC">
      <w:pPr>
        <w:tabs>
          <w:tab w:val="left" w:pos="425"/>
          <w:tab w:val="left" w:pos="709"/>
          <w:tab w:val="left" w:pos="992"/>
        </w:tabs>
        <w:spacing w:after="0" w:line="240" w:lineRule="auto"/>
        <w:rPr>
          <w:rFonts w:eastAsia="Calibri" w:cs="Times New Roman"/>
          <w:b/>
          <w:bCs/>
          <w:szCs w:val="24"/>
          <w:lang w:val="ro-RO" w:eastAsia="ar-SA"/>
        </w:rPr>
      </w:pPr>
      <w:r w:rsidRPr="007B4463">
        <w:rPr>
          <w:rFonts w:eastAsia="Calibri" w:cs="Times New Roman"/>
          <w:b/>
          <w:bCs/>
          <w:szCs w:val="24"/>
          <w:lang w:val="ro-RO" w:eastAsia="ar-SA"/>
        </w:rPr>
        <w:t>Respectarea cadrului legal este obligatorie pentru orice solicitant sau beneficiar de finanţare din fondurile UE.</w:t>
      </w:r>
      <w:r w:rsidRPr="007B4463">
        <w:rPr>
          <w:rFonts w:eastAsia="Calibri" w:cs="Times New Roman"/>
          <w:lang w:val="ro-RO" w:eastAsia="ar-SA"/>
        </w:rPr>
        <w:t xml:space="preserve"> </w:t>
      </w:r>
      <w:r w:rsidRPr="007B4463">
        <w:rPr>
          <w:rFonts w:eastAsia="Calibri" w:cs="Times New Roman"/>
          <w:b/>
          <w:bCs/>
          <w:szCs w:val="24"/>
          <w:lang w:val="ro-RO" w:eastAsia="ar-SA"/>
        </w:rPr>
        <w:t>Cerinţele minime privind integrarea principiilor orizontale în cadrul proiectelor se referă la facilitarea tuturor condiţiilor care să conducă la respectarea</w:t>
      </w:r>
      <w:r w:rsidR="0093455D" w:rsidRPr="007B4463">
        <w:rPr>
          <w:rFonts w:eastAsia="Calibri" w:cs="Times New Roman"/>
          <w:b/>
          <w:bCs/>
          <w:szCs w:val="24"/>
          <w:lang w:val="ro-RO" w:eastAsia="ar-SA"/>
        </w:rPr>
        <w:t xml:space="preserve"> </w:t>
      </w:r>
      <w:r w:rsidR="00B95DB0" w:rsidRPr="007B4463">
        <w:rPr>
          <w:rFonts w:cs="Times New Roman"/>
          <w:sz w:val="23"/>
          <w:szCs w:val="23"/>
          <w:lang w:val="ro-RO"/>
        </w:rPr>
        <w:t xml:space="preserve">principiilor prevăzute în </w:t>
      </w:r>
      <w:r w:rsidR="00B95DB0" w:rsidRPr="00E24147">
        <w:rPr>
          <w:rFonts w:cs="Times New Roman"/>
          <w:sz w:val="23"/>
          <w:szCs w:val="23"/>
          <w:lang w:val="ro-RO"/>
        </w:rPr>
        <w:t xml:space="preserve">Pilonul european al drepturilor sociale </w:t>
      </w:r>
      <w:r w:rsidR="00B95DB0" w:rsidRPr="007B4463">
        <w:rPr>
          <w:rFonts w:cs="Times New Roman"/>
          <w:sz w:val="23"/>
          <w:szCs w:val="23"/>
          <w:lang w:val="ro-RO"/>
        </w:rPr>
        <w:t>(disponibil la https://ec.europa.eu/info/strategy/priorities-2019-2024/economy-works-people/jobs- growth-and-investment/european-pillar-social-rights/european-pillar-social-rights-20-principles_ro).</w:t>
      </w:r>
    </w:p>
    <w:p w14:paraId="677A1E89" w14:textId="77777777" w:rsidR="00163D92" w:rsidRPr="007B4463" w:rsidRDefault="00163D92" w:rsidP="00C579AC">
      <w:pPr>
        <w:tabs>
          <w:tab w:val="left" w:pos="425"/>
          <w:tab w:val="left" w:pos="709"/>
          <w:tab w:val="left" w:pos="992"/>
        </w:tabs>
        <w:spacing w:after="0" w:line="240" w:lineRule="auto"/>
        <w:rPr>
          <w:rFonts w:eastAsia="Calibri" w:cs="Times New Roman"/>
          <w:b/>
          <w:szCs w:val="24"/>
          <w:lang w:val="ro-RO" w:eastAsia="ar-SA"/>
        </w:rPr>
      </w:pPr>
    </w:p>
    <w:p w14:paraId="52F25DC9" w14:textId="77777777" w:rsidR="00163D92" w:rsidRPr="00E24147" w:rsidRDefault="00261B66" w:rsidP="00C579AC">
      <w:pPr>
        <w:tabs>
          <w:tab w:val="left" w:pos="425"/>
          <w:tab w:val="left" w:pos="709"/>
          <w:tab w:val="left" w:pos="992"/>
        </w:tabs>
        <w:spacing w:after="0" w:line="240" w:lineRule="auto"/>
        <w:rPr>
          <w:rFonts w:eastAsia="Calibri" w:cs="Times New Roman"/>
          <w:szCs w:val="24"/>
          <w:lang w:val="ro-RO" w:eastAsia="ar-SA"/>
        </w:rPr>
      </w:pPr>
      <w:r w:rsidRPr="007B4463">
        <w:rPr>
          <w:rFonts w:eastAsia="Calibri" w:cs="Times New Roman"/>
          <w:szCs w:val="24"/>
          <w:lang w:val="ro-RO" w:eastAsia="ar-SA"/>
        </w:rPr>
        <w:tab/>
      </w:r>
      <w:r w:rsidR="00163D92" w:rsidRPr="007B4463">
        <w:rPr>
          <w:rFonts w:eastAsia="Calibri" w:cs="Times New Roman"/>
          <w:szCs w:val="24"/>
          <w:lang w:val="ro-RO" w:eastAsia="ar-SA"/>
        </w:rPr>
        <w:t xml:space="preserve">În cadrul proiectului se va face o descriere a </w:t>
      </w:r>
      <w:r w:rsidR="00163D92" w:rsidRPr="00E24147">
        <w:rPr>
          <w:rFonts w:eastAsia="Calibri" w:cs="Times New Roman"/>
          <w:szCs w:val="24"/>
          <w:lang w:val="ro-RO" w:eastAsia="ar-SA"/>
        </w:rPr>
        <w:t xml:space="preserve">modului în care proiectul respectă legislaţia </w:t>
      </w:r>
      <w:r w:rsidR="00163D92" w:rsidRPr="00E24147">
        <w:rPr>
          <w:rFonts w:eastAsia="Calibri" w:cs="Times New Roman"/>
          <w:bCs/>
          <w:szCs w:val="24"/>
          <w:lang w:val="ro-RO" w:eastAsia="ar-SA"/>
        </w:rPr>
        <w:t xml:space="preserve">(acte normative, politici publice) </w:t>
      </w:r>
      <w:r w:rsidR="00163D92" w:rsidRPr="00E24147">
        <w:rPr>
          <w:rFonts w:eastAsia="Calibri" w:cs="Times New Roman"/>
          <w:szCs w:val="24"/>
          <w:lang w:val="ro-RO" w:eastAsia="ar-SA"/>
        </w:rPr>
        <w:t xml:space="preserve">în domeniul </w:t>
      </w:r>
      <w:r w:rsidR="00163D92" w:rsidRPr="00E24147">
        <w:rPr>
          <w:rFonts w:eastAsia="Calibri" w:cs="Times New Roman"/>
          <w:b/>
          <w:szCs w:val="24"/>
          <w:lang w:val="ro-RO" w:eastAsia="ar-SA"/>
        </w:rPr>
        <w:t xml:space="preserve">egalităţii de şanse şi dezvoltării durabile. </w:t>
      </w:r>
    </w:p>
    <w:p w14:paraId="3704D710" w14:textId="77777777" w:rsidR="00163D92" w:rsidRPr="00E24147" w:rsidRDefault="00163D92" w:rsidP="00C579AC">
      <w:pPr>
        <w:tabs>
          <w:tab w:val="left" w:pos="425"/>
          <w:tab w:val="left" w:pos="709"/>
          <w:tab w:val="left" w:pos="992"/>
        </w:tabs>
        <w:spacing w:after="0" w:line="240" w:lineRule="auto"/>
        <w:rPr>
          <w:rFonts w:eastAsia="Calibri" w:cs="Times New Roman"/>
          <w:szCs w:val="24"/>
          <w:lang w:val="ro-RO" w:eastAsia="ar-SA"/>
        </w:rPr>
      </w:pPr>
    </w:p>
    <w:p w14:paraId="4FBB61FE" w14:textId="77777777" w:rsidR="00163D92" w:rsidRPr="00E24147" w:rsidRDefault="00163D92" w:rsidP="00C579AC">
      <w:pPr>
        <w:tabs>
          <w:tab w:val="left" w:pos="425"/>
          <w:tab w:val="left" w:pos="709"/>
          <w:tab w:val="left" w:pos="992"/>
        </w:tabs>
        <w:spacing w:after="0" w:line="240" w:lineRule="auto"/>
        <w:rPr>
          <w:rFonts w:eastAsia="Calibri" w:cs="Times New Roman"/>
          <w:b/>
          <w:szCs w:val="24"/>
          <w:lang w:val="ro-RO" w:eastAsia="ar-SA"/>
        </w:rPr>
      </w:pPr>
      <w:r w:rsidRPr="00E24147">
        <w:rPr>
          <w:rFonts w:eastAsia="Calibri" w:cs="Times New Roman"/>
          <w:b/>
          <w:szCs w:val="24"/>
          <w:lang w:val="ro-RO" w:eastAsia="ar-SA"/>
        </w:rPr>
        <w:t>Şanse egale:</w:t>
      </w:r>
    </w:p>
    <w:p w14:paraId="62AB3DAA" w14:textId="77777777" w:rsidR="00E13CE2" w:rsidRPr="00E24147" w:rsidRDefault="00E13CE2" w:rsidP="00C579AC">
      <w:pPr>
        <w:tabs>
          <w:tab w:val="left" w:pos="425"/>
          <w:tab w:val="left" w:pos="709"/>
          <w:tab w:val="left" w:pos="992"/>
        </w:tabs>
        <w:spacing w:after="0" w:line="240" w:lineRule="auto"/>
        <w:rPr>
          <w:rFonts w:eastAsia="Calibri" w:cs="Times New Roman"/>
          <w:b/>
          <w:szCs w:val="24"/>
          <w:lang w:val="ro-RO" w:eastAsia="ar-SA"/>
        </w:rPr>
      </w:pPr>
    </w:p>
    <w:p w14:paraId="5E698E47" w14:textId="77777777" w:rsidR="00163D92" w:rsidRPr="007B4463" w:rsidRDefault="00261B66" w:rsidP="00C579AC">
      <w:pPr>
        <w:tabs>
          <w:tab w:val="left" w:pos="425"/>
          <w:tab w:val="left" w:pos="709"/>
          <w:tab w:val="left" w:pos="992"/>
        </w:tabs>
        <w:spacing w:after="0" w:line="240" w:lineRule="auto"/>
        <w:rPr>
          <w:rFonts w:eastAsia="Calibri" w:cs="Times New Roman"/>
          <w:szCs w:val="24"/>
          <w:lang w:val="ro-RO"/>
        </w:rPr>
      </w:pPr>
      <w:r w:rsidRPr="007B4463">
        <w:rPr>
          <w:rFonts w:eastAsia="Calibri" w:cs="Times New Roman"/>
          <w:szCs w:val="24"/>
          <w:lang w:val="ro-RO"/>
        </w:rPr>
        <w:tab/>
      </w:r>
      <w:r w:rsidR="00163D92" w:rsidRPr="007B4463">
        <w:rPr>
          <w:rFonts w:eastAsia="Calibri" w:cs="Times New Roman"/>
          <w:szCs w:val="24"/>
          <w:lang w:val="ro-RO"/>
        </w:rPr>
        <w:t>Egalitatea de şanse şi de tratament are la bază participarea deplină şi efectivă a fiecărei persoane la viaţa economică şi socială, fără deosebire pe criterii de sex, origine rasială sau etnică, religie sau convingeri, dizabilităţi, vârstă sau orientare sexuală.</w:t>
      </w:r>
    </w:p>
    <w:p w14:paraId="12842CBC" w14:textId="77777777" w:rsidR="00163D92" w:rsidRPr="007B4463" w:rsidRDefault="00163D92" w:rsidP="00C579AC">
      <w:pPr>
        <w:tabs>
          <w:tab w:val="left" w:pos="425"/>
          <w:tab w:val="left" w:pos="709"/>
          <w:tab w:val="left" w:pos="992"/>
        </w:tabs>
        <w:spacing w:after="0" w:line="240" w:lineRule="auto"/>
        <w:rPr>
          <w:rFonts w:eastAsia="Calibri" w:cs="Times New Roman"/>
          <w:szCs w:val="24"/>
          <w:lang w:val="ro-RO"/>
        </w:rPr>
      </w:pPr>
    </w:p>
    <w:p w14:paraId="73B4F432" w14:textId="77777777" w:rsidR="00163D92" w:rsidRPr="007B4463" w:rsidRDefault="00D759D2" w:rsidP="00C579AC">
      <w:pPr>
        <w:tabs>
          <w:tab w:val="left" w:pos="425"/>
          <w:tab w:val="left" w:pos="709"/>
          <w:tab w:val="left" w:pos="992"/>
        </w:tabs>
        <w:spacing w:after="0" w:line="240" w:lineRule="auto"/>
        <w:rPr>
          <w:rFonts w:eastAsia="Calibri" w:cs="Times New Roman"/>
          <w:szCs w:val="24"/>
          <w:lang w:val="ro-RO"/>
        </w:rPr>
      </w:pPr>
      <w:r w:rsidRPr="007B4463">
        <w:rPr>
          <w:rFonts w:eastAsia="Calibri" w:cs="Times New Roman"/>
          <w:szCs w:val="24"/>
          <w:lang w:val="ro-RO"/>
        </w:rPr>
        <w:tab/>
      </w:r>
      <w:r w:rsidR="00163D92" w:rsidRPr="007B4463">
        <w:rPr>
          <w:rFonts w:eastAsia="Calibri" w:cs="Times New Roman"/>
          <w:szCs w:val="24"/>
          <w:lang w:val="ro-RO"/>
        </w:rPr>
        <w:t xml:space="preserve">Pentru a promova egalitatea de gen, nediscriminarea, precum şi asigurarea accesibilităţii, principiul egalităţii de şanse şi de tratament trebuie încorporat ca parte integrantă a diverselor stadii din ciclul de viaţă al unui proiect: definire şi planificare, implementare, monitorizare şi evaluare. </w:t>
      </w:r>
    </w:p>
    <w:p w14:paraId="00092272" w14:textId="77777777" w:rsidR="00163D92" w:rsidRPr="007B4463" w:rsidRDefault="00163D92" w:rsidP="00C579AC">
      <w:pPr>
        <w:tabs>
          <w:tab w:val="left" w:pos="425"/>
          <w:tab w:val="left" w:pos="709"/>
          <w:tab w:val="left" w:pos="992"/>
        </w:tabs>
        <w:spacing w:after="0" w:line="240" w:lineRule="auto"/>
        <w:rPr>
          <w:rFonts w:eastAsia="Calibri" w:cs="Times New Roman"/>
          <w:szCs w:val="24"/>
          <w:lang w:val="ro-RO"/>
        </w:rPr>
      </w:pPr>
    </w:p>
    <w:p w14:paraId="797B21B0" w14:textId="77777777" w:rsidR="00163D92" w:rsidRPr="007B4463" w:rsidRDefault="00261B66" w:rsidP="00C579AC">
      <w:pPr>
        <w:tabs>
          <w:tab w:val="left" w:pos="425"/>
          <w:tab w:val="left" w:pos="709"/>
          <w:tab w:val="left" w:pos="992"/>
        </w:tabs>
        <w:spacing w:after="0" w:line="240" w:lineRule="auto"/>
        <w:rPr>
          <w:rFonts w:eastAsia="Calibri" w:cs="Times New Roman"/>
          <w:szCs w:val="24"/>
          <w:lang w:val="ro-RO"/>
        </w:rPr>
      </w:pPr>
      <w:r w:rsidRPr="007B4463">
        <w:rPr>
          <w:rFonts w:eastAsia="Calibri" w:cs="Times New Roman"/>
          <w:szCs w:val="24"/>
          <w:lang w:val="ro-RO"/>
        </w:rPr>
        <w:tab/>
      </w:r>
      <w:r w:rsidR="00163D92" w:rsidRPr="007B4463">
        <w:rPr>
          <w:rFonts w:eastAsia="Calibri" w:cs="Times New Roman"/>
          <w:szCs w:val="24"/>
          <w:lang w:val="ro-RO"/>
        </w:rPr>
        <w:t>Proiectul trebuie să descrie acţiunile specifice de promovare a egalităţii de şanse şi prevenire a discriminării de gen, pe criterii de origine rasială sau etnică, religie sau credinţă, dizabilitate, vârstă sau orientare sexuală luând în considerare nevoile diferitelor grupuri-ţintă expuse riscului acestor tipuri de discriminare şi, mai ales, cerinţele pentru asigurarea accesibilităţii pentru persoanele cu dizabilităţi.</w:t>
      </w:r>
    </w:p>
    <w:p w14:paraId="03C85893" w14:textId="77777777" w:rsidR="00163D92" w:rsidRPr="007B4463" w:rsidRDefault="00163D92" w:rsidP="00C579AC">
      <w:pPr>
        <w:tabs>
          <w:tab w:val="left" w:pos="425"/>
          <w:tab w:val="left" w:pos="709"/>
          <w:tab w:val="left" w:pos="992"/>
        </w:tabs>
        <w:spacing w:after="0" w:line="240" w:lineRule="auto"/>
        <w:rPr>
          <w:rFonts w:eastAsia="Calibri" w:cs="Times New Roman"/>
          <w:szCs w:val="24"/>
          <w:lang w:val="ro-RO"/>
        </w:rPr>
      </w:pPr>
    </w:p>
    <w:p w14:paraId="37FAB56D" w14:textId="77777777" w:rsidR="00163D92" w:rsidRPr="007B4463" w:rsidRDefault="00261B66" w:rsidP="00C579AC">
      <w:pPr>
        <w:tabs>
          <w:tab w:val="left" w:pos="425"/>
          <w:tab w:val="left" w:pos="709"/>
          <w:tab w:val="left" w:pos="992"/>
        </w:tabs>
        <w:spacing w:after="0" w:line="240" w:lineRule="auto"/>
        <w:rPr>
          <w:rFonts w:eastAsia="Calibri" w:cs="Times New Roman"/>
          <w:szCs w:val="24"/>
          <w:lang w:val="ro-RO"/>
        </w:rPr>
      </w:pPr>
      <w:r w:rsidRPr="007B4463">
        <w:rPr>
          <w:rFonts w:eastAsia="Calibri" w:cs="Times New Roman"/>
          <w:szCs w:val="24"/>
          <w:lang w:val="ro-RO"/>
        </w:rPr>
        <w:tab/>
      </w:r>
      <w:r w:rsidR="00163D92" w:rsidRPr="007B4463">
        <w:rPr>
          <w:rFonts w:eastAsia="Calibri" w:cs="Times New Roman"/>
          <w:szCs w:val="24"/>
          <w:lang w:val="ro-RO"/>
        </w:rPr>
        <w:t>Secţiunea aferentă din Cererea de finanţare va detalia modul în care legislaţia aplicabilă va fi respectată în selecţia membrilor UIP/Echipei de management de proiect şi a experţilor implicaţi în implementarea proiectului, precum şi ulterior în activitatea întreprinderii.</w:t>
      </w:r>
    </w:p>
    <w:p w14:paraId="280EEF04" w14:textId="77777777" w:rsidR="00163D92" w:rsidRPr="007B4463" w:rsidRDefault="00163D92" w:rsidP="00C579AC">
      <w:pPr>
        <w:tabs>
          <w:tab w:val="left" w:pos="425"/>
          <w:tab w:val="left" w:pos="709"/>
          <w:tab w:val="left" w:pos="992"/>
        </w:tabs>
        <w:spacing w:after="0" w:line="240" w:lineRule="auto"/>
        <w:rPr>
          <w:rFonts w:eastAsia="Calibri" w:cs="Times New Roman"/>
          <w:szCs w:val="24"/>
          <w:lang w:val="ro-RO"/>
        </w:rPr>
      </w:pPr>
    </w:p>
    <w:p w14:paraId="5FF42CD1" w14:textId="4356F227" w:rsidR="00163D92" w:rsidRDefault="00261B66" w:rsidP="00C579AC">
      <w:pPr>
        <w:tabs>
          <w:tab w:val="left" w:pos="425"/>
          <w:tab w:val="left" w:pos="709"/>
          <w:tab w:val="left" w:pos="992"/>
        </w:tabs>
        <w:spacing w:after="0" w:line="240" w:lineRule="auto"/>
        <w:rPr>
          <w:rFonts w:eastAsia="Calibri" w:cs="Times New Roman"/>
          <w:szCs w:val="24"/>
          <w:lang w:val="ro-RO"/>
        </w:rPr>
      </w:pPr>
      <w:r w:rsidRPr="007B4463">
        <w:rPr>
          <w:rFonts w:eastAsia="Calibri" w:cs="Times New Roman"/>
          <w:szCs w:val="24"/>
          <w:lang w:val="ro-RO"/>
        </w:rPr>
        <w:tab/>
      </w:r>
      <w:r w:rsidR="00163D92" w:rsidRPr="007B4463">
        <w:rPr>
          <w:rFonts w:eastAsia="Calibri" w:cs="Times New Roman"/>
          <w:szCs w:val="24"/>
          <w:lang w:val="ro-RO"/>
        </w:rPr>
        <w:t>Se va detalia modul în care legislaţia privind asigurarea accesului persoanelor cu dizabilităţi se aplică şi va fi respectată în realizarea investiţiei.</w:t>
      </w:r>
    </w:p>
    <w:p w14:paraId="79949736" w14:textId="2DD94970" w:rsidR="003626D4" w:rsidRDefault="003626D4" w:rsidP="00C579AC">
      <w:pPr>
        <w:tabs>
          <w:tab w:val="left" w:pos="425"/>
          <w:tab w:val="left" w:pos="709"/>
          <w:tab w:val="left" w:pos="992"/>
        </w:tabs>
        <w:spacing w:after="0" w:line="240" w:lineRule="auto"/>
        <w:rPr>
          <w:rFonts w:eastAsia="Calibri" w:cs="Times New Roman"/>
          <w:szCs w:val="24"/>
          <w:lang w:val="ro-RO"/>
        </w:rPr>
      </w:pPr>
    </w:p>
    <w:p w14:paraId="03E32296" w14:textId="77777777" w:rsidR="003626D4" w:rsidRPr="007B4463" w:rsidRDefault="003626D4" w:rsidP="00C579AC">
      <w:pPr>
        <w:tabs>
          <w:tab w:val="left" w:pos="425"/>
          <w:tab w:val="left" w:pos="709"/>
          <w:tab w:val="left" w:pos="992"/>
        </w:tabs>
        <w:spacing w:after="0" w:line="240" w:lineRule="auto"/>
        <w:rPr>
          <w:rFonts w:eastAsia="Calibri" w:cs="Times New Roman"/>
          <w:szCs w:val="24"/>
          <w:lang w:val="ro-RO"/>
        </w:rPr>
      </w:pPr>
    </w:p>
    <w:p w14:paraId="356828E4" w14:textId="77777777" w:rsidR="00163D92" w:rsidRPr="00E24147" w:rsidRDefault="00163D92" w:rsidP="00C579AC">
      <w:pPr>
        <w:tabs>
          <w:tab w:val="left" w:pos="425"/>
          <w:tab w:val="left" w:pos="709"/>
          <w:tab w:val="left" w:pos="992"/>
        </w:tabs>
        <w:spacing w:after="0" w:line="240" w:lineRule="auto"/>
        <w:rPr>
          <w:rFonts w:eastAsia="Calibri" w:cs="Times New Roman"/>
          <w:b/>
          <w:szCs w:val="24"/>
          <w:lang w:val="ro-RO" w:eastAsia="ar-SA"/>
        </w:rPr>
      </w:pPr>
    </w:p>
    <w:p w14:paraId="77F579EF" w14:textId="77777777" w:rsidR="00163D92" w:rsidRPr="00E24147" w:rsidRDefault="00163D92" w:rsidP="00C579AC">
      <w:pPr>
        <w:tabs>
          <w:tab w:val="left" w:pos="425"/>
          <w:tab w:val="left" w:pos="709"/>
          <w:tab w:val="left" w:pos="992"/>
        </w:tabs>
        <w:spacing w:after="0" w:line="240" w:lineRule="auto"/>
        <w:rPr>
          <w:rFonts w:eastAsia="Calibri" w:cs="Times New Roman"/>
          <w:b/>
          <w:szCs w:val="24"/>
          <w:lang w:val="ro-RO" w:eastAsia="ar-SA"/>
        </w:rPr>
      </w:pPr>
      <w:r w:rsidRPr="00E24147">
        <w:rPr>
          <w:rFonts w:eastAsia="Calibri" w:cs="Times New Roman"/>
          <w:b/>
          <w:szCs w:val="24"/>
          <w:lang w:val="ro-RO" w:eastAsia="ar-SA"/>
        </w:rPr>
        <w:lastRenderedPageBreak/>
        <w:t xml:space="preserve">Dezvoltarea durabilă: </w:t>
      </w:r>
    </w:p>
    <w:p w14:paraId="1F53AE20" w14:textId="77777777" w:rsidR="00E13CE2" w:rsidRPr="007B4463" w:rsidRDefault="00E13CE2" w:rsidP="00C579AC">
      <w:pPr>
        <w:tabs>
          <w:tab w:val="left" w:pos="425"/>
          <w:tab w:val="left" w:pos="709"/>
          <w:tab w:val="left" w:pos="992"/>
        </w:tabs>
        <w:spacing w:after="0" w:line="240" w:lineRule="auto"/>
        <w:rPr>
          <w:rFonts w:eastAsia="Calibri" w:cs="Times New Roman"/>
          <w:szCs w:val="24"/>
          <w:lang w:val="ro-RO" w:eastAsia="ar-SA"/>
        </w:rPr>
      </w:pPr>
    </w:p>
    <w:p w14:paraId="684BD578" w14:textId="64449D6D" w:rsidR="00163D92" w:rsidRPr="007B4463" w:rsidRDefault="00B95DB0" w:rsidP="00E24147">
      <w:pPr>
        <w:tabs>
          <w:tab w:val="left" w:pos="10065"/>
        </w:tabs>
        <w:ind w:right="-51" w:firstLine="851"/>
        <w:rPr>
          <w:rFonts w:eastAsia="Calibri" w:cs="Times New Roman"/>
          <w:szCs w:val="24"/>
          <w:lang w:val="ro-RO"/>
        </w:rPr>
      </w:pPr>
      <w:r w:rsidRPr="007B4463">
        <w:rPr>
          <w:rFonts w:eastAsia="Calibri" w:cs="Times New Roman"/>
          <w:szCs w:val="24"/>
          <w:lang w:val="ro-RO"/>
        </w:rPr>
        <w:t>În linie cu principiul DNSH ”do not significant harm”, menționat în anexa DNSH la PNRR pentru investitia I5 din cadrul Componentei C6. Energie, p</w:t>
      </w:r>
      <w:r w:rsidR="00163D92" w:rsidRPr="007B4463">
        <w:rPr>
          <w:rFonts w:eastAsia="Calibri" w:cs="Times New Roman"/>
          <w:szCs w:val="24"/>
          <w:lang w:val="ro-RO"/>
        </w:rPr>
        <w:t>roiectul va promova dezvoltarea durabilă, în primul rând, prin finanţare unor activităţi orientate direct spre susţinerea acesteia, urmărind în principal protecţia mediului, utilizarea eficientă a resurselor, atenuarea şi adaptarea la schimbările climatice, biodiversitatea, rezistenţa în faţa dezastrelor, prevenirea şi gestionarea riscurilor, ca de exemplu:</w:t>
      </w:r>
    </w:p>
    <w:p w14:paraId="40494040" w14:textId="77777777" w:rsidR="00E13CE2" w:rsidRPr="007B4463" w:rsidRDefault="00E13CE2" w:rsidP="00C579AC">
      <w:pPr>
        <w:tabs>
          <w:tab w:val="left" w:pos="425"/>
          <w:tab w:val="left" w:pos="709"/>
          <w:tab w:val="left" w:pos="992"/>
        </w:tabs>
        <w:spacing w:after="0" w:line="240" w:lineRule="auto"/>
        <w:rPr>
          <w:rFonts w:eastAsia="Calibri" w:cs="Times New Roman"/>
          <w:szCs w:val="24"/>
          <w:lang w:val="ro-RO"/>
        </w:rPr>
      </w:pPr>
    </w:p>
    <w:p w14:paraId="5532A10E" w14:textId="375844F3" w:rsidR="00163D92" w:rsidRPr="007B4463" w:rsidRDefault="00B95DB0" w:rsidP="005A3A56">
      <w:pPr>
        <w:numPr>
          <w:ilvl w:val="0"/>
          <w:numId w:val="17"/>
        </w:numPr>
        <w:snapToGrid w:val="0"/>
        <w:spacing w:after="0" w:line="240" w:lineRule="auto"/>
        <w:ind w:left="714" w:hanging="357"/>
        <w:rPr>
          <w:rFonts w:eastAsia="Calibri" w:cs="Times New Roman"/>
          <w:szCs w:val="24"/>
          <w:lang w:val="ro-RO"/>
        </w:rPr>
      </w:pPr>
      <w:r w:rsidRPr="007B4463">
        <w:rPr>
          <w:rFonts w:eastAsia="Calibri" w:cs="Times New Roman"/>
          <w:szCs w:val="24"/>
          <w:lang w:val="ro-RO"/>
        </w:rPr>
        <w:t>u</w:t>
      </w:r>
      <w:r w:rsidR="00163D92" w:rsidRPr="007B4463">
        <w:rPr>
          <w:rFonts w:eastAsia="Calibri" w:cs="Times New Roman"/>
          <w:szCs w:val="24"/>
          <w:lang w:val="ro-RO"/>
        </w:rPr>
        <w:t>tilizarea unor echipamente eficiente energetic și cua</w:t>
      </w:r>
      <w:r w:rsidR="00F0624B">
        <w:rPr>
          <w:rFonts w:eastAsia="Calibri" w:cs="Times New Roman"/>
          <w:szCs w:val="24"/>
          <w:lang w:val="ro-RO"/>
        </w:rPr>
        <w:t>n</w:t>
      </w:r>
      <w:r w:rsidR="00163D92" w:rsidRPr="007B4463">
        <w:rPr>
          <w:rFonts w:eastAsia="Calibri" w:cs="Times New Roman"/>
          <w:szCs w:val="24"/>
          <w:lang w:val="ro-RO"/>
        </w:rPr>
        <w:t>tificarea rezultatelor asupra consumului de energie și a emisiilor de CO</w:t>
      </w:r>
      <w:r w:rsidR="00163D92" w:rsidRPr="00E24147">
        <w:rPr>
          <w:rFonts w:eastAsia="Calibri" w:cs="Times New Roman"/>
          <w:szCs w:val="24"/>
          <w:vertAlign w:val="subscript"/>
          <w:lang w:val="ro-RO"/>
        </w:rPr>
        <w:t>2</w:t>
      </w:r>
      <w:r w:rsidR="00163D92" w:rsidRPr="007B4463">
        <w:rPr>
          <w:rFonts w:eastAsia="Calibri" w:cs="Times New Roman"/>
          <w:szCs w:val="24"/>
          <w:lang w:val="ro-RO"/>
        </w:rPr>
        <w:t>;</w:t>
      </w:r>
    </w:p>
    <w:p w14:paraId="12596CB5" w14:textId="77777777" w:rsidR="00B95DB0" w:rsidRPr="007B4463" w:rsidRDefault="00B95DB0" w:rsidP="005A3A56">
      <w:pPr>
        <w:numPr>
          <w:ilvl w:val="0"/>
          <w:numId w:val="17"/>
        </w:numPr>
        <w:snapToGrid w:val="0"/>
        <w:spacing w:after="0" w:line="240" w:lineRule="auto"/>
        <w:ind w:left="714" w:hanging="357"/>
        <w:rPr>
          <w:rFonts w:eastAsia="Calibri" w:cs="Times New Roman"/>
          <w:szCs w:val="24"/>
          <w:lang w:val="ro-RO"/>
        </w:rPr>
      </w:pPr>
      <w:r w:rsidRPr="007B4463">
        <w:rPr>
          <w:rFonts w:eastAsia="Calibri" w:cs="Times New Roman"/>
          <w:szCs w:val="24"/>
          <w:lang w:val="ro-RO"/>
        </w:rPr>
        <w:t>u</w:t>
      </w:r>
      <w:r w:rsidR="00163D92" w:rsidRPr="007B4463">
        <w:rPr>
          <w:rFonts w:eastAsia="Calibri" w:cs="Times New Roman"/>
          <w:szCs w:val="24"/>
          <w:lang w:val="ro-RO"/>
        </w:rPr>
        <w:t>tilizarea de materiale prietenoase cu mediul (ecologice sau reciclate) și de soluții inovative în construcţii şi în construcția de infrastructură, indiferent de tipul acesteia</w:t>
      </w:r>
      <w:r w:rsidRPr="007B4463">
        <w:rPr>
          <w:rFonts w:eastAsia="Calibri" w:cs="Times New Roman"/>
          <w:szCs w:val="24"/>
          <w:lang w:val="ro-RO"/>
        </w:rPr>
        <w:t>,</w:t>
      </w:r>
    </w:p>
    <w:p w14:paraId="0BAC0E56" w14:textId="77777777" w:rsidR="00163D92" w:rsidRPr="007B4463" w:rsidRDefault="00B95DB0" w:rsidP="005A3A56">
      <w:pPr>
        <w:numPr>
          <w:ilvl w:val="0"/>
          <w:numId w:val="17"/>
        </w:numPr>
        <w:snapToGrid w:val="0"/>
        <w:spacing w:after="0" w:line="240" w:lineRule="auto"/>
        <w:rPr>
          <w:rFonts w:eastAsia="Calibri" w:cs="Times New Roman"/>
          <w:szCs w:val="24"/>
          <w:lang w:val="ro-RO"/>
        </w:rPr>
      </w:pPr>
      <w:r w:rsidRPr="007B4463">
        <w:rPr>
          <w:rFonts w:eastAsia="Calibri" w:cs="Times New Roman"/>
          <w:szCs w:val="24"/>
          <w:lang w:val="ro-RO"/>
        </w:rPr>
        <w:t>se vor utiliza echipamente și componente cu durabilitate și reciclabilitate ridicate, care pot fi demontate și pregătite pentru reciclare în mod facil;</w:t>
      </w:r>
    </w:p>
    <w:p w14:paraId="62AE9DA8" w14:textId="77777777" w:rsidR="00163D92" w:rsidRPr="007B4463" w:rsidRDefault="00163D92" w:rsidP="00C579AC">
      <w:pPr>
        <w:snapToGrid w:val="0"/>
        <w:spacing w:after="0" w:line="240" w:lineRule="auto"/>
        <w:ind w:left="714"/>
        <w:rPr>
          <w:rFonts w:eastAsia="Calibri" w:cs="Times New Roman"/>
          <w:szCs w:val="24"/>
          <w:lang w:val="ro-RO"/>
        </w:rPr>
      </w:pPr>
    </w:p>
    <w:p w14:paraId="5FE31A82" w14:textId="5059FCC3" w:rsidR="00163D92" w:rsidRPr="007B4463" w:rsidRDefault="00163D92" w:rsidP="00E24147">
      <w:pPr>
        <w:tabs>
          <w:tab w:val="left" w:pos="10065"/>
        </w:tabs>
        <w:ind w:right="-51" w:firstLine="851"/>
        <w:rPr>
          <w:rFonts w:eastAsia="Calibri" w:cs="Times New Roman"/>
          <w:szCs w:val="24"/>
          <w:lang w:val="ro-RO"/>
        </w:rPr>
      </w:pPr>
      <w:r w:rsidRPr="007B4463">
        <w:rPr>
          <w:rFonts w:eastAsia="Calibri" w:cs="Times New Roman"/>
          <w:szCs w:val="24"/>
          <w:lang w:val="ro-RO"/>
        </w:rPr>
        <w:t>Secţiunea aferentă dezvoltării durabile va detalia aspectele legate de impactul pozitiv al implementării de echipamente de monitorizare a consumului</w:t>
      </w:r>
      <w:r w:rsidR="00B84340" w:rsidRPr="007B4463">
        <w:rPr>
          <w:rFonts w:eastAsia="Calibri" w:cs="Times New Roman"/>
          <w:szCs w:val="24"/>
          <w:lang w:val="ro-RO"/>
        </w:rPr>
        <w:t xml:space="preserve"> </w:t>
      </w:r>
      <w:r w:rsidRPr="007B4463">
        <w:rPr>
          <w:rFonts w:eastAsia="Calibri" w:cs="Times New Roman"/>
          <w:szCs w:val="24"/>
          <w:lang w:val="ro-RO"/>
        </w:rPr>
        <w:t>de energie asupra celorlalte aspecte de mediu.</w:t>
      </w:r>
    </w:p>
    <w:bookmarkEnd w:id="186"/>
    <w:p w14:paraId="267CDD52" w14:textId="77777777" w:rsidR="00163D92" w:rsidRPr="007B4463" w:rsidRDefault="00163D92" w:rsidP="00C579AC">
      <w:pPr>
        <w:tabs>
          <w:tab w:val="left" w:pos="425"/>
          <w:tab w:val="left" w:pos="709"/>
          <w:tab w:val="left" w:pos="992"/>
        </w:tabs>
        <w:spacing w:after="0" w:line="240" w:lineRule="auto"/>
        <w:rPr>
          <w:rFonts w:eastAsia="Calibri" w:cs="Times New Roman"/>
          <w:lang w:val="ro-RO" w:eastAsia="ar-SA"/>
        </w:rPr>
      </w:pPr>
    </w:p>
    <w:p w14:paraId="1F436271" w14:textId="77777777" w:rsidR="00163D92" w:rsidRPr="00E24147" w:rsidRDefault="006F3319" w:rsidP="00E24147">
      <w:pPr>
        <w:pStyle w:val="Heading3"/>
        <w:rPr>
          <w:rFonts w:cs="Times New Roman"/>
          <w:lang w:val="ro-RO"/>
        </w:rPr>
      </w:pPr>
      <w:bookmarkStart w:id="191" w:name="_Toc439948368"/>
      <w:bookmarkStart w:id="192" w:name="_Toc441236114"/>
      <w:bookmarkStart w:id="193" w:name="_Toc442405184"/>
      <w:bookmarkStart w:id="194" w:name="_Toc481362028"/>
      <w:bookmarkStart w:id="195" w:name="_Toc88551404"/>
      <w:bookmarkStart w:id="196" w:name="_Toc116995966"/>
      <w:r w:rsidRPr="00E24147">
        <w:rPr>
          <w:rFonts w:cs="Times New Roman"/>
          <w:lang w:val="ro-RO"/>
        </w:rPr>
        <w:t>4</w:t>
      </w:r>
      <w:r w:rsidR="00163D92" w:rsidRPr="00E24147">
        <w:rPr>
          <w:rFonts w:cs="Times New Roman"/>
          <w:lang w:val="ro-RO"/>
        </w:rPr>
        <w:t xml:space="preserve">.2.8 </w:t>
      </w:r>
      <w:bookmarkStart w:id="197" w:name="_Toc439948363"/>
      <w:bookmarkStart w:id="198" w:name="_Toc441236110"/>
      <w:bookmarkStart w:id="199" w:name="_Toc442405180"/>
      <w:bookmarkEnd w:id="191"/>
      <w:bookmarkEnd w:id="192"/>
      <w:bookmarkEnd w:id="193"/>
      <w:bookmarkEnd w:id="194"/>
      <w:r w:rsidR="00163D92" w:rsidRPr="00E24147">
        <w:rPr>
          <w:rFonts w:cs="Times New Roman"/>
          <w:lang w:val="ro-RO"/>
        </w:rPr>
        <w:t>Descrierea</w:t>
      </w:r>
      <w:bookmarkEnd w:id="197"/>
      <w:bookmarkEnd w:id="198"/>
      <w:bookmarkEnd w:id="199"/>
      <w:r w:rsidR="00163D92" w:rsidRPr="00E24147">
        <w:rPr>
          <w:rFonts w:cs="Times New Roman"/>
          <w:lang w:val="ro-RO"/>
        </w:rPr>
        <w:t xml:space="preserve"> investiţiei</w:t>
      </w:r>
      <w:bookmarkEnd w:id="195"/>
      <w:bookmarkEnd w:id="196"/>
    </w:p>
    <w:p w14:paraId="44AE7327" w14:textId="77777777" w:rsidR="00163D92" w:rsidRPr="007B4463" w:rsidRDefault="00163D92" w:rsidP="00E24147">
      <w:pPr>
        <w:tabs>
          <w:tab w:val="left" w:pos="10065"/>
        </w:tabs>
        <w:ind w:right="-51" w:firstLine="851"/>
        <w:rPr>
          <w:rFonts w:cs="Times New Roman"/>
          <w:szCs w:val="24"/>
          <w:lang w:val="ro-RO"/>
        </w:rPr>
      </w:pPr>
      <w:r w:rsidRPr="003626D4">
        <w:rPr>
          <w:rFonts w:cs="Times New Roman"/>
          <w:lang w:val="ro-RO"/>
        </w:rPr>
        <w:t>Descrierea</w:t>
      </w:r>
      <w:r w:rsidRPr="007B4463">
        <w:rPr>
          <w:rFonts w:cs="Times New Roman"/>
          <w:szCs w:val="24"/>
          <w:lang w:val="ro-RO"/>
        </w:rPr>
        <w:t xml:space="preserve"> proiectului va indica un minim de informaţii cu privire la următoarele aspecte:</w:t>
      </w:r>
    </w:p>
    <w:p w14:paraId="7384873E" w14:textId="77777777" w:rsidR="00E13CE2" w:rsidRPr="007B4463" w:rsidRDefault="00E13CE2" w:rsidP="00C579AC">
      <w:pPr>
        <w:autoSpaceDE w:val="0"/>
        <w:spacing w:after="0" w:line="240" w:lineRule="auto"/>
        <w:rPr>
          <w:rFonts w:cs="Times New Roman"/>
          <w:szCs w:val="24"/>
          <w:lang w:val="ro-RO"/>
        </w:rPr>
      </w:pPr>
    </w:p>
    <w:p w14:paraId="3E453AD4" w14:textId="421627A6" w:rsidR="00163D92" w:rsidRPr="007B4463" w:rsidRDefault="00163D92" w:rsidP="005A3A56">
      <w:pPr>
        <w:numPr>
          <w:ilvl w:val="0"/>
          <w:numId w:val="15"/>
        </w:numPr>
        <w:autoSpaceDE w:val="0"/>
        <w:spacing w:after="0" w:line="240" w:lineRule="auto"/>
        <w:ind w:left="714" w:hanging="357"/>
        <w:rPr>
          <w:rFonts w:cs="Times New Roman"/>
          <w:szCs w:val="24"/>
          <w:lang w:val="ro-RO"/>
        </w:rPr>
      </w:pPr>
      <w:r w:rsidRPr="007B4463">
        <w:rPr>
          <w:rFonts w:cs="Times New Roman"/>
          <w:szCs w:val="24"/>
          <w:lang w:val="ro-RO"/>
        </w:rPr>
        <w:t xml:space="preserve">Componentele și activitățile investiției, și modul în care </w:t>
      </w:r>
      <w:r w:rsidR="00AF38D4" w:rsidRPr="007B4463">
        <w:rPr>
          <w:rFonts w:cs="Times New Roman"/>
          <w:szCs w:val="24"/>
          <w:lang w:val="ro-RO"/>
        </w:rPr>
        <w:t>răspunde</w:t>
      </w:r>
      <w:r w:rsidRPr="007B4463">
        <w:rPr>
          <w:rFonts w:cs="Times New Roman"/>
          <w:szCs w:val="24"/>
          <w:lang w:val="ro-RO"/>
        </w:rPr>
        <w:t xml:space="preserve"> </w:t>
      </w:r>
      <w:r w:rsidR="0094476F" w:rsidRPr="007B4463">
        <w:rPr>
          <w:rFonts w:cs="Times New Roman"/>
          <w:szCs w:val="24"/>
          <w:lang w:val="ro-RO"/>
        </w:rPr>
        <w:t>etapelor</w:t>
      </w:r>
      <w:r w:rsidR="00B84340" w:rsidRPr="007B4463">
        <w:rPr>
          <w:rFonts w:cs="Times New Roman"/>
          <w:szCs w:val="24"/>
          <w:lang w:val="ro-RO"/>
        </w:rPr>
        <w:t xml:space="preserve"> </w:t>
      </w:r>
      <w:r w:rsidRPr="007B4463">
        <w:rPr>
          <w:rFonts w:cs="Times New Roman"/>
          <w:szCs w:val="24"/>
          <w:lang w:val="ro-RO"/>
        </w:rPr>
        <w:t>identificate</w:t>
      </w:r>
      <w:r w:rsidR="008445BF" w:rsidRPr="007B4463">
        <w:rPr>
          <w:rFonts w:cs="Times New Roman"/>
          <w:szCs w:val="24"/>
          <w:lang w:val="ro-RO"/>
        </w:rPr>
        <w:t>;</w:t>
      </w:r>
      <w:r w:rsidRPr="007B4463">
        <w:rPr>
          <w:rFonts w:cs="Times New Roman"/>
          <w:szCs w:val="24"/>
          <w:lang w:val="ro-RO"/>
        </w:rPr>
        <w:t xml:space="preserve"> </w:t>
      </w:r>
    </w:p>
    <w:p w14:paraId="00EEA0AD" w14:textId="77777777" w:rsidR="00163D92" w:rsidRPr="007B4463" w:rsidRDefault="00163D92" w:rsidP="005A3A56">
      <w:pPr>
        <w:pStyle w:val="ListParagraph"/>
        <w:numPr>
          <w:ilvl w:val="0"/>
          <w:numId w:val="15"/>
        </w:numPr>
        <w:spacing w:line="276" w:lineRule="auto"/>
        <w:ind w:left="714" w:hanging="357"/>
        <w:rPr>
          <w:rFonts w:cs="Times New Roman"/>
          <w:szCs w:val="24"/>
          <w:lang w:val="ro-RO"/>
        </w:rPr>
      </w:pPr>
      <w:r w:rsidRPr="007B4463">
        <w:rPr>
          <w:rFonts w:cs="Times New Roman"/>
          <w:szCs w:val="24"/>
          <w:lang w:val="ro-RO"/>
        </w:rPr>
        <w:t>Date generale privind investiția propusă</w:t>
      </w:r>
      <w:r w:rsidR="008445BF" w:rsidRPr="007B4463">
        <w:rPr>
          <w:rFonts w:cs="Times New Roman"/>
          <w:szCs w:val="24"/>
          <w:lang w:val="ro-RO"/>
        </w:rPr>
        <w:t>;</w:t>
      </w:r>
    </w:p>
    <w:p w14:paraId="5D96AF2A" w14:textId="6A501A11" w:rsidR="00163D92" w:rsidRPr="007B4463" w:rsidRDefault="00163D92" w:rsidP="005A3A56">
      <w:pPr>
        <w:numPr>
          <w:ilvl w:val="0"/>
          <w:numId w:val="15"/>
        </w:numPr>
        <w:autoSpaceDE w:val="0"/>
        <w:spacing w:after="0" w:line="240" w:lineRule="auto"/>
        <w:ind w:left="714" w:hanging="357"/>
        <w:rPr>
          <w:rFonts w:cs="Times New Roman"/>
          <w:szCs w:val="24"/>
          <w:lang w:val="ro-RO"/>
        </w:rPr>
      </w:pPr>
      <w:r w:rsidRPr="007B4463">
        <w:rPr>
          <w:rFonts w:cs="Times New Roman"/>
          <w:szCs w:val="24"/>
          <w:lang w:val="ro-RO"/>
        </w:rPr>
        <w:t xml:space="preserve">Se vor descrie principalele componente ale proiectului, corelat cu </w:t>
      </w:r>
      <w:r w:rsidR="0094476F" w:rsidRPr="007B4463">
        <w:rPr>
          <w:rFonts w:cs="Times New Roman"/>
          <w:szCs w:val="24"/>
          <w:lang w:val="ro-RO"/>
        </w:rPr>
        <w:t>măsurile</w:t>
      </w:r>
      <w:r w:rsidR="00B84340" w:rsidRPr="007B4463">
        <w:rPr>
          <w:rFonts w:cs="Times New Roman"/>
          <w:szCs w:val="24"/>
          <w:lang w:val="ro-RO"/>
        </w:rPr>
        <w:t xml:space="preserve"> </w:t>
      </w:r>
      <w:r w:rsidRPr="007B4463">
        <w:rPr>
          <w:rFonts w:cs="Times New Roman"/>
          <w:szCs w:val="24"/>
          <w:lang w:val="ro-RO"/>
        </w:rPr>
        <w:t xml:space="preserve">identificate și propuse spre rezolvare în proiect și cu cauzele acestora, detaliate pe activități și </w:t>
      </w:r>
      <w:r w:rsidR="008445BF" w:rsidRPr="007B4463">
        <w:rPr>
          <w:rFonts w:cs="Times New Roman"/>
          <w:szCs w:val="24"/>
          <w:lang w:val="ro-RO"/>
        </w:rPr>
        <w:t>corelate cu bugetul proiectului;</w:t>
      </w:r>
    </w:p>
    <w:p w14:paraId="78CABF70" w14:textId="77777777" w:rsidR="006917BE" w:rsidRPr="007B4463" w:rsidRDefault="0093455D" w:rsidP="005A3A56">
      <w:pPr>
        <w:numPr>
          <w:ilvl w:val="0"/>
          <w:numId w:val="15"/>
        </w:numPr>
        <w:autoSpaceDE w:val="0"/>
        <w:spacing w:after="0" w:line="240" w:lineRule="auto"/>
        <w:ind w:left="714" w:hanging="357"/>
        <w:rPr>
          <w:rFonts w:cs="Times New Roman"/>
          <w:szCs w:val="24"/>
          <w:lang w:val="ro-RO"/>
        </w:rPr>
      </w:pPr>
      <w:r w:rsidRPr="007B4463">
        <w:rPr>
          <w:rFonts w:cs="Times New Roman"/>
          <w:szCs w:val="24"/>
          <w:lang w:val="ro-RO"/>
        </w:rPr>
        <w:t>S</w:t>
      </w:r>
      <w:r w:rsidR="006917BE" w:rsidRPr="007B4463">
        <w:rPr>
          <w:rFonts w:cs="Times New Roman"/>
          <w:szCs w:val="24"/>
          <w:lang w:val="ro-RO"/>
        </w:rPr>
        <w:t>e vor depune fișele tehnice de catalog privind respectarea standardelor europene în vigoare (privind protecția mediului și BAT)</w:t>
      </w:r>
    </w:p>
    <w:p w14:paraId="151F278C" w14:textId="77777777" w:rsidR="00163D92" w:rsidRPr="007B4463" w:rsidRDefault="00163D92" w:rsidP="005A3A56">
      <w:pPr>
        <w:numPr>
          <w:ilvl w:val="0"/>
          <w:numId w:val="15"/>
        </w:numPr>
        <w:autoSpaceDE w:val="0"/>
        <w:spacing w:after="0" w:line="240" w:lineRule="auto"/>
        <w:ind w:left="714" w:hanging="357"/>
        <w:rPr>
          <w:rFonts w:cs="Times New Roman"/>
          <w:szCs w:val="24"/>
          <w:lang w:val="ro-RO"/>
        </w:rPr>
      </w:pPr>
      <w:r w:rsidRPr="007B4463">
        <w:rPr>
          <w:rFonts w:cs="Times New Roman"/>
          <w:szCs w:val="24"/>
          <w:lang w:val="ro-RO"/>
        </w:rPr>
        <w:t>Se va descrie stadiul obţinerii aprobărilor, autorizaţiilor, avizelor prevăzute de legislaţia în vigoare şi necesare pentru implementarea proiectului.</w:t>
      </w:r>
    </w:p>
    <w:p w14:paraId="25E0391B" w14:textId="77777777" w:rsidR="00E13CE2" w:rsidRPr="007B4463" w:rsidRDefault="00E13CE2" w:rsidP="00C579AC">
      <w:pPr>
        <w:autoSpaceDE w:val="0"/>
        <w:spacing w:after="0" w:line="240" w:lineRule="auto"/>
        <w:rPr>
          <w:rFonts w:cs="Times New Roman"/>
          <w:szCs w:val="24"/>
          <w:lang w:val="ro-RO"/>
        </w:rPr>
      </w:pPr>
    </w:p>
    <w:p w14:paraId="25FB752F" w14:textId="3CD12CC1" w:rsidR="00163D92" w:rsidRPr="007B4463" w:rsidRDefault="00B95DB0" w:rsidP="00E24147">
      <w:pPr>
        <w:tabs>
          <w:tab w:val="left" w:pos="10065"/>
        </w:tabs>
        <w:ind w:right="-51" w:firstLine="851"/>
        <w:rPr>
          <w:rFonts w:cs="Times New Roman"/>
          <w:szCs w:val="24"/>
          <w:lang w:val="ro-RO"/>
        </w:rPr>
      </w:pPr>
      <w:r w:rsidRPr="007B4463">
        <w:rPr>
          <w:rFonts w:cs="Times New Roman"/>
          <w:szCs w:val="24"/>
          <w:lang w:val="ro-RO"/>
        </w:rPr>
        <w:t xml:space="preserve">Cerinţe </w:t>
      </w:r>
      <w:r w:rsidRPr="003626D4">
        <w:rPr>
          <w:rFonts w:cs="Times New Roman"/>
          <w:lang w:val="ro-RO"/>
        </w:rPr>
        <w:t>specifice</w:t>
      </w:r>
      <w:r w:rsidRPr="007B4463">
        <w:rPr>
          <w:rFonts w:cs="Times New Roman"/>
          <w:szCs w:val="24"/>
          <w:lang w:val="ro-RO"/>
        </w:rPr>
        <w:t xml:space="preserve"> suplimentare sunt prezentate în secţiunea relevantă din </w:t>
      </w:r>
      <w:r w:rsidR="00E13CE2" w:rsidRPr="007B4463">
        <w:rPr>
          <w:rFonts w:cs="Times New Roman"/>
          <w:szCs w:val="24"/>
          <w:lang w:val="ro-RO"/>
        </w:rPr>
        <w:t xml:space="preserve">Anexa </w:t>
      </w:r>
      <w:r w:rsidRPr="007B4463">
        <w:rPr>
          <w:rFonts w:cs="Times New Roman"/>
          <w:szCs w:val="24"/>
          <w:lang w:val="ro-RO"/>
        </w:rPr>
        <w:t>nr.1.</w:t>
      </w:r>
      <w:r w:rsidRPr="007B4463" w:rsidDel="00B95DB0">
        <w:rPr>
          <w:rFonts w:cs="Times New Roman"/>
          <w:szCs w:val="24"/>
          <w:lang w:val="ro-RO"/>
        </w:rPr>
        <w:t xml:space="preserve"> </w:t>
      </w:r>
    </w:p>
    <w:p w14:paraId="3ACB64A4" w14:textId="77777777" w:rsidR="00E13CE2" w:rsidRPr="007B4463" w:rsidRDefault="00E13CE2" w:rsidP="00C579AC">
      <w:pPr>
        <w:autoSpaceDE w:val="0"/>
        <w:spacing w:after="0" w:line="240" w:lineRule="auto"/>
        <w:rPr>
          <w:rFonts w:cs="Times New Roman"/>
          <w:szCs w:val="24"/>
          <w:lang w:val="ro-RO"/>
        </w:rPr>
      </w:pPr>
    </w:p>
    <w:p w14:paraId="27E0B5E1" w14:textId="77777777" w:rsidR="00163D92" w:rsidRPr="00E24147" w:rsidRDefault="006F3319" w:rsidP="00E24147">
      <w:pPr>
        <w:pStyle w:val="Heading3"/>
        <w:rPr>
          <w:rFonts w:cs="Times New Roman"/>
          <w:lang w:val="ro-RO"/>
        </w:rPr>
      </w:pPr>
      <w:bookmarkStart w:id="200" w:name="_Toc441533201"/>
      <w:bookmarkStart w:id="201" w:name="_Toc442405178"/>
      <w:bookmarkStart w:id="202" w:name="_Toc88551405"/>
      <w:bookmarkStart w:id="203" w:name="_Toc116995967"/>
      <w:r w:rsidRPr="00E24147">
        <w:rPr>
          <w:rFonts w:cs="Times New Roman"/>
          <w:lang w:val="ro-RO"/>
        </w:rPr>
        <w:t>4</w:t>
      </w:r>
      <w:r w:rsidR="00163D92" w:rsidRPr="00E24147">
        <w:rPr>
          <w:rFonts w:cs="Times New Roman"/>
          <w:lang w:val="ro-RO"/>
        </w:rPr>
        <w:t>.2.9 Evaluarea Impactului asupra Mediului (EIM)</w:t>
      </w:r>
      <w:bookmarkEnd w:id="200"/>
      <w:bookmarkEnd w:id="201"/>
      <w:bookmarkEnd w:id="202"/>
      <w:r w:rsidR="00B95DB0" w:rsidRPr="00E24147">
        <w:rPr>
          <w:rFonts w:cs="Times New Roman"/>
          <w:lang w:val="ro-RO"/>
        </w:rPr>
        <w:t xml:space="preserve"> și respectarea principiului DNSH</w:t>
      </w:r>
      <w:bookmarkEnd w:id="203"/>
      <w:r w:rsidR="00163D92" w:rsidRPr="00E24147">
        <w:rPr>
          <w:rFonts w:cs="Times New Roman"/>
          <w:lang w:val="ro-RO"/>
        </w:rPr>
        <w:tab/>
      </w:r>
    </w:p>
    <w:p w14:paraId="2391B5BA" w14:textId="77777777" w:rsidR="00163D92" w:rsidRPr="007B4463" w:rsidRDefault="00163D92" w:rsidP="00E24147">
      <w:pPr>
        <w:tabs>
          <w:tab w:val="left" w:pos="10065"/>
        </w:tabs>
        <w:ind w:right="-51" w:firstLine="851"/>
        <w:rPr>
          <w:rFonts w:cs="Times New Roman"/>
          <w:lang w:val="ro-RO"/>
        </w:rPr>
      </w:pPr>
      <w:bookmarkStart w:id="204" w:name="_Hlk88481876"/>
      <w:r w:rsidRPr="007B4463">
        <w:rPr>
          <w:rFonts w:cs="Times New Roman"/>
          <w:lang w:val="ro-RO"/>
        </w:rPr>
        <w:t xml:space="preserve">Evaluarea Impactului asupra Mediului trebuie să fie în conformitate cu prevederile legislației din domeniu. </w:t>
      </w:r>
      <w:r w:rsidRPr="007B4463">
        <w:rPr>
          <w:rFonts w:cs="Times New Roman"/>
          <w:color w:val="000000"/>
          <w:shd w:val="clear" w:color="auto" w:fill="FFFFFF"/>
          <w:lang w:val="ro-RO"/>
        </w:rPr>
        <w:t xml:space="preserve">Autorităţile competente pentru protecţia mediului (ACPM) </w:t>
      </w:r>
      <w:r w:rsidRPr="007B4463">
        <w:rPr>
          <w:rFonts w:cs="Times New Roman"/>
          <w:lang w:val="ro-RO"/>
        </w:rPr>
        <w:t>stabilesc dacă proiectele sunt de tipul celor prevăzute la Anexa I sau Anexa II a</w:t>
      </w:r>
      <w:r w:rsidR="00B95DB0" w:rsidRPr="007B4463">
        <w:rPr>
          <w:rFonts w:cs="Times New Roman"/>
          <w:lang w:val="ro-RO"/>
        </w:rPr>
        <w:t xml:space="preserve"> Directivei 2011/92/UE a </w:t>
      </w:r>
      <w:r w:rsidR="00B95DB0" w:rsidRPr="007B4463">
        <w:rPr>
          <w:rFonts w:cs="Times New Roman"/>
          <w:lang w:val="ro-RO"/>
        </w:rPr>
        <w:lastRenderedPageBreak/>
        <w:t>Parlamentului European și a Consiliului din 13 decembrie 2011 privind evaluarea efectelor anumitor proiecte publice și private asupra mediului</w:t>
      </w:r>
      <w:r w:rsidRPr="007B4463">
        <w:rPr>
          <w:rFonts w:cs="Times New Roman"/>
          <w:lang w:val="ro-RO"/>
        </w:rPr>
        <w:t xml:space="preserve"> </w:t>
      </w:r>
      <w:r w:rsidR="00B95DB0" w:rsidRPr="007B4463">
        <w:rPr>
          <w:rFonts w:cs="Times New Roman"/>
          <w:lang w:val="ro-RO"/>
        </w:rPr>
        <w:t>(</w:t>
      </w:r>
      <w:r w:rsidRPr="007B4463">
        <w:rPr>
          <w:rFonts w:cs="Times New Roman"/>
          <w:lang w:val="ro-RO"/>
        </w:rPr>
        <w:t>Directiv</w:t>
      </w:r>
      <w:r w:rsidR="00B95DB0" w:rsidRPr="007B4463">
        <w:rPr>
          <w:rFonts w:cs="Times New Roman"/>
          <w:lang w:val="ro-RO"/>
        </w:rPr>
        <w:t>a</w:t>
      </w:r>
      <w:r w:rsidRPr="007B4463">
        <w:rPr>
          <w:rFonts w:cs="Times New Roman"/>
          <w:lang w:val="ro-RO"/>
        </w:rPr>
        <w:t xml:space="preserve"> EIM</w:t>
      </w:r>
      <w:r w:rsidR="00B95DB0" w:rsidRPr="007B4463">
        <w:rPr>
          <w:rFonts w:cs="Times New Roman"/>
          <w:lang w:val="ro-RO"/>
        </w:rPr>
        <w:t>)</w:t>
      </w:r>
      <w:r w:rsidRPr="007B4463">
        <w:rPr>
          <w:rFonts w:cs="Times New Roman"/>
          <w:lang w:val="ro-RO"/>
        </w:rPr>
        <w:t xml:space="preserve">. Acestea determină şi necesitatea demarării procedurii de evaluare adecvată, modul de consultare a publicului sau modul în care Raportul privind impactul asupra mediului şi rezultatele consultării publicului vor fi luate în considerare în emiterea deciziei de mediu de către autorităţile </w:t>
      </w:r>
      <w:r w:rsidR="001E19DD" w:rsidRPr="007B4463">
        <w:rPr>
          <w:rFonts w:cs="Times New Roman"/>
          <w:lang w:val="ro-RO"/>
        </w:rPr>
        <w:t>competente pentru protecț</w:t>
      </w:r>
      <w:r w:rsidRPr="007B4463">
        <w:rPr>
          <w:rFonts w:cs="Times New Roman"/>
          <w:lang w:val="ro-RO"/>
        </w:rPr>
        <w:t xml:space="preserve">ia mediului. </w:t>
      </w:r>
    </w:p>
    <w:tbl>
      <w:tblPr>
        <w:tblStyle w:val="TableGrid"/>
        <w:tblW w:w="9214" w:type="dxa"/>
        <w:tblInd w:w="-5" w:type="dxa"/>
        <w:tblCellMar>
          <w:top w:w="510" w:type="dxa"/>
          <w:left w:w="510" w:type="dxa"/>
          <w:bottom w:w="510" w:type="dxa"/>
          <w:right w:w="510" w:type="dxa"/>
        </w:tblCellMar>
        <w:tblLook w:val="04A0" w:firstRow="1" w:lastRow="0" w:firstColumn="1" w:lastColumn="0" w:noHBand="0" w:noVBand="1"/>
      </w:tblPr>
      <w:tblGrid>
        <w:gridCol w:w="9214"/>
      </w:tblGrid>
      <w:tr w:rsidR="00E13CE2" w:rsidRPr="007B4463" w14:paraId="794DB6C1" w14:textId="77777777" w:rsidTr="00E24147">
        <w:trPr>
          <w:trHeight w:val="1361"/>
        </w:trPr>
        <w:tc>
          <w:tcPr>
            <w:tcW w:w="9214" w:type="dxa"/>
            <w:tcBorders>
              <w:top w:val="single" w:sz="4" w:space="0" w:color="auto"/>
              <w:left w:val="single" w:sz="4" w:space="0" w:color="auto"/>
              <w:bottom w:val="single" w:sz="4" w:space="0" w:color="auto"/>
              <w:right w:val="single" w:sz="4" w:space="0" w:color="auto"/>
            </w:tcBorders>
          </w:tcPr>
          <w:p w14:paraId="6754941C" w14:textId="77777777" w:rsidR="00E13CE2" w:rsidRPr="00E24147" w:rsidRDefault="00E13CE2">
            <w:pPr>
              <w:spacing w:after="240" w:line="240" w:lineRule="auto"/>
              <w:jc w:val="left"/>
              <w:rPr>
                <w:rFonts w:eastAsia="Geneva" w:cs="Times New Roman"/>
                <w:b/>
                <w:color w:val="FF0000"/>
                <w:sz w:val="28"/>
                <w:szCs w:val="28"/>
                <w:lang w:val="ro-RO"/>
              </w:rPr>
            </w:pPr>
            <w:r w:rsidRPr="00E24147">
              <w:rPr>
                <w:rFonts w:eastAsia="Geneva" w:cs="Times New Roman"/>
                <w:b/>
                <w:color w:val="FF0000"/>
                <w:sz w:val="28"/>
                <w:szCs w:val="28"/>
                <w:lang w:val="ro-RO"/>
              </w:rPr>
              <w:t>Atenție!</w:t>
            </w:r>
          </w:p>
          <w:p w14:paraId="32C2E165" w14:textId="77777777" w:rsidR="00E13CE2" w:rsidRPr="007B4463" w:rsidRDefault="00E13CE2">
            <w:pPr>
              <w:widowControl w:val="0"/>
              <w:spacing w:line="256" w:lineRule="auto"/>
              <w:contextualSpacing/>
              <w:jc w:val="left"/>
              <w:rPr>
                <w:rFonts w:eastAsiaTheme="minorEastAsia" w:cs="Times New Roman"/>
                <w:szCs w:val="24"/>
                <w:lang w:val="ro-RO"/>
              </w:rPr>
            </w:pPr>
            <w:r w:rsidRPr="007B4463">
              <w:rPr>
                <w:rFonts w:eastAsiaTheme="minorEastAsia" w:cs="Times New Roman"/>
                <w:szCs w:val="24"/>
                <w:lang w:val="ro-RO"/>
              </w:rPr>
              <w:t>În ceea ce privește respectarea principiului DNSH, solicitantul va avea în vedere conformarea cu prevederile aferente măsurii I.5 din Anexa DNSH la PNRR, Componenta C6. Energie, publicată pe site-ul MIPE la adresa: http://mfe.gov.ro/pnrr/, Comunicarea Comisiei - Orientări tehnice privind aplicarea principiului de „a nu prejudicia în mod semnificativ” în temeiul Regulamentului privind Mecanismul de redresare și reziliență (2021/C 58/01) și cu Regulamentul delegat (UE) al Comisiei [C (2021) 2800/3] și cu Regulamentul privind taxonomia (UE) (2020/852) și Regulamentul delegat (UE) 2021/2139 al Comisiei din 4 iunie 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tc>
      </w:tr>
    </w:tbl>
    <w:p w14:paraId="1A1F52C7" w14:textId="77777777" w:rsidR="00B95DB0" w:rsidRPr="007B4463" w:rsidRDefault="00B95DB0" w:rsidP="00C579AC">
      <w:pPr>
        <w:tabs>
          <w:tab w:val="left" w:pos="10065"/>
        </w:tabs>
        <w:ind w:right="-51"/>
        <w:rPr>
          <w:rFonts w:cs="Times New Roman"/>
          <w:lang w:val="ro-RO"/>
        </w:rPr>
      </w:pPr>
    </w:p>
    <w:p w14:paraId="3EB763A0" w14:textId="3FAEAB19" w:rsidR="00B95DB0" w:rsidRPr="007B4463" w:rsidRDefault="00B95DB0" w:rsidP="00E24147">
      <w:pPr>
        <w:tabs>
          <w:tab w:val="left" w:pos="10065"/>
        </w:tabs>
        <w:ind w:right="-51" w:firstLine="851"/>
        <w:rPr>
          <w:rFonts w:cs="Times New Roman"/>
          <w:lang w:val="ro-RO"/>
        </w:rPr>
      </w:pPr>
      <w:r w:rsidRPr="007B4463">
        <w:rPr>
          <w:rFonts w:cs="Times New Roman"/>
          <w:lang w:val="ro-RO"/>
        </w:rPr>
        <w:t xml:space="preserve">În etapa de verificare administrativă și a eligibilității </w:t>
      </w:r>
      <w:r w:rsidR="00CC5DF0" w:rsidRPr="007B4463">
        <w:rPr>
          <w:rFonts w:cs="Times New Roman"/>
          <w:lang w:val="ro-RO"/>
        </w:rPr>
        <w:t xml:space="preserve">cererilor de finanțare </w:t>
      </w:r>
      <w:r w:rsidRPr="007B4463">
        <w:rPr>
          <w:rFonts w:cs="Times New Roman"/>
          <w:lang w:val="ro-RO"/>
        </w:rPr>
        <w:t>M</w:t>
      </w:r>
      <w:r w:rsidR="00CC5DF0" w:rsidRPr="007B4463">
        <w:rPr>
          <w:rFonts w:cs="Times New Roman"/>
          <w:lang w:val="ro-RO"/>
        </w:rPr>
        <w:t xml:space="preserve">inisterul </w:t>
      </w:r>
      <w:r w:rsidRPr="007B4463">
        <w:rPr>
          <w:rFonts w:cs="Times New Roman"/>
          <w:lang w:val="ro-RO"/>
        </w:rPr>
        <w:t>E</w:t>
      </w:r>
      <w:r w:rsidR="00CC5DF0" w:rsidRPr="007B4463">
        <w:rPr>
          <w:rFonts w:cs="Times New Roman"/>
          <w:lang w:val="ro-RO"/>
        </w:rPr>
        <w:t>nergiei</w:t>
      </w:r>
      <w:r w:rsidRPr="007B4463">
        <w:rPr>
          <w:rFonts w:cs="Times New Roman"/>
          <w:lang w:val="ro-RO"/>
        </w:rPr>
        <w:t xml:space="preserve"> va verifica conformitatea cu principiul DNSH pe baza declarației pe propria răspundere a solicitantului privind respectarea principiului DNSH</w:t>
      </w:r>
      <w:r w:rsidR="007462B6" w:rsidRPr="007B4463">
        <w:rPr>
          <w:rFonts w:cs="Times New Roman"/>
          <w:lang w:val="ro-RO"/>
        </w:rPr>
        <w:t>,</w:t>
      </w:r>
      <w:r w:rsidRPr="007B4463">
        <w:rPr>
          <w:rFonts w:cs="Times New Roman"/>
          <w:lang w:val="ro-RO"/>
        </w:rPr>
        <w:t xml:space="preserve"> a Autoevaluării în acest sens (Anexa nr. 4 la prezentul ghid), precum și a celorlalte documente justificative anexate la </w:t>
      </w:r>
      <w:r w:rsidR="00CC5DF0" w:rsidRPr="007B4463">
        <w:rPr>
          <w:rFonts w:cs="Times New Roman"/>
          <w:lang w:val="ro-RO"/>
        </w:rPr>
        <w:t>cererile de finanțare</w:t>
      </w:r>
      <w:r w:rsidRPr="007B4463">
        <w:rPr>
          <w:rFonts w:cs="Times New Roman"/>
          <w:lang w:val="ro-RO"/>
        </w:rPr>
        <w:t>.</w:t>
      </w:r>
    </w:p>
    <w:p w14:paraId="1C75C7F8" w14:textId="7263D0CC" w:rsidR="00B95DB0" w:rsidRPr="007B4463" w:rsidRDefault="00B95DB0" w:rsidP="00E24147">
      <w:pPr>
        <w:tabs>
          <w:tab w:val="left" w:pos="10065"/>
        </w:tabs>
        <w:ind w:right="-51" w:firstLine="851"/>
        <w:rPr>
          <w:rFonts w:cs="Times New Roman"/>
          <w:lang w:val="ro-RO"/>
        </w:rPr>
      </w:pPr>
      <w:r w:rsidRPr="007B4463">
        <w:rPr>
          <w:rFonts w:cs="Times New Roman"/>
          <w:lang w:val="ro-RO"/>
        </w:rPr>
        <w:t xml:space="preserve">Totodată, în cadrul </w:t>
      </w:r>
      <w:r w:rsidR="00CC5DF0" w:rsidRPr="007B4463">
        <w:rPr>
          <w:rFonts w:cs="Times New Roman"/>
          <w:lang w:val="ro-RO"/>
        </w:rPr>
        <w:t>cererilor de finanțare</w:t>
      </w:r>
      <w:r w:rsidR="00B84340" w:rsidRPr="007B4463">
        <w:rPr>
          <w:rFonts w:cs="Times New Roman"/>
          <w:lang w:val="ro-RO"/>
        </w:rPr>
        <w:t xml:space="preserve"> </w:t>
      </w:r>
      <w:r w:rsidRPr="007B4463">
        <w:rPr>
          <w:rFonts w:cs="Times New Roman"/>
          <w:lang w:val="ro-RO"/>
        </w:rPr>
        <w:t>se va descrie modul în care va fi respectat principiul „Do not significant harm” (DNSH) pe toată perioada de implementare a proiectului, precum și pe durata întregului ciclu de viață a investiţiei.</w:t>
      </w:r>
    </w:p>
    <w:p w14:paraId="6D853C93" w14:textId="77777777" w:rsidR="00B95DB0" w:rsidRPr="007B4463" w:rsidRDefault="00CC5DF0" w:rsidP="00E24147">
      <w:pPr>
        <w:tabs>
          <w:tab w:val="left" w:pos="10065"/>
        </w:tabs>
        <w:ind w:right="-51" w:firstLine="851"/>
        <w:rPr>
          <w:rFonts w:cs="Times New Roman"/>
          <w:lang w:val="ro-RO"/>
        </w:rPr>
      </w:pPr>
      <w:r w:rsidRPr="007B4463">
        <w:rPr>
          <w:rFonts w:cs="Times New Roman"/>
          <w:lang w:val="ro-RO"/>
        </w:rPr>
        <w:t xml:space="preserve">Cererea de finanțare </w:t>
      </w:r>
      <w:r w:rsidR="00B95DB0" w:rsidRPr="007B4463">
        <w:rPr>
          <w:rFonts w:cs="Times New Roman"/>
          <w:lang w:val="ro-RO"/>
        </w:rPr>
        <w:t xml:space="preserve">care va fi depusă de potențialii beneficiari va exclude sprijinul pentru </w:t>
      </w:r>
      <w:r w:rsidR="00017B01" w:rsidRPr="007B4463">
        <w:rPr>
          <w:rFonts w:cs="Times New Roman"/>
          <w:lang w:val="ro-RO"/>
        </w:rPr>
        <w:t>active si activitati care se incadreaza</w:t>
      </w:r>
      <w:r w:rsidR="00B95DB0" w:rsidRPr="007B4463">
        <w:rPr>
          <w:rFonts w:cs="Times New Roman"/>
          <w:lang w:val="ro-RO"/>
        </w:rPr>
        <w:t>, în următoa</w:t>
      </w:r>
      <w:r w:rsidR="00017B01" w:rsidRPr="007B4463">
        <w:rPr>
          <w:rFonts w:cs="Times New Roman"/>
          <w:lang w:val="ro-RO"/>
        </w:rPr>
        <w:t>rea</w:t>
      </w:r>
      <w:r w:rsidR="00B95DB0" w:rsidRPr="007B4463">
        <w:rPr>
          <w:rFonts w:cs="Times New Roman"/>
          <w:lang w:val="ro-RO"/>
        </w:rPr>
        <w:t xml:space="preserve"> list</w:t>
      </w:r>
      <w:r w:rsidR="00360478" w:rsidRPr="007B4463">
        <w:rPr>
          <w:rFonts w:cs="Times New Roman"/>
          <w:lang w:val="ro-RO"/>
        </w:rPr>
        <w:t>a</w:t>
      </w:r>
      <w:r w:rsidR="00B95DB0" w:rsidRPr="007B4463">
        <w:rPr>
          <w:rFonts w:cs="Times New Roman"/>
          <w:lang w:val="ro-RO"/>
        </w:rPr>
        <w:t xml:space="preserve"> de activități:</w:t>
      </w:r>
    </w:p>
    <w:p w14:paraId="2B71B82F" w14:textId="77777777" w:rsidR="00B95DB0" w:rsidRPr="007B4463" w:rsidRDefault="00B95DB0" w:rsidP="00C579AC">
      <w:pPr>
        <w:tabs>
          <w:tab w:val="left" w:pos="10065"/>
        </w:tabs>
        <w:ind w:right="-51"/>
        <w:rPr>
          <w:rFonts w:cs="Times New Roman"/>
          <w:lang w:val="ro-RO"/>
        </w:rPr>
      </w:pPr>
      <w:r w:rsidRPr="007B4463">
        <w:rPr>
          <w:rFonts w:cs="Times New Roman"/>
          <w:lang w:val="ro-RO"/>
        </w:rPr>
        <w:t>(i) activitățile legate de combustibili fosili, inclusiv utilizarea în aval;</w:t>
      </w:r>
    </w:p>
    <w:p w14:paraId="44B3A263" w14:textId="77777777" w:rsidR="00B95DB0" w:rsidRPr="007B4463" w:rsidRDefault="00B95DB0" w:rsidP="00C579AC">
      <w:pPr>
        <w:tabs>
          <w:tab w:val="left" w:pos="10065"/>
        </w:tabs>
        <w:ind w:right="-51"/>
        <w:rPr>
          <w:rFonts w:cs="Times New Roman"/>
          <w:lang w:val="ro-RO"/>
        </w:rPr>
      </w:pPr>
      <w:r w:rsidRPr="007B4463">
        <w:rPr>
          <w:rFonts w:cs="Times New Roman"/>
          <w:lang w:val="ro-RO"/>
        </w:rPr>
        <w:lastRenderedPageBreak/>
        <w:t>(ii) activitățile din cadrul sistemului UE de comercializare a certificatelor de emisii (ETS) cu emisii preconizate de gaze cu efect de seră care nu sunt mai mici decât valorile de referință relevante3;</w:t>
      </w:r>
    </w:p>
    <w:p w14:paraId="3A699C76" w14:textId="77777777" w:rsidR="00B95DB0" w:rsidRPr="007B4463" w:rsidRDefault="00B95DB0" w:rsidP="00C579AC">
      <w:pPr>
        <w:tabs>
          <w:tab w:val="left" w:pos="10065"/>
        </w:tabs>
        <w:ind w:right="-51"/>
        <w:rPr>
          <w:rFonts w:cs="Times New Roman"/>
          <w:lang w:val="ro-RO"/>
        </w:rPr>
      </w:pPr>
      <w:r w:rsidRPr="007B4463">
        <w:rPr>
          <w:rFonts w:cs="Times New Roman"/>
          <w:lang w:val="ro-RO"/>
        </w:rPr>
        <w:t>(iii) activitățile legate de depozite de deșeuri, incineratoare4 și instalații de tratare mecanobiologică a deșeurilor5; și</w:t>
      </w:r>
    </w:p>
    <w:p w14:paraId="00A4354F" w14:textId="77777777" w:rsidR="00B95DB0" w:rsidRPr="007B4463" w:rsidRDefault="00B95DB0" w:rsidP="00C579AC">
      <w:pPr>
        <w:tabs>
          <w:tab w:val="left" w:pos="10065"/>
        </w:tabs>
        <w:ind w:right="-51"/>
        <w:rPr>
          <w:rFonts w:cs="Times New Roman"/>
          <w:lang w:val="ro-RO"/>
        </w:rPr>
      </w:pPr>
      <w:r w:rsidRPr="007B4463">
        <w:rPr>
          <w:rFonts w:cs="Times New Roman"/>
          <w:lang w:val="ro-RO"/>
        </w:rPr>
        <w:t>(iv) activitățile în cadrul cărora eliminarea pe termen lung a deșeurilor poate dăuna mediului.</w:t>
      </w:r>
    </w:p>
    <w:p w14:paraId="369DD464" w14:textId="77777777" w:rsidR="00173477" w:rsidRPr="007B4463" w:rsidRDefault="00173477" w:rsidP="00E24147">
      <w:pPr>
        <w:tabs>
          <w:tab w:val="left" w:pos="10065"/>
        </w:tabs>
        <w:ind w:right="-51" w:firstLine="851"/>
        <w:rPr>
          <w:rFonts w:cs="Times New Roman"/>
          <w:lang w:val="ro-RO"/>
        </w:rPr>
      </w:pPr>
      <w:r w:rsidRPr="007B4463">
        <w:rPr>
          <w:rFonts w:cs="Times New Roman"/>
          <w:lang w:val="ro-RO"/>
        </w:rPr>
        <w:t xml:space="preserve">În cadrul documentaţiilor tehnico-economice, pe baza evaluărilor privind influența investiţiilor asupra fenomenului schimbărilor climatice și, mai ales, a influenței efectelor schimbărilor climatice asupra proiectelor de investiții, se vor avea în vedere măsuri speciale pentru creşterea rezistenţei componentelor constructive ale proiectelor de investiţii aferente măsurii la schimbările climatice şi la alte vulnerabilităţi, după caz. Aceste măsuri de adaptare vor contribui la sporirea rezistenței la schimbările climatice, la condițiile meteorologice extreme și la alte dezastre naturale. </w:t>
      </w:r>
    </w:p>
    <w:p w14:paraId="5FE9DF1D" w14:textId="77777777" w:rsidR="00173477" w:rsidRPr="007B4463" w:rsidRDefault="00173477" w:rsidP="00E24147">
      <w:pPr>
        <w:tabs>
          <w:tab w:val="left" w:pos="10065"/>
        </w:tabs>
        <w:ind w:right="-51" w:firstLine="851"/>
        <w:rPr>
          <w:rFonts w:cs="Times New Roman"/>
          <w:lang w:val="ro-RO"/>
        </w:rPr>
      </w:pPr>
      <w:r w:rsidRPr="007B4463">
        <w:rPr>
          <w:rFonts w:cs="Times New Roman"/>
          <w:lang w:val="ro-RO"/>
        </w:rPr>
        <w:t xml:space="preserve">Având în vedere principiul DNSH, în ceea ce priveşte deşeurile recuperabile rezultate pe perioada executării lucrărilor de construire/montaj/dezafectare, beneficiarul se va asigura că cel puţin 70% (în greutate) din deșeurile nepericuloase rezultate din construcții/montaj și demolări (cu excepția materialelor naturale definite în categoria 17 05 04 din Lista europeană a deșeurilor stabilită prin Decizia 2000/532/CE), preluată în HG nr. 856/2002, cu modificările și completările ulterioare) și generate pe șantier vor fi pregătite, respectiv sortate pentru reutilizare, reciclare și alte operațiuni de valorificare materială, în conformitate cu ierarhia deșeurilor și cu Protocolul UE de gestionare a deșeurilor din construcții și demolări. </w:t>
      </w:r>
    </w:p>
    <w:p w14:paraId="2A213839" w14:textId="77777777" w:rsidR="00173477" w:rsidRPr="007B4463" w:rsidRDefault="00173477" w:rsidP="00C579AC">
      <w:pPr>
        <w:pStyle w:val="Default"/>
        <w:jc w:val="both"/>
        <w:rPr>
          <w:rFonts w:eastAsiaTheme="minorHAnsi"/>
          <w:lang w:val="ro-RO"/>
        </w:rPr>
      </w:pPr>
      <w:r w:rsidRPr="007B4463">
        <w:rPr>
          <w:lang w:val="ro-RO"/>
        </w:rPr>
        <w:t xml:space="preserve">Beneficiarul va urmări limitarea generării de deșeuri în procesele legate de construcții și demolări, în conformitate cu Protocolul UE de gestionare a deșeurilor de construcții și demolări și luând în considerare </w:t>
      </w:r>
      <w:r w:rsidRPr="007B4463">
        <w:rPr>
          <w:rFonts w:eastAsiaTheme="minorHAnsi"/>
          <w:lang w:val="ro-RO"/>
        </w:rPr>
        <w:t xml:space="preserve">cele mai bune tehnici disponibile și utilizând demolări selective pentru a permite îndepărtarea și manipularea în siguranță a substanțelor periculoase și pentru a facilita reutilizarea-reciclarea de calitate prin îndepărtarea selectivă a materialelor, folosind sistemele de sortare disponibile pentru deșeurile de construcții și demolări. </w:t>
      </w:r>
    </w:p>
    <w:p w14:paraId="5776B0A2" w14:textId="77777777" w:rsidR="00173477" w:rsidRPr="007B4463" w:rsidRDefault="00173477" w:rsidP="00C579AC">
      <w:pPr>
        <w:autoSpaceDE w:val="0"/>
        <w:autoSpaceDN w:val="0"/>
        <w:adjustRightInd w:val="0"/>
        <w:spacing w:after="0" w:line="240" w:lineRule="auto"/>
        <w:rPr>
          <w:rFonts w:cs="Times New Roman"/>
          <w:color w:val="000000"/>
          <w:szCs w:val="24"/>
          <w:lang w:val="ro-RO"/>
        </w:rPr>
      </w:pPr>
      <w:r w:rsidRPr="007B4463">
        <w:rPr>
          <w:rFonts w:cs="Times New Roman"/>
          <w:color w:val="000000"/>
          <w:szCs w:val="24"/>
          <w:lang w:val="ro-RO"/>
        </w:rPr>
        <w:t xml:space="preserve">În ceea ce privește biodiversitatea și ecosistemele, solicitantul se va asigura că proiectul nu va fi implementat pe următoarele tipuri de terenuri: </w:t>
      </w:r>
    </w:p>
    <w:p w14:paraId="7F630D17" w14:textId="77777777" w:rsidR="00173477" w:rsidRPr="007B4463" w:rsidRDefault="00173477" w:rsidP="00E24147">
      <w:pPr>
        <w:autoSpaceDE w:val="0"/>
        <w:autoSpaceDN w:val="0"/>
        <w:adjustRightInd w:val="0"/>
        <w:spacing w:after="28" w:line="240" w:lineRule="auto"/>
        <w:jc w:val="left"/>
        <w:rPr>
          <w:rFonts w:cs="Times New Roman"/>
          <w:color w:val="000000"/>
          <w:szCs w:val="24"/>
          <w:lang w:val="ro-RO"/>
        </w:rPr>
      </w:pPr>
      <w:r w:rsidRPr="007B4463">
        <w:rPr>
          <w:rFonts w:cs="Times New Roman"/>
          <w:color w:val="000000"/>
          <w:szCs w:val="24"/>
          <w:lang w:val="ro-RO"/>
        </w:rPr>
        <w:t xml:space="preserve">(i) terenuri arabile și terenuri cultivate cu un nivel moderat până la ridicat de fertilitate a solului și biodiversitate sub pământ, astfel cum se menționează în studiul LUCAS al UE, ce poate fi accesat la adresa:https://ec.europa.eu/eurostat/statistics- explained/index.php?title=Glossary:Land_usecoverareaframesurvey(LUCAS) </w:t>
      </w:r>
    </w:p>
    <w:p w14:paraId="15FA2E2F" w14:textId="77777777" w:rsidR="00173477" w:rsidRPr="007B4463" w:rsidRDefault="00173477" w:rsidP="00E24147">
      <w:pPr>
        <w:autoSpaceDE w:val="0"/>
        <w:autoSpaceDN w:val="0"/>
        <w:adjustRightInd w:val="0"/>
        <w:spacing w:after="28" w:line="240" w:lineRule="auto"/>
        <w:jc w:val="left"/>
        <w:rPr>
          <w:rFonts w:cs="Times New Roman"/>
          <w:color w:val="000000"/>
          <w:szCs w:val="24"/>
          <w:lang w:val="ro-RO"/>
        </w:rPr>
      </w:pPr>
      <w:r w:rsidRPr="007B4463">
        <w:rPr>
          <w:rFonts w:cs="Times New Roman"/>
          <w:color w:val="000000"/>
          <w:szCs w:val="24"/>
          <w:lang w:val="ro-RO"/>
        </w:rPr>
        <w:t xml:space="preserve">(ii) terenurile verzi cu o valoare recunoscută a biodiversității ridicate și terenurile care servesc drept habitat al speciilor pe cale de dispariție (floră și faună) enumerate pe Lista roșie europeană sau pe lista roșie a IUCN (https://ec.europa.eu/environment/nature/conservation/species/redlist/); </w:t>
      </w:r>
    </w:p>
    <w:p w14:paraId="39CA7A3F" w14:textId="77777777" w:rsidR="00173477" w:rsidRPr="007B4463" w:rsidRDefault="00173477" w:rsidP="00C579AC">
      <w:pPr>
        <w:autoSpaceDE w:val="0"/>
        <w:autoSpaceDN w:val="0"/>
        <w:adjustRightInd w:val="0"/>
        <w:spacing w:after="0" w:line="240" w:lineRule="auto"/>
        <w:rPr>
          <w:rFonts w:cs="Times New Roman"/>
          <w:color w:val="000000"/>
          <w:szCs w:val="24"/>
          <w:lang w:val="ro-RO"/>
        </w:rPr>
      </w:pPr>
      <w:r w:rsidRPr="007B4463">
        <w:rPr>
          <w:rFonts w:cs="Times New Roman"/>
          <w:color w:val="000000"/>
          <w:szCs w:val="24"/>
          <w:lang w:val="ro-RO"/>
        </w:rPr>
        <w:t xml:space="preserve">(iii) terenuri forestiere (acoperite sau nu de arbori), alte terenuri împădurite sau terenuri care sunt acoperite parțial sau integral sau destinate a fi acoperite de arbori, chiar și în cazul în care acești arbori nu au atins încă dimensiunea și acoperirea care urmează să fie clasificate ca păduri </w:t>
      </w:r>
      <w:r w:rsidRPr="007B4463">
        <w:rPr>
          <w:rFonts w:cs="Times New Roman"/>
          <w:color w:val="000000"/>
          <w:szCs w:val="24"/>
          <w:lang w:val="ro-RO"/>
        </w:rPr>
        <w:lastRenderedPageBreak/>
        <w:t xml:space="preserve">sau alte terenuri împădurite, astfel cum sunt definite în conformitate cu definiția FAO a pădurilor. </w:t>
      </w:r>
    </w:p>
    <w:p w14:paraId="27C08D11" w14:textId="77777777" w:rsidR="00173477" w:rsidRPr="007B4463" w:rsidRDefault="00173477" w:rsidP="00C579AC">
      <w:pPr>
        <w:autoSpaceDE w:val="0"/>
        <w:autoSpaceDN w:val="0"/>
        <w:adjustRightInd w:val="0"/>
        <w:spacing w:after="0" w:line="240" w:lineRule="auto"/>
        <w:rPr>
          <w:rFonts w:cs="Times New Roman"/>
          <w:color w:val="000000"/>
          <w:szCs w:val="24"/>
          <w:lang w:val="ro-RO"/>
        </w:rPr>
      </w:pPr>
    </w:p>
    <w:p w14:paraId="20F09846" w14:textId="20E93B6F" w:rsidR="00173477" w:rsidRPr="007B4463" w:rsidRDefault="00173477" w:rsidP="00C579AC">
      <w:pPr>
        <w:tabs>
          <w:tab w:val="left" w:pos="10065"/>
        </w:tabs>
        <w:ind w:right="-51"/>
        <w:rPr>
          <w:rFonts w:cs="Times New Roman"/>
          <w:color w:val="000000"/>
          <w:szCs w:val="24"/>
          <w:lang w:val="ro-RO"/>
        </w:rPr>
      </w:pPr>
      <w:r w:rsidRPr="007B4463">
        <w:rPr>
          <w:rFonts w:cs="Times New Roman"/>
          <w:color w:val="000000"/>
          <w:szCs w:val="24"/>
          <w:lang w:val="ro-RO"/>
        </w:rPr>
        <w:t xml:space="preserve">În etapa de verificare administrativă și a eligibilității </w:t>
      </w:r>
      <w:r w:rsidR="00CC5DF0" w:rsidRPr="007B4463">
        <w:rPr>
          <w:rFonts w:cs="Times New Roman"/>
          <w:color w:val="000000"/>
          <w:szCs w:val="24"/>
          <w:lang w:val="ro-RO"/>
        </w:rPr>
        <w:t>cererilor de finanțare</w:t>
      </w:r>
      <w:r w:rsidR="00B84340" w:rsidRPr="007B4463">
        <w:rPr>
          <w:rFonts w:cs="Times New Roman"/>
          <w:color w:val="000000"/>
          <w:szCs w:val="24"/>
          <w:lang w:val="ro-RO"/>
        </w:rPr>
        <w:t xml:space="preserve"> </w:t>
      </w:r>
      <w:r w:rsidRPr="007B4463">
        <w:rPr>
          <w:rFonts w:cs="Times New Roman"/>
          <w:color w:val="000000"/>
          <w:szCs w:val="24"/>
          <w:lang w:val="ro-RO"/>
        </w:rPr>
        <w:t>M</w:t>
      </w:r>
      <w:r w:rsidR="00CC5DF0" w:rsidRPr="007B4463">
        <w:rPr>
          <w:rFonts w:cs="Times New Roman"/>
          <w:color w:val="000000"/>
          <w:szCs w:val="24"/>
          <w:lang w:val="ro-RO"/>
        </w:rPr>
        <w:t xml:space="preserve">inisterul </w:t>
      </w:r>
      <w:r w:rsidRPr="007B4463">
        <w:rPr>
          <w:rFonts w:cs="Times New Roman"/>
          <w:color w:val="000000"/>
          <w:szCs w:val="24"/>
          <w:lang w:val="ro-RO"/>
        </w:rPr>
        <w:t>E</w:t>
      </w:r>
      <w:r w:rsidR="00CC5DF0" w:rsidRPr="007B4463">
        <w:rPr>
          <w:rFonts w:cs="Times New Roman"/>
          <w:color w:val="000000"/>
          <w:szCs w:val="24"/>
          <w:lang w:val="ro-RO"/>
        </w:rPr>
        <w:t>nergiei</w:t>
      </w:r>
      <w:r w:rsidRPr="007B4463">
        <w:rPr>
          <w:rFonts w:cs="Times New Roman"/>
          <w:color w:val="000000"/>
          <w:szCs w:val="24"/>
          <w:lang w:val="ro-RO"/>
        </w:rPr>
        <w:t xml:space="preserve"> va verifica existența declarației pe propria răspundere a solicitantului privind respectarea principiului DNSH.</w:t>
      </w:r>
    </w:p>
    <w:p w14:paraId="490E79C4" w14:textId="77777777" w:rsidR="009D7613" w:rsidRPr="007B4463" w:rsidRDefault="00173477" w:rsidP="00C579AC">
      <w:pPr>
        <w:tabs>
          <w:tab w:val="left" w:pos="10065"/>
        </w:tabs>
        <w:ind w:right="-51"/>
        <w:rPr>
          <w:rFonts w:cs="Times New Roman"/>
          <w:szCs w:val="24"/>
          <w:lang w:val="ro-RO"/>
        </w:rPr>
      </w:pPr>
      <w:r w:rsidRPr="007B4463">
        <w:rPr>
          <w:rFonts w:cs="Times New Roman"/>
          <w:szCs w:val="24"/>
          <w:lang w:val="ro-RO"/>
        </w:rPr>
        <w:t>Autorităţile competente pentru protecţia mediului (ACPM) vor asigura totodată consultarea publicului interesat pe parcursul derularii procedurii implementarii prevederilor legale aplicabile.</w:t>
      </w:r>
    </w:p>
    <w:tbl>
      <w:tblPr>
        <w:tblStyle w:val="TableGrid"/>
        <w:tblW w:w="0" w:type="auto"/>
        <w:shd w:val="clear" w:color="auto" w:fill="DEEAF6" w:themeFill="accent1" w:themeFillTint="33"/>
        <w:tblLook w:val="04A0" w:firstRow="1" w:lastRow="0" w:firstColumn="1" w:lastColumn="0" w:noHBand="0" w:noVBand="1"/>
      </w:tblPr>
      <w:tblGrid>
        <w:gridCol w:w="9062"/>
      </w:tblGrid>
      <w:tr w:rsidR="007E186A" w:rsidRPr="007B4463" w14:paraId="02F23696" w14:textId="77777777" w:rsidTr="00981B97">
        <w:tc>
          <w:tcPr>
            <w:tcW w:w="9288" w:type="dxa"/>
            <w:shd w:val="clear" w:color="auto" w:fill="DEEAF6" w:themeFill="accent1" w:themeFillTint="33"/>
          </w:tcPr>
          <w:p w14:paraId="4B6220DB" w14:textId="77777777" w:rsidR="00FA6ACC" w:rsidRPr="00E24147" w:rsidRDefault="00FA6ACC" w:rsidP="00C579AC">
            <w:pPr>
              <w:tabs>
                <w:tab w:val="left" w:pos="10065"/>
              </w:tabs>
              <w:spacing w:after="0" w:line="259" w:lineRule="auto"/>
              <w:ind w:left="360" w:right="-51"/>
              <w:rPr>
                <w:rFonts w:cs="Times New Roman"/>
                <w:lang w:val="ro-RO"/>
              </w:rPr>
            </w:pPr>
          </w:p>
          <w:p w14:paraId="0E93446F" w14:textId="77777777" w:rsidR="007E186A" w:rsidRPr="00E24147" w:rsidRDefault="007E186A" w:rsidP="00C579AC">
            <w:pPr>
              <w:tabs>
                <w:tab w:val="left" w:pos="10065"/>
              </w:tabs>
              <w:spacing w:after="0" w:line="259" w:lineRule="auto"/>
              <w:ind w:left="360" w:right="-51"/>
              <w:rPr>
                <w:rFonts w:cs="Times New Roman"/>
                <w:lang w:val="ro-RO"/>
              </w:rPr>
            </w:pPr>
            <w:r w:rsidRPr="00E24147">
              <w:rPr>
                <w:rFonts w:cs="Times New Roman"/>
                <w:lang w:val="ro-RO"/>
              </w:rPr>
              <w:t>Documente necesare la depunerea Cererii de finanţare (după caz)</w:t>
            </w:r>
          </w:p>
          <w:p w14:paraId="42B505C1" w14:textId="77777777" w:rsidR="007E186A" w:rsidRPr="007B4463" w:rsidRDefault="007E186A" w:rsidP="005A3A56">
            <w:pPr>
              <w:numPr>
                <w:ilvl w:val="0"/>
                <w:numId w:val="16"/>
              </w:numPr>
              <w:tabs>
                <w:tab w:val="left" w:pos="10065"/>
              </w:tabs>
              <w:spacing w:before="60" w:after="0" w:line="259" w:lineRule="auto"/>
              <w:ind w:left="505" w:right="-52" w:hanging="221"/>
              <w:rPr>
                <w:rFonts w:cs="Times New Roman"/>
                <w:lang w:val="ro-RO"/>
              </w:rPr>
            </w:pPr>
            <w:r w:rsidRPr="007B4463">
              <w:rPr>
                <w:rFonts w:cs="Times New Roman"/>
                <w:lang w:val="ro-RO"/>
              </w:rPr>
              <w:t>Actul de reglementare emis de către autoritatea competentă pentru protecţia mediului (Decizie de încadrare/Acord de mediu)/Aviz Natura 2000 (unde va fi cazul);</w:t>
            </w:r>
          </w:p>
          <w:p w14:paraId="35AA9621" w14:textId="77777777" w:rsidR="007E186A" w:rsidRPr="007B4463" w:rsidRDefault="007E186A" w:rsidP="005A3A56">
            <w:pPr>
              <w:numPr>
                <w:ilvl w:val="0"/>
                <w:numId w:val="16"/>
              </w:numPr>
              <w:tabs>
                <w:tab w:val="left" w:pos="10065"/>
              </w:tabs>
              <w:spacing w:after="0" w:line="259" w:lineRule="auto"/>
              <w:ind w:left="505" w:right="-52" w:hanging="221"/>
              <w:rPr>
                <w:rFonts w:cs="Times New Roman"/>
                <w:lang w:val="ro-RO"/>
              </w:rPr>
            </w:pPr>
            <w:r w:rsidRPr="007B4463">
              <w:rPr>
                <w:rFonts w:cs="Times New Roman"/>
                <w:lang w:val="ro-RO"/>
              </w:rPr>
              <w:t>Declaraţia pentru siturile Natura 2000/Studiu de evaluare adecvată (după caz);</w:t>
            </w:r>
          </w:p>
          <w:p w14:paraId="6C4E41BC" w14:textId="77777777" w:rsidR="007E186A" w:rsidRPr="007B4463" w:rsidRDefault="007E186A" w:rsidP="005A3A56">
            <w:pPr>
              <w:numPr>
                <w:ilvl w:val="0"/>
                <w:numId w:val="16"/>
              </w:numPr>
              <w:tabs>
                <w:tab w:val="left" w:pos="10065"/>
              </w:tabs>
              <w:spacing w:before="60" w:after="0" w:line="259" w:lineRule="auto"/>
              <w:ind w:left="505" w:right="-51" w:hanging="221"/>
              <w:rPr>
                <w:rFonts w:cs="Times New Roman"/>
                <w:lang w:val="ro-RO"/>
              </w:rPr>
            </w:pPr>
            <w:r w:rsidRPr="007B4463">
              <w:rPr>
                <w:rFonts w:cs="Times New Roman"/>
                <w:lang w:val="ro-RO"/>
              </w:rPr>
              <w:t>Calendarul privind derularea procedurii de emitere a actului de reglementare elaborat de către autoritatea competentă pentru protecţia mediului (unde este cazul);</w:t>
            </w:r>
          </w:p>
          <w:p w14:paraId="113CA9A8" w14:textId="77777777" w:rsidR="007E186A" w:rsidRPr="007B4463" w:rsidRDefault="007E186A" w:rsidP="005A3A56">
            <w:pPr>
              <w:numPr>
                <w:ilvl w:val="0"/>
                <w:numId w:val="16"/>
              </w:numPr>
              <w:tabs>
                <w:tab w:val="left" w:pos="10065"/>
              </w:tabs>
              <w:spacing w:before="60" w:after="0" w:line="259" w:lineRule="auto"/>
              <w:ind w:left="505" w:right="-52" w:hanging="221"/>
              <w:rPr>
                <w:rFonts w:cs="Times New Roman"/>
                <w:lang w:val="ro-RO"/>
              </w:rPr>
            </w:pPr>
            <w:r w:rsidRPr="007B4463">
              <w:rPr>
                <w:rFonts w:cs="Times New Roman"/>
                <w:lang w:val="ro-RO"/>
              </w:rPr>
              <w:t>Rezumatul fără caracter tehnic (dacă procedura se finalizează cu emiterea Acordului de Mediu);</w:t>
            </w:r>
          </w:p>
          <w:p w14:paraId="19A37D92" w14:textId="2E99DD61" w:rsidR="007E186A" w:rsidRDefault="007E186A" w:rsidP="005A3A56">
            <w:pPr>
              <w:numPr>
                <w:ilvl w:val="0"/>
                <w:numId w:val="16"/>
              </w:numPr>
              <w:tabs>
                <w:tab w:val="left" w:pos="10065"/>
              </w:tabs>
              <w:spacing w:before="60" w:after="160" w:line="259" w:lineRule="auto"/>
              <w:ind w:left="505" w:right="-52" w:hanging="221"/>
              <w:rPr>
                <w:rFonts w:cs="Times New Roman"/>
                <w:lang w:val="ro-RO"/>
              </w:rPr>
            </w:pPr>
            <w:r w:rsidRPr="007B4463">
              <w:rPr>
                <w:rFonts w:cs="Times New Roman"/>
                <w:lang w:val="ro-RO"/>
              </w:rPr>
              <w:t>Raportul EIM (unde este cazul</w:t>
            </w:r>
            <w:r w:rsidR="00FA6ACC" w:rsidRPr="007B4463">
              <w:rPr>
                <w:rFonts w:cs="Times New Roman"/>
                <w:lang w:val="ro-RO"/>
              </w:rPr>
              <w:t>).</w:t>
            </w:r>
          </w:p>
          <w:p w14:paraId="5F455C49" w14:textId="0D087CAC" w:rsidR="003626D4" w:rsidRPr="007B4463" w:rsidRDefault="003626D4" w:rsidP="00E24147">
            <w:pPr>
              <w:tabs>
                <w:tab w:val="left" w:pos="10065"/>
              </w:tabs>
              <w:spacing w:before="60" w:after="160" w:line="259" w:lineRule="auto"/>
              <w:ind w:left="505" w:right="-52"/>
              <w:rPr>
                <w:rFonts w:cs="Times New Roman"/>
                <w:lang w:val="ro-RO"/>
              </w:rPr>
            </w:pPr>
          </w:p>
        </w:tc>
      </w:tr>
    </w:tbl>
    <w:p w14:paraId="2124D8B5" w14:textId="77777777" w:rsidR="00173477" w:rsidRPr="007B4463" w:rsidRDefault="00173477" w:rsidP="00C579AC">
      <w:pPr>
        <w:tabs>
          <w:tab w:val="left" w:pos="10065"/>
        </w:tabs>
        <w:spacing w:before="60" w:after="160" w:line="259" w:lineRule="auto"/>
        <w:ind w:left="505" w:right="-52"/>
        <w:rPr>
          <w:rFonts w:cs="Times New Roman"/>
          <w:lang w:val="ro-RO"/>
        </w:rPr>
      </w:pPr>
    </w:p>
    <w:p w14:paraId="1D9A64C9" w14:textId="130616F9" w:rsidR="00173477" w:rsidRPr="007B4463" w:rsidRDefault="00173477" w:rsidP="00CC5DF0">
      <w:pPr>
        <w:numPr>
          <w:ilvl w:val="0"/>
          <w:numId w:val="16"/>
        </w:numPr>
        <w:tabs>
          <w:tab w:val="left" w:pos="10065"/>
        </w:tabs>
        <w:spacing w:before="60" w:after="160" w:line="259" w:lineRule="auto"/>
        <w:ind w:right="-52"/>
        <w:rPr>
          <w:rFonts w:cs="Times New Roman"/>
          <w:lang w:val="ro-RO"/>
        </w:rPr>
      </w:pPr>
      <w:r w:rsidRPr="007B4463">
        <w:rPr>
          <w:rFonts w:cs="Times New Roman"/>
          <w:lang w:val="ro-RO"/>
        </w:rPr>
        <w:t xml:space="preserve">În mod excepțional, în cazul în care procedura pentru obținerea actului de reglementare este încă în derulare, la momentul depunerii </w:t>
      </w:r>
      <w:r w:rsidR="00CC5DF0" w:rsidRPr="007B4463">
        <w:rPr>
          <w:rFonts w:cs="Times New Roman"/>
          <w:lang w:val="ro-RO"/>
        </w:rPr>
        <w:t>cererii de finanțare</w:t>
      </w:r>
      <w:r w:rsidR="00B84340" w:rsidRPr="007B4463">
        <w:rPr>
          <w:rFonts w:cs="Times New Roman"/>
          <w:lang w:val="ro-RO"/>
        </w:rPr>
        <w:t xml:space="preserve"> </w:t>
      </w:r>
      <w:r w:rsidRPr="007B4463">
        <w:rPr>
          <w:rFonts w:cs="Times New Roman"/>
          <w:lang w:val="ro-RO"/>
        </w:rPr>
        <w:t xml:space="preserve">solicitantul trebuie să facă dovada depunerii la autoritatea competentă a documentelor pentru obținerea actului de reglementare pentru protecția mediului. În cazul în care, ulterior depunerii </w:t>
      </w:r>
      <w:r w:rsidR="00CC5DF0" w:rsidRPr="007B4463">
        <w:rPr>
          <w:rFonts w:cs="Times New Roman"/>
          <w:lang w:val="ro-RO"/>
        </w:rPr>
        <w:t>cererii de finanțare</w:t>
      </w:r>
      <w:r w:rsidRPr="007B4463">
        <w:rPr>
          <w:rFonts w:cs="Times New Roman"/>
          <w:lang w:val="ro-RO"/>
        </w:rPr>
        <w:t xml:space="preserve">, intervin costuri suplimentare în devizul proiectului, în cadrul procedurii de obținere a actului de reglementare pentru protecția mediului, acestea vor fi suportate integral de către solicitant. </w:t>
      </w:r>
    </w:p>
    <w:p w14:paraId="47193302" w14:textId="77777777" w:rsidR="00440AD5" w:rsidRPr="007B4463" w:rsidRDefault="00173477" w:rsidP="005A3A56">
      <w:pPr>
        <w:numPr>
          <w:ilvl w:val="0"/>
          <w:numId w:val="16"/>
        </w:numPr>
        <w:tabs>
          <w:tab w:val="left" w:pos="10065"/>
        </w:tabs>
        <w:spacing w:before="60" w:after="160" w:line="259" w:lineRule="auto"/>
        <w:ind w:left="505" w:right="-52" w:hanging="221"/>
        <w:rPr>
          <w:rFonts w:cs="Times New Roman"/>
          <w:lang w:val="ro-RO"/>
        </w:rPr>
      </w:pPr>
      <w:r w:rsidRPr="007B4463">
        <w:rPr>
          <w:rFonts w:cs="Times New Roman"/>
          <w:lang w:val="ro-RO"/>
        </w:rPr>
        <w:t xml:space="preserve">De asemenea, dacă Declarația pentru siturile Natura 2000/Avizul Natura 2000 (după caz) nu este depusă/depus odată cu </w:t>
      </w:r>
      <w:r w:rsidR="00CA30B6" w:rsidRPr="007B4463">
        <w:rPr>
          <w:rFonts w:cs="Times New Roman"/>
          <w:lang w:val="ro-RO"/>
        </w:rPr>
        <w:t>cererea de finanțare</w:t>
      </w:r>
      <w:r w:rsidRPr="007B4463">
        <w:rPr>
          <w:rFonts w:cs="Times New Roman"/>
          <w:lang w:val="ro-RO"/>
        </w:rPr>
        <w:t xml:space="preserve">, solicitantul trebuie să facă cel puțin dovada depunerii la autoritatea competentă a documentelor pentru obținerea acestui document, iar în etapa de contractare este obligatorie Declarația pentru siturile Natura 2000/Avizul Natura 2000. </w:t>
      </w:r>
    </w:p>
    <w:p w14:paraId="2CC6B236" w14:textId="77777777" w:rsidR="00440AD5" w:rsidRPr="00E24147" w:rsidRDefault="00440AD5" w:rsidP="00E24147">
      <w:pPr>
        <w:ind w:firstLine="708"/>
        <w:rPr>
          <w:rFonts w:cs="Times New Roman"/>
          <w:lang w:val="ro-RO"/>
        </w:rPr>
      </w:pPr>
      <w:r w:rsidRPr="00E24147">
        <w:rPr>
          <w:rFonts w:cs="Times New Roman"/>
          <w:lang w:val="ro-RO"/>
        </w:rPr>
        <w:t xml:space="preserve">În etapa de contractare, solicitantul trebuie să prezinte Declaraţia pentru siturile Natura 2000/Avizul Natura 2000 și actul final de reglementare pentru protecția mediului, (în situația în care acestea nu au fost depuse odată cu </w:t>
      </w:r>
      <w:r w:rsidR="00CA30B6" w:rsidRPr="00E24147">
        <w:rPr>
          <w:rFonts w:cs="Times New Roman"/>
          <w:lang w:val="ro-RO"/>
        </w:rPr>
        <w:t>cererea de finanțare</w:t>
      </w:r>
      <w:r w:rsidRPr="00E24147">
        <w:rPr>
          <w:rFonts w:cs="Times New Roman"/>
          <w:lang w:val="ro-RO"/>
        </w:rPr>
        <w:t>) împreună cu Certificatul de urbanism și Avizul de gospodărire ape.</w:t>
      </w:r>
    </w:p>
    <w:bookmarkEnd w:id="204"/>
    <w:p w14:paraId="5DAF9D54" w14:textId="77777777" w:rsidR="00CC5439" w:rsidRPr="007B4463" w:rsidRDefault="00440AD5" w:rsidP="00E24147">
      <w:pPr>
        <w:ind w:firstLine="708"/>
        <w:rPr>
          <w:rFonts w:cs="Times New Roman"/>
          <w:lang w:val="ro-RO"/>
        </w:rPr>
      </w:pPr>
      <w:r w:rsidRPr="007B4463">
        <w:rPr>
          <w:rFonts w:cs="Times New Roman"/>
          <w:lang w:val="ro-RO"/>
        </w:rPr>
        <w:lastRenderedPageBreak/>
        <w:t>Actul de reglementare pentru protecția mediului și Declaraţia pentru siturile Natura 2000/Avizul Natura 2000 se depun odată cu cererea de finanțare sau în perioada de contractare, iar nedepunerea acestora atrage respingerea proiectului.</w:t>
      </w:r>
    </w:p>
    <w:p w14:paraId="353385F2" w14:textId="77777777" w:rsidR="00163D92" w:rsidRPr="00E24147" w:rsidRDefault="006F3319" w:rsidP="00E24147">
      <w:pPr>
        <w:pStyle w:val="Heading3"/>
        <w:rPr>
          <w:rFonts w:cs="Times New Roman"/>
          <w:lang w:val="ro-RO"/>
        </w:rPr>
      </w:pPr>
      <w:bookmarkStart w:id="205" w:name="_Toc442405176"/>
      <w:bookmarkStart w:id="206" w:name="_Toc88551406"/>
      <w:bookmarkStart w:id="207" w:name="_Toc116995968"/>
      <w:r w:rsidRPr="00E24147">
        <w:rPr>
          <w:rFonts w:cs="Times New Roman"/>
          <w:lang w:val="ro-RO"/>
        </w:rPr>
        <w:t>4</w:t>
      </w:r>
      <w:r w:rsidR="00163D92" w:rsidRPr="00E24147">
        <w:rPr>
          <w:rFonts w:cs="Times New Roman"/>
          <w:lang w:val="ro-RO"/>
        </w:rPr>
        <w:t>.2.10 Studiul de fezabilitate</w:t>
      </w:r>
      <w:bookmarkEnd w:id="205"/>
      <w:bookmarkEnd w:id="206"/>
      <w:bookmarkEnd w:id="207"/>
    </w:p>
    <w:p w14:paraId="0B135472" w14:textId="77777777" w:rsidR="00D3240E" w:rsidRPr="007B4463" w:rsidRDefault="00163D92" w:rsidP="00E24147">
      <w:pPr>
        <w:ind w:firstLine="708"/>
        <w:rPr>
          <w:rFonts w:cs="Times New Roman"/>
          <w:lang w:val="ro-RO"/>
        </w:rPr>
      </w:pPr>
      <w:r w:rsidRPr="007B4463">
        <w:rPr>
          <w:rFonts w:cs="Times New Roman"/>
          <w:lang w:val="ro-RO"/>
        </w:rPr>
        <w:t>Studiul de fezabilitate se va elabora conform prevederilor HG nr. 907/2016</w:t>
      </w:r>
      <w:r w:rsidR="00D3240E" w:rsidRPr="007B4463">
        <w:rPr>
          <w:rFonts w:cs="Times New Roman"/>
          <w:lang w:val="ro-RO"/>
        </w:rPr>
        <w:t xml:space="preserve"> privind etapele de elaborare şi conţinutul-cadru al documentaţiilor tehnico-economice aferente obiectivelor/proiectelor de investiţii finanţate din fonduri publice</w:t>
      </w:r>
      <w:r w:rsidR="00262CCB" w:rsidRPr="007B4463">
        <w:rPr>
          <w:rFonts w:cs="Times New Roman"/>
          <w:lang w:val="ro-RO"/>
        </w:rPr>
        <w:t xml:space="preserve"> (anexa privind elaborarea unui Studiu de fezabilitate)</w:t>
      </w:r>
      <w:r w:rsidRPr="007B4463">
        <w:rPr>
          <w:rFonts w:cs="Times New Roman"/>
          <w:lang w:val="ro-RO"/>
        </w:rPr>
        <w:t>, cu modificările și completările ulterioare și va avea la bază necesitatea dezvoltării proiectulu</w:t>
      </w:r>
      <w:r w:rsidR="006F3319" w:rsidRPr="007B4463">
        <w:rPr>
          <w:rFonts w:cs="Times New Roman"/>
          <w:lang w:val="ro-RO"/>
        </w:rPr>
        <w:t>i şi caracteristicilor tehnice</w:t>
      </w:r>
      <w:r w:rsidR="00D3240E" w:rsidRPr="007B4463">
        <w:rPr>
          <w:rFonts w:cs="Times New Roman"/>
          <w:lang w:val="ro-RO"/>
        </w:rPr>
        <w:t>, comparând soluţiile alternative mai detaliate în vederea asigurării alegerii soluţiilor celor mai eficiente</w:t>
      </w:r>
      <w:r w:rsidR="004A6548" w:rsidRPr="007B4463">
        <w:rPr>
          <w:rFonts w:cs="Times New Roman"/>
          <w:lang w:val="ro-RO"/>
        </w:rPr>
        <w:t>.</w:t>
      </w:r>
    </w:p>
    <w:tbl>
      <w:tblPr>
        <w:tblStyle w:val="TableGrid"/>
        <w:tblW w:w="0" w:type="auto"/>
        <w:shd w:val="clear" w:color="auto" w:fill="BDD6EE" w:themeFill="accent1" w:themeFillTint="66"/>
        <w:tblLook w:val="04A0" w:firstRow="1" w:lastRow="0" w:firstColumn="1" w:lastColumn="0" w:noHBand="0" w:noVBand="1"/>
      </w:tblPr>
      <w:tblGrid>
        <w:gridCol w:w="9062"/>
      </w:tblGrid>
      <w:tr w:rsidR="00262CCB" w:rsidRPr="007B4463" w14:paraId="0658EC3C" w14:textId="77777777" w:rsidTr="00CA3148">
        <w:tc>
          <w:tcPr>
            <w:tcW w:w="9288" w:type="dxa"/>
            <w:shd w:val="clear" w:color="auto" w:fill="BDD6EE" w:themeFill="accent1" w:themeFillTint="66"/>
          </w:tcPr>
          <w:p w14:paraId="7F9B54FA" w14:textId="77777777" w:rsidR="00262CCB" w:rsidRPr="007B4463" w:rsidRDefault="00262CCB" w:rsidP="00C579AC">
            <w:pPr>
              <w:tabs>
                <w:tab w:val="left" w:pos="-1440"/>
                <w:tab w:val="left" w:pos="-720"/>
                <w:tab w:val="left" w:pos="10065"/>
              </w:tabs>
              <w:spacing w:after="0"/>
              <w:ind w:right="-52"/>
              <w:rPr>
                <w:rFonts w:cs="Times New Roman"/>
                <w:b/>
                <w:color w:val="FF0000"/>
                <w:sz w:val="32"/>
                <w:szCs w:val="32"/>
                <w:lang w:val="ro-RO"/>
              </w:rPr>
            </w:pPr>
            <w:r w:rsidRPr="007B4463">
              <w:rPr>
                <w:rFonts w:cs="Times New Roman"/>
                <w:b/>
                <w:color w:val="FF0000"/>
                <w:sz w:val="32"/>
                <w:szCs w:val="32"/>
                <w:lang w:val="ro-RO"/>
              </w:rPr>
              <w:t>*</w:t>
            </w:r>
          </w:p>
          <w:p w14:paraId="541AB78E" w14:textId="77777777" w:rsidR="00262CCB" w:rsidRDefault="00262CCB" w:rsidP="00C579AC">
            <w:pPr>
              <w:tabs>
                <w:tab w:val="left" w:pos="-1440"/>
                <w:tab w:val="left" w:pos="-720"/>
                <w:tab w:val="left" w:pos="10065"/>
              </w:tabs>
              <w:spacing w:after="0"/>
              <w:ind w:right="-52"/>
              <w:rPr>
                <w:rFonts w:cs="Times New Roman"/>
                <w:b/>
                <w:color w:val="538135" w:themeColor="accent6" w:themeShade="BF"/>
                <w:lang w:val="ro-RO"/>
              </w:rPr>
            </w:pPr>
            <w:r w:rsidRPr="00E24147">
              <w:rPr>
                <w:rFonts w:cs="Times New Roman"/>
                <w:b/>
                <w:color w:val="538135" w:themeColor="accent6" w:themeShade="BF"/>
                <w:lang w:val="ro-RO"/>
              </w:rPr>
              <w:t xml:space="preserve">La elaborarea studiului de fezabilitate, prevederile HG nr. 907/2016 vor fi adaptate proiectului depus, în raport cu anvergura și profilul investiției (tipul de echipamente). </w:t>
            </w:r>
          </w:p>
          <w:p w14:paraId="05180A89" w14:textId="3CA65514" w:rsidR="00F0624B" w:rsidRPr="00E24147" w:rsidRDefault="00F0624B" w:rsidP="00C579AC">
            <w:pPr>
              <w:tabs>
                <w:tab w:val="left" w:pos="-1440"/>
                <w:tab w:val="left" w:pos="-720"/>
                <w:tab w:val="left" w:pos="10065"/>
              </w:tabs>
              <w:spacing w:after="0"/>
              <w:ind w:right="-52"/>
              <w:rPr>
                <w:rFonts w:cs="Times New Roman"/>
                <w:b/>
                <w:lang w:val="ro-RO"/>
              </w:rPr>
            </w:pPr>
          </w:p>
        </w:tc>
      </w:tr>
    </w:tbl>
    <w:p w14:paraId="1C6B71B2" w14:textId="77777777" w:rsidR="00262CCB" w:rsidRPr="007B4463" w:rsidRDefault="00262CCB" w:rsidP="00C579AC">
      <w:pPr>
        <w:tabs>
          <w:tab w:val="left" w:pos="-1440"/>
          <w:tab w:val="left" w:pos="-720"/>
          <w:tab w:val="left" w:pos="10065"/>
        </w:tabs>
        <w:ind w:right="-52"/>
        <w:rPr>
          <w:rFonts w:cs="Times New Roman"/>
          <w:lang w:val="ro-RO"/>
        </w:rPr>
      </w:pPr>
    </w:p>
    <w:p w14:paraId="60F58078" w14:textId="77777777" w:rsidR="00D3240E" w:rsidRPr="007B4463" w:rsidRDefault="00D3240E" w:rsidP="00E24147">
      <w:pPr>
        <w:tabs>
          <w:tab w:val="left" w:pos="-1440"/>
          <w:tab w:val="left" w:pos="-720"/>
          <w:tab w:val="left" w:pos="10065"/>
        </w:tabs>
        <w:ind w:right="-52" w:firstLine="567"/>
        <w:rPr>
          <w:rFonts w:cs="Times New Roman"/>
          <w:lang w:val="ro-RO"/>
        </w:rPr>
      </w:pPr>
      <w:r w:rsidRPr="007B4463">
        <w:rPr>
          <w:rFonts w:cs="Times New Roman"/>
          <w:lang w:val="ro-RO"/>
        </w:rPr>
        <w:t>Studiul de fezabilitate va analiza cel puțin două opțiuni tehnice. Ambele opțiuni vor fi analizate din toate punctele de vedere și descrise în conformitate cu cerințele prezentului ghid din perspectiva tipurilor de investiții eligibile și a restricțiilor privind cheltuielile eligibile din perspectiva ajutorului de stat.</w:t>
      </w:r>
    </w:p>
    <w:p w14:paraId="454E6E62" w14:textId="77777777" w:rsidR="00D3240E" w:rsidRPr="007B4463" w:rsidRDefault="00D3240E" w:rsidP="00E24147">
      <w:pPr>
        <w:tabs>
          <w:tab w:val="left" w:pos="-1440"/>
          <w:tab w:val="left" w:pos="-720"/>
          <w:tab w:val="left" w:pos="10065"/>
        </w:tabs>
        <w:ind w:right="-52" w:firstLine="567"/>
        <w:rPr>
          <w:rFonts w:cs="Times New Roman"/>
          <w:lang w:val="ro-RO"/>
        </w:rPr>
      </w:pPr>
      <w:r w:rsidRPr="007B4463">
        <w:rPr>
          <w:rFonts w:cs="Times New Roman"/>
          <w:lang w:val="ro-RO"/>
        </w:rPr>
        <w:t xml:space="preserve">Opțiunile tehnice trebuie analizate și comparate din perspectiva costurilor de investiții și de </w:t>
      </w:r>
      <w:r w:rsidR="005B061A" w:rsidRPr="007B4463">
        <w:rPr>
          <w:rFonts w:cs="Times New Roman"/>
          <w:lang w:val="ro-RO"/>
        </w:rPr>
        <w:t xml:space="preserve">instalare </w:t>
      </w:r>
      <w:r w:rsidRPr="007B4463">
        <w:rPr>
          <w:rFonts w:cs="Times New Roman"/>
          <w:lang w:val="ro-RO"/>
        </w:rPr>
        <w:t>(la valoare actualizată netă).</w:t>
      </w:r>
    </w:p>
    <w:p w14:paraId="6CED89EE" w14:textId="77777777" w:rsidR="00D3240E" w:rsidRPr="007B4463" w:rsidRDefault="00D3240E" w:rsidP="00E24147">
      <w:pPr>
        <w:tabs>
          <w:tab w:val="left" w:pos="-1440"/>
          <w:tab w:val="left" w:pos="-720"/>
          <w:tab w:val="left" w:pos="10065"/>
        </w:tabs>
        <w:ind w:right="-52" w:firstLine="567"/>
        <w:rPr>
          <w:rFonts w:cs="Times New Roman"/>
          <w:lang w:val="ro-RO"/>
        </w:rPr>
      </w:pPr>
      <w:r w:rsidRPr="007B4463">
        <w:rPr>
          <w:rFonts w:cs="Times New Roman"/>
          <w:lang w:val="ro-RO"/>
        </w:rPr>
        <w:t>Este obligatoriu ca SF să conţină urmă</w:t>
      </w:r>
      <w:r w:rsidR="008E77EA" w:rsidRPr="007B4463">
        <w:rPr>
          <w:rFonts w:cs="Times New Roman"/>
          <w:lang w:val="ro-RO"/>
        </w:rPr>
        <w:t>toarele documente</w:t>
      </w:r>
      <w:r w:rsidRPr="007B4463">
        <w:rPr>
          <w:rFonts w:cs="Times New Roman"/>
          <w:lang w:val="ro-RO"/>
        </w:rPr>
        <w:t xml:space="preserve"> necesare realizării etapei de evaluare tehnico- financiară:</w:t>
      </w:r>
    </w:p>
    <w:p w14:paraId="6FD1519D" w14:textId="40406618" w:rsidR="0076010D" w:rsidRPr="007B4463" w:rsidRDefault="0076010D" w:rsidP="00C579AC">
      <w:pPr>
        <w:tabs>
          <w:tab w:val="left" w:pos="-1440"/>
          <w:tab w:val="left" w:pos="-720"/>
          <w:tab w:val="left" w:pos="10065"/>
        </w:tabs>
        <w:ind w:right="-52"/>
        <w:rPr>
          <w:rFonts w:cs="Times New Roman"/>
          <w:lang w:val="ro-RO"/>
        </w:rPr>
      </w:pPr>
      <w:r w:rsidRPr="007B4463">
        <w:rPr>
          <w:rFonts w:cs="Times New Roman"/>
          <w:lang w:val="ro-RO"/>
        </w:rPr>
        <w:t>-</w:t>
      </w:r>
      <w:r w:rsidR="00B84340" w:rsidRPr="007B4463">
        <w:rPr>
          <w:rFonts w:cs="Times New Roman"/>
          <w:lang w:val="ro-RO"/>
        </w:rPr>
        <w:t xml:space="preserve"> </w:t>
      </w:r>
      <w:r w:rsidRPr="007B4463">
        <w:rPr>
          <w:rFonts w:cs="Times New Roman"/>
          <w:lang w:val="ro-RO"/>
        </w:rPr>
        <w:t>Informații generale privind obiectivul de investiții</w:t>
      </w:r>
    </w:p>
    <w:p w14:paraId="4C34F270" w14:textId="77777777" w:rsidR="0076010D" w:rsidRPr="007B4463" w:rsidRDefault="0076010D" w:rsidP="00C579AC">
      <w:pPr>
        <w:tabs>
          <w:tab w:val="left" w:pos="-1440"/>
          <w:tab w:val="left" w:pos="-720"/>
          <w:tab w:val="left" w:pos="10065"/>
        </w:tabs>
        <w:ind w:right="-52"/>
        <w:rPr>
          <w:rFonts w:cs="Times New Roman"/>
          <w:lang w:val="ro-RO"/>
        </w:rPr>
      </w:pPr>
      <w:r w:rsidRPr="007B4463">
        <w:rPr>
          <w:rFonts w:cs="Times New Roman"/>
          <w:lang w:val="ro-RO"/>
        </w:rPr>
        <w:t>- Situația existentă și necesitatea realizării obiectivului/proiectului de investiții</w:t>
      </w:r>
    </w:p>
    <w:p w14:paraId="26459D03" w14:textId="77777777" w:rsidR="0076010D" w:rsidRPr="007B4463" w:rsidRDefault="0076010D" w:rsidP="00C579AC">
      <w:pPr>
        <w:tabs>
          <w:tab w:val="left" w:pos="-1440"/>
          <w:tab w:val="left" w:pos="-720"/>
          <w:tab w:val="left" w:pos="10065"/>
        </w:tabs>
        <w:ind w:right="-52"/>
        <w:rPr>
          <w:rFonts w:cs="Times New Roman"/>
          <w:lang w:val="ro-RO"/>
        </w:rPr>
      </w:pPr>
      <w:r w:rsidRPr="007B4463">
        <w:rPr>
          <w:rFonts w:cs="Times New Roman"/>
          <w:lang w:val="ro-RO"/>
        </w:rPr>
        <w:t>- Particularități ale amplasamentului</w:t>
      </w:r>
    </w:p>
    <w:p w14:paraId="57A54C43" w14:textId="77777777" w:rsidR="0076010D" w:rsidRPr="007B4463" w:rsidRDefault="0076010D" w:rsidP="00C579AC">
      <w:pPr>
        <w:tabs>
          <w:tab w:val="left" w:pos="-1440"/>
          <w:tab w:val="left" w:pos="-720"/>
          <w:tab w:val="left" w:pos="10065"/>
        </w:tabs>
        <w:ind w:right="-52"/>
        <w:rPr>
          <w:rFonts w:cs="Times New Roman"/>
          <w:lang w:val="ro-RO"/>
        </w:rPr>
      </w:pPr>
      <w:r w:rsidRPr="007B4463">
        <w:rPr>
          <w:rFonts w:cs="Times New Roman"/>
          <w:lang w:val="ro-RO"/>
        </w:rPr>
        <w:t>- Descrierea din punct de vedere tehnic, constructiv și tehnologic</w:t>
      </w:r>
    </w:p>
    <w:p w14:paraId="7B6B8DD0" w14:textId="77777777" w:rsidR="0076010D" w:rsidRPr="007B4463" w:rsidRDefault="0076010D" w:rsidP="00C579AC">
      <w:pPr>
        <w:tabs>
          <w:tab w:val="left" w:pos="-1440"/>
          <w:tab w:val="left" w:pos="-720"/>
          <w:tab w:val="left" w:pos="10065"/>
        </w:tabs>
        <w:ind w:right="-52"/>
        <w:rPr>
          <w:rFonts w:cs="Times New Roman"/>
          <w:lang w:val="ro-RO"/>
        </w:rPr>
      </w:pPr>
      <w:r w:rsidRPr="007B4463">
        <w:rPr>
          <w:rFonts w:cs="Times New Roman"/>
          <w:lang w:val="ro-RO"/>
        </w:rPr>
        <w:t>- Costurile estimative ale investiției</w:t>
      </w:r>
    </w:p>
    <w:p w14:paraId="682C5ED8" w14:textId="77777777" w:rsidR="0076010D" w:rsidRPr="007B4463" w:rsidRDefault="0076010D" w:rsidP="00C579AC">
      <w:pPr>
        <w:tabs>
          <w:tab w:val="left" w:pos="-1440"/>
          <w:tab w:val="left" w:pos="-720"/>
          <w:tab w:val="left" w:pos="10065"/>
        </w:tabs>
        <w:ind w:right="-52"/>
        <w:rPr>
          <w:rFonts w:cs="Times New Roman"/>
          <w:lang w:val="ro-RO"/>
        </w:rPr>
      </w:pPr>
      <w:r w:rsidRPr="007B4463">
        <w:rPr>
          <w:rFonts w:cs="Times New Roman"/>
          <w:lang w:val="ro-RO"/>
        </w:rPr>
        <w:t>- Studii de specialitate (după caz)</w:t>
      </w:r>
    </w:p>
    <w:p w14:paraId="093F6F18" w14:textId="77777777" w:rsidR="0076010D" w:rsidRPr="007B4463" w:rsidRDefault="0076010D" w:rsidP="00C579AC">
      <w:pPr>
        <w:tabs>
          <w:tab w:val="left" w:pos="-1440"/>
          <w:tab w:val="left" w:pos="-720"/>
          <w:tab w:val="left" w:pos="10065"/>
        </w:tabs>
        <w:ind w:right="-52"/>
        <w:rPr>
          <w:rFonts w:cs="Times New Roman"/>
          <w:lang w:val="ro-RO"/>
        </w:rPr>
      </w:pPr>
      <w:r w:rsidRPr="007B4463">
        <w:rPr>
          <w:rFonts w:cs="Times New Roman"/>
          <w:lang w:val="ro-RO"/>
        </w:rPr>
        <w:t>- Grafic de realizare a investiției</w:t>
      </w:r>
    </w:p>
    <w:p w14:paraId="6195B166" w14:textId="77777777" w:rsidR="0076010D" w:rsidRPr="007B4463" w:rsidRDefault="0076010D" w:rsidP="00C579AC">
      <w:pPr>
        <w:tabs>
          <w:tab w:val="left" w:pos="-1440"/>
          <w:tab w:val="left" w:pos="-720"/>
          <w:tab w:val="left" w:pos="10065"/>
        </w:tabs>
        <w:ind w:right="-52"/>
        <w:rPr>
          <w:rFonts w:cs="Times New Roman"/>
          <w:lang w:val="ro-RO"/>
        </w:rPr>
      </w:pPr>
      <w:r w:rsidRPr="007B4463">
        <w:rPr>
          <w:rFonts w:cs="Times New Roman"/>
          <w:lang w:val="ro-RO"/>
        </w:rPr>
        <w:t>- Prezentarea cadrului de analiză, inclusiv specificarea perioadei de referință și prezentarea scenariului de referință</w:t>
      </w:r>
    </w:p>
    <w:p w14:paraId="46C39369" w14:textId="77777777" w:rsidR="0076010D" w:rsidRPr="007B4463" w:rsidRDefault="0076010D" w:rsidP="00C579AC">
      <w:pPr>
        <w:tabs>
          <w:tab w:val="left" w:pos="-1440"/>
          <w:tab w:val="left" w:pos="-720"/>
          <w:tab w:val="left" w:pos="10065"/>
        </w:tabs>
        <w:ind w:right="-52"/>
        <w:rPr>
          <w:rFonts w:cs="Times New Roman"/>
          <w:lang w:val="ro-RO"/>
        </w:rPr>
      </w:pPr>
      <w:r w:rsidRPr="007B4463">
        <w:rPr>
          <w:rFonts w:cs="Times New Roman"/>
          <w:lang w:val="ro-RO"/>
        </w:rPr>
        <w:lastRenderedPageBreak/>
        <w:t>- Analiza vulnerabilităților cauzate de factori de risc</w:t>
      </w:r>
    </w:p>
    <w:p w14:paraId="57FAF890" w14:textId="77777777" w:rsidR="0076010D" w:rsidRPr="007B4463" w:rsidRDefault="0076010D" w:rsidP="00C579AC">
      <w:pPr>
        <w:tabs>
          <w:tab w:val="left" w:pos="-1440"/>
          <w:tab w:val="left" w:pos="-720"/>
          <w:tab w:val="left" w:pos="10065"/>
        </w:tabs>
        <w:ind w:right="-52"/>
        <w:rPr>
          <w:rFonts w:cs="Times New Roman"/>
          <w:lang w:val="ro-RO"/>
        </w:rPr>
      </w:pPr>
      <w:r w:rsidRPr="007B4463">
        <w:rPr>
          <w:rFonts w:cs="Times New Roman"/>
          <w:lang w:val="ro-RO"/>
        </w:rPr>
        <w:t>- Sustenabilitatea realizării obiectivului de investiții</w:t>
      </w:r>
    </w:p>
    <w:p w14:paraId="521E88D9" w14:textId="77777777" w:rsidR="0076010D" w:rsidRPr="007B4463" w:rsidRDefault="0076010D" w:rsidP="00C579AC">
      <w:pPr>
        <w:tabs>
          <w:tab w:val="left" w:pos="-1440"/>
          <w:tab w:val="left" w:pos="-720"/>
          <w:tab w:val="left" w:pos="10065"/>
        </w:tabs>
        <w:ind w:right="-52"/>
        <w:rPr>
          <w:rFonts w:cs="Times New Roman"/>
          <w:lang w:val="ro-RO"/>
        </w:rPr>
      </w:pPr>
      <w:r w:rsidRPr="007B4463">
        <w:rPr>
          <w:rFonts w:cs="Times New Roman"/>
          <w:lang w:val="ro-RO"/>
        </w:rPr>
        <w:t>- Analiza financiară, inclusiv calcularea indicatorilor de performanță financiară: fluxul cumulat, valoarea actualizată netă, rata internă de rentabilitate; sustenabilitatea financiară</w:t>
      </w:r>
    </w:p>
    <w:p w14:paraId="7874D32E" w14:textId="77777777" w:rsidR="0076010D" w:rsidRPr="007B4463" w:rsidRDefault="0076010D" w:rsidP="00C579AC">
      <w:pPr>
        <w:tabs>
          <w:tab w:val="left" w:pos="-1440"/>
          <w:tab w:val="left" w:pos="-720"/>
          <w:tab w:val="left" w:pos="10065"/>
        </w:tabs>
        <w:ind w:right="-52"/>
        <w:rPr>
          <w:rFonts w:cs="Times New Roman"/>
          <w:lang w:val="ro-RO"/>
        </w:rPr>
      </w:pPr>
      <w:r w:rsidRPr="007B4463">
        <w:rPr>
          <w:rFonts w:cs="Times New Roman"/>
          <w:lang w:val="ro-RO"/>
        </w:rPr>
        <w:t>- Analiza economică*3), inclusiv calcularea indicatorilor de performanță economică: valoarea actualizată netă, rata internă de rentabilitate și raportul cost-beneficiu sau, după caz, analiza cost-eficacitate</w:t>
      </w:r>
    </w:p>
    <w:p w14:paraId="34D6908F" w14:textId="77777777" w:rsidR="0076010D" w:rsidRPr="007B4463" w:rsidRDefault="0076010D" w:rsidP="00C579AC">
      <w:pPr>
        <w:tabs>
          <w:tab w:val="left" w:pos="-1440"/>
          <w:tab w:val="left" w:pos="-720"/>
          <w:tab w:val="left" w:pos="10065"/>
        </w:tabs>
        <w:ind w:right="-52"/>
        <w:rPr>
          <w:rFonts w:cs="Times New Roman"/>
          <w:lang w:val="ro-RO"/>
        </w:rPr>
      </w:pPr>
      <w:r w:rsidRPr="007B4463">
        <w:rPr>
          <w:rFonts w:cs="Times New Roman"/>
          <w:lang w:val="ro-RO"/>
        </w:rPr>
        <w:t>- Analiza de riscuri, măsuri de prevenire/diminuare a riscurilor</w:t>
      </w:r>
    </w:p>
    <w:p w14:paraId="267499BD" w14:textId="77777777" w:rsidR="0076010D" w:rsidRPr="007B4463" w:rsidRDefault="0076010D" w:rsidP="00C579AC">
      <w:pPr>
        <w:tabs>
          <w:tab w:val="left" w:pos="-1440"/>
          <w:tab w:val="left" w:pos="-720"/>
          <w:tab w:val="left" w:pos="10065"/>
        </w:tabs>
        <w:ind w:right="-52"/>
        <w:rPr>
          <w:rFonts w:cs="Times New Roman"/>
          <w:lang w:val="ro-RO"/>
        </w:rPr>
      </w:pPr>
      <w:r w:rsidRPr="007B4463">
        <w:rPr>
          <w:rFonts w:cs="Times New Roman"/>
          <w:lang w:val="ro-RO"/>
        </w:rPr>
        <w:t>- Scenariul/Opțiunea tehnico-economic(ă) optim(ă), recomandat(ă)</w:t>
      </w:r>
    </w:p>
    <w:p w14:paraId="623AAEB1" w14:textId="77777777" w:rsidR="0076010D" w:rsidRPr="007B4463" w:rsidRDefault="0076010D" w:rsidP="00C579AC">
      <w:pPr>
        <w:tabs>
          <w:tab w:val="left" w:pos="-1440"/>
          <w:tab w:val="left" w:pos="-720"/>
          <w:tab w:val="left" w:pos="10065"/>
        </w:tabs>
        <w:ind w:right="-52"/>
        <w:rPr>
          <w:rFonts w:cs="Times New Roman"/>
          <w:lang w:val="ro-RO"/>
        </w:rPr>
      </w:pPr>
      <w:r w:rsidRPr="007B4463">
        <w:rPr>
          <w:rFonts w:cs="Times New Roman"/>
          <w:lang w:val="ro-RO"/>
        </w:rPr>
        <w:t>- Principalii indicatori tehnico-economici aferenți obiectivului de investiții</w:t>
      </w:r>
    </w:p>
    <w:p w14:paraId="004C9DA3" w14:textId="77777777" w:rsidR="0076010D" w:rsidRPr="007B4463" w:rsidRDefault="0076010D" w:rsidP="00C579AC">
      <w:pPr>
        <w:tabs>
          <w:tab w:val="left" w:pos="-1440"/>
          <w:tab w:val="left" w:pos="-720"/>
          <w:tab w:val="left" w:pos="10065"/>
        </w:tabs>
        <w:ind w:right="-52"/>
        <w:rPr>
          <w:rFonts w:cs="Times New Roman"/>
          <w:lang w:val="ro-RO"/>
        </w:rPr>
      </w:pPr>
      <w:r w:rsidRPr="007B4463">
        <w:rPr>
          <w:rFonts w:cs="Times New Roman"/>
          <w:lang w:val="ro-RO"/>
        </w:rPr>
        <w:t>- Prezentarea modului în care se asigură conformarea cu reglementările specifice funcțiunii preconizate din punctul de vedere al asigurării tuturor cerințelor fundamentale aplicabile construcției, conform gradului de detaliere al propunerilor tehnice</w:t>
      </w:r>
    </w:p>
    <w:p w14:paraId="164827D2" w14:textId="77777777" w:rsidR="0076010D" w:rsidRPr="007B4463" w:rsidRDefault="0076010D" w:rsidP="00C579AC">
      <w:pPr>
        <w:tabs>
          <w:tab w:val="left" w:pos="-1440"/>
          <w:tab w:val="left" w:pos="-720"/>
          <w:tab w:val="left" w:pos="10065"/>
        </w:tabs>
        <w:ind w:right="-52"/>
        <w:rPr>
          <w:rFonts w:cs="Times New Roman"/>
          <w:lang w:val="ro-RO"/>
        </w:rPr>
      </w:pPr>
      <w:r w:rsidRPr="007B4463">
        <w:rPr>
          <w:rFonts w:cs="Times New Roman"/>
          <w:lang w:val="ro-RO"/>
        </w:rPr>
        <w:t>- Nominalizarea surselor de finanțare a investiției</w:t>
      </w:r>
    </w:p>
    <w:p w14:paraId="692C6034" w14:textId="77777777" w:rsidR="0076010D" w:rsidRPr="007B4463" w:rsidRDefault="0076010D" w:rsidP="00C579AC">
      <w:pPr>
        <w:tabs>
          <w:tab w:val="left" w:pos="-1440"/>
          <w:tab w:val="left" w:pos="-720"/>
          <w:tab w:val="left" w:pos="10065"/>
        </w:tabs>
        <w:ind w:right="-52"/>
        <w:rPr>
          <w:rFonts w:cs="Times New Roman"/>
          <w:lang w:val="ro-RO"/>
        </w:rPr>
      </w:pPr>
      <w:r w:rsidRPr="007B4463">
        <w:rPr>
          <w:rFonts w:cs="Times New Roman"/>
          <w:lang w:val="ro-RO"/>
        </w:rPr>
        <w:t xml:space="preserve">- </w:t>
      </w:r>
      <w:r w:rsidR="0093455D" w:rsidRPr="007B4463">
        <w:rPr>
          <w:rFonts w:cs="Times New Roman"/>
          <w:lang w:val="ro-RO"/>
        </w:rPr>
        <w:t>A</w:t>
      </w:r>
      <w:r w:rsidRPr="007B4463">
        <w:rPr>
          <w:rFonts w:cs="Times New Roman"/>
          <w:lang w:val="ro-RO"/>
        </w:rPr>
        <w:t>corduri și avize</w:t>
      </w:r>
    </w:p>
    <w:p w14:paraId="6673ACF2" w14:textId="77777777" w:rsidR="0076010D" w:rsidRPr="007B4463" w:rsidRDefault="0076010D" w:rsidP="00C579AC">
      <w:pPr>
        <w:tabs>
          <w:tab w:val="left" w:pos="-1440"/>
          <w:tab w:val="left" w:pos="-720"/>
          <w:tab w:val="left" w:pos="10065"/>
        </w:tabs>
        <w:ind w:right="-52"/>
        <w:rPr>
          <w:rFonts w:cs="Times New Roman"/>
          <w:lang w:val="ro-RO"/>
        </w:rPr>
      </w:pPr>
      <w:r w:rsidRPr="007B4463">
        <w:rPr>
          <w:rFonts w:cs="Times New Roman"/>
          <w:lang w:val="ro-RO"/>
        </w:rPr>
        <w:t>- Implementarea investiției</w:t>
      </w:r>
    </w:p>
    <w:p w14:paraId="7EBEAE34" w14:textId="77777777" w:rsidR="00D3240E" w:rsidRPr="007B4463" w:rsidRDefault="00D3240E" w:rsidP="00C579AC">
      <w:pPr>
        <w:tabs>
          <w:tab w:val="left" w:pos="-1440"/>
          <w:tab w:val="left" w:pos="-720"/>
          <w:tab w:val="left" w:pos="10065"/>
        </w:tabs>
        <w:ind w:right="-52"/>
        <w:rPr>
          <w:rFonts w:cs="Times New Roman"/>
          <w:lang w:val="ro-RO"/>
        </w:rPr>
      </w:pPr>
      <w:r w:rsidRPr="007B4463">
        <w:rPr>
          <w:rFonts w:cs="Times New Roman"/>
          <w:lang w:val="ro-RO"/>
        </w:rPr>
        <w:t xml:space="preserve">- </w:t>
      </w:r>
      <w:r w:rsidR="0093455D" w:rsidRPr="007B4463">
        <w:rPr>
          <w:rFonts w:cs="Times New Roman"/>
          <w:lang w:val="ro-RO"/>
        </w:rPr>
        <w:t>F</w:t>
      </w:r>
      <w:r w:rsidRPr="007B4463">
        <w:rPr>
          <w:rFonts w:cs="Times New Roman"/>
          <w:lang w:val="ro-RO"/>
        </w:rPr>
        <w:t>işele de date exclusiv tehnice pentru echipamentele propuse de proiect, stabilite de elaboratorul SF şi creditate cu performanţa tehnică recomandată şi analizată la ACB. Fişele trebuie să conţină suficiente date tehnice pentru a se putea încadra echipamentele într-o categorie distinctă şi a se justifica preţul de achiziţie indiferent de origine.</w:t>
      </w:r>
    </w:p>
    <w:p w14:paraId="742E0F7A" w14:textId="77777777" w:rsidR="00163D92" w:rsidRPr="007B4463" w:rsidRDefault="00D3240E" w:rsidP="00E24147">
      <w:pPr>
        <w:tabs>
          <w:tab w:val="left" w:pos="-1440"/>
          <w:tab w:val="left" w:pos="-720"/>
          <w:tab w:val="left" w:pos="10065"/>
        </w:tabs>
        <w:ind w:right="-52" w:firstLine="567"/>
        <w:rPr>
          <w:rFonts w:cs="Times New Roman"/>
          <w:strike/>
          <w:lang w:val="ro-RO"/>
        </w:rPr>
      </w:pPr>
      <w:r w:rsidRPr="007B4463">
        <w:rPr>
          <w:rFonts w:cs="Times New Roman"/>
          <w:lang w:val="ro-RO"/>
        </w:rPr>
        <w:t>În cadrul analizei de sustenabilitate, se va indica şi fluxul de numerar cumulat pe fiecare an de analiză.</w:t>
      </w:r>
    </w:p>
    <w:p w14:paraId="2614AEA3" w14:textId="77777777" w:rsidR="008516A2" w:rsidRPr="00E24147" w:rsidRDefault="008516A2" w:rsidP="00C579AC">
      <w:pPr>
        <w:spacing w:after="0" w:line="240" w:lineRule="auto"/>
        <w:rPr>
          <w:rFonts w:cs="Times New Roman"/>
          <w:szCs w:val="24"/>
          <w:lang w:val="ro-RO"/>
        </w:rPr>
      </w:pPr>
    </w:p>
    <w:p w14:paraId="7A3B71C2" w14:textId="77777777" w:rsidR="00163D92" w:rsidRPr="00E24147" w:rsidRDefault="006F3319" w:rsidP="00E24147">
      <w:pPr>
        <w:pStyle w:val="Heading3"/>
        <w:rPr>
          <w:rFonts w:cs="Times New Roman"/>
          <w:lang w:val="ro-RO"/>
        </w:rPr>
      </w:pPr>
      <w:bookmarkStart w:id="208" w:name="_Toc446859336"/>
      <w:bookmarkStart w:id="209" w:name="_Toc88551407"/>
      <w:bookmarkStart w:id="210" w:name="_Toc116995969"/>
      <w:r w:rsidRPr="00E24147">
        <w:rPr>
          <w:rFonts w:cs="Times New Roman"/>
          <w:lang w:val="ro-RO"/>
        </w:rPr>
        <w:t>4</w:t>
      </w:r>
      <w:r w:rsidR="00163D92" w:rsidRPr="00E24147">
        <w:rPr>
          <w:rFonts w:cs="Times New Roman"/>
          <w:lang w:val="ro-RO"/>
        </w:rPr>
        <w:t>.2.11 Analiza Cost</w:t>
      </w:r>
      <w:r w:rsidR="001E19DD" w:rsidRPr="00E24147">
        <w:rPr>
          <w:rFonts w:cs="Times New Roman"/>
          <w:lang w:val="ro-RO"/>
        </w:rPr>
        <w:t>-</w:t>
      </w:r>
      <w:r w:rsidR="00163D92" w:rsidRPr="00E24147">
        <w:rPr>
          <w:rFonts w:cs="Times New Roman"/>
          <w:lang w:val="ro-RO"/>
        </w:rPr>
        <w:t xml:space="preserve"> Beneficiu</w:t>
      </w:r>
      <w:bookmarkEnd w:id="208"/>
      <w:bookmarkEnd w:id="209"/>
      <w:bookmarkEnd w:id="210"/>
    </w:p>
    <w:p w14:paraId="61B004D5" w14:textId="01996C2E" w:rsidR="00163D92" w:rsidRPr="007B4463" w:rsidRDefault="00261B66" w:rsidP="00C579AC">
      <w:pPr>
        <w:tabs>
          <w:tab w:val="left" w:pos="540"/>
          <w:tab w:val="left" w:pos="10065"/>
        </w:tabs>
        <w:ind w:right="-51"/>
        <w:rPr>
          <w:rFonts w:eastAsia="Calibri" w:cs="Times New Roman"/>
          <w:szCs w:val="24"/>
          <w:lang w:val="ro-RO"/>
        </w:rPr>
      </w:pPr>
      <w:bookmarkStart w:id="211" w:name="_Hlk88482137"/>
      <w:r w:rsidRPr="007B4463">
        <w:rPr>
          <w:rFonts w:cs="Times New Roman"/>
          <w:lang w:val="ro-RO"/>
        </w:rPr>
        <w:tab/>
      </w:r>
      <w:r w:rsidR="00163D92" w:rsidRPr="007B4463">
        <w:rPr>
          <w:rFonts w:cs="Times New Roman"/>
          <w:lang w:val="ro-RO"/>
        </w:rPr>
        <w:t>Pentru a evalua viabilitatea financiară și economică a proiectelor de investiții depuse în cadrul acestui apel,</w:t>
      </w:r>
      <w:r w:rsidR="00880231" w:rsidRPr="007B4463">
        <w:rPr>
          <w:rFonts w:cs="Times New Roman"/>
          <w:lang w:val="ro-RO"/>
        </w:rPr>
        <w:t xml:space="preserve"> toate</w:t>
      </w:r>
      <w:r w:rsidR="00163D92" w:rsidRPr="007B4463">
        <w:rPr>
          <w:rFonts w:cs="Times New Roman"/>
          <w:lang w:val="ro-RO"/>
        </w:rPr>
        <w:t xml:space="preserve"> aplicațiile de finanțare vor trebui să fie însoțite de analiza cost</w:t>
      </w:r>
      <w:r w:rsidR="00973AD1" w:rsidRPr="007B4463">
        <w:rPr>
          <w:rFonts w:cs="Times New Roman"/>
          <w:lang w:val="ro-RO"/>
        </w:rPr>
        <w:t>-</w:t>
      </w:r>
      <w:r w:rsidR="00163D92" w:rsidRPr="007B4463">
        <w:rPr>
          <w:rFonts w:cs="Times New Roman"/>
          <w:lang w:val="ro-RO"/>
        </w:rPr>
        <w:t xml:space="preserve"> beneficiu, elaborată </w:t>
      </w:r>
      <w:r w:rsidR="00163D92" w:rsidRPr="007B4463">
        <w:rPr>
          <w:rFonts w:eastAsia="Calibri" w:cs="Times New Roman"/>
          <w:lang w:val="ro-RO"/>
        </w:rPr>
        <w:t xml:space="preserve">în conformitate cu </w:t>
      </w:r>
      <w:r w:rsidR="00163D92" w:rsidRPr="007B4463">
        <w:rPr>
          <w:rFonts w:cs="Times New Roman"/>
          <w:lang w:val="ro-RO" w:eastAsia="ro-RO"/>
        </w:rPr>
        <w:t xml:space="preserve">cerințele </w:t>
      </w:r>
      <w:r w:rsidR="00163D92" w:rsidRPr="00E24147">
        <w:rPr>
          <w:rFonts w:cs="Times New Roman"/>
          <w:lang w:val="ro-RO" w:eastAsia="ro-RO"/>
        </w:rPr>
        <w:t xml:space="preserve">Ghidului privind Analiza Cost </w:t>
      </w:r>
      <w:r w:rsidR="00973AD1" w:rsidRPr="00E24147">
        <w:rPr>
          <w:rFonts w:cs="Times New Roman"/>
          <w:lang w:val="ro-RO" w:eastAsia="ro-RO"/>
        </w:rPr>
        <w:t>-</w:t>
      </w:r>
      <w:r w:rsidR="00163D92" w:rsidRPr="00E24147">
        <w:rPr>
          <w:rFonts w:cs="Times New Roman"/>
          <w:lang w:val="ro-RO" w:eastAsia="ro-RO"/>
        </w:rPr>
        <w:t>Beneficiu a proiectelor de investiții</w:t>
      </w:r>
      <w:r w:rsidR="00163D92" w:rsidRPr="007B4463">
        <w:rPr>
          <w:rFonts w:cs="Times New Roman"/>
          <w:lang w:val="ro-RO" w:eastAsia="ro-RO"/>
        </w:rPr>
        <w:t xml:space="preserve">, întocmit de </w:t>
      </w:r>
      <w:r w:rsidR="00163D92" w:rsidRPr="007B4463">
        <w:rPr>
          <w:rFonts w:cs="Times New Roman"/>
          <w:szCs w:val="24"/>
          <w:lang w:val="ro-RO" w:eastAsia="ro-RO"/>
        </w:rPr>
        <w:t xml:space="preserve">Comisia Europeană. </w:t>
      </w:r>
      <w:r w:rsidR="00163D92" w:rsidRPr="007B4463">
        <w:rPr>
          <w:rFonts w:eastAsia="Calibri" w:cs="Times New Roman"/>
          <w:szCs w:val="24"/>
          <w:lang w:val="ro-RO"/>
        </w:rPr>
        <w:t>Componentele</w:t>
      </w:r>
      <w:r w:rsidR="00B84340" w:rsidRPr="007B4463">
        <w:rPr>
          <w:rFonts w:eastAsia="Calibri" w:cs="Times New Roman"/>
          <w:szCs w:val="24"/>
          <w:lang w:val="ro-RO"/>
        </w:rPr>
        <w:t xml:space="preserve"> </w:t>
      </w:r>
      <w:r w:rsidR="00163D92" w:rsidRPr="007B4463">
        <w:rPr>
          <w:rFonts w:eastAsia="Calibri" w:cs="Times New Roman"/>
          <w:szCs w:val="24"/>
          <w:lang w:val="ro-RO"/>
        </w:rPr>
        <w:t>analizei Cost-Beneficiu sunt:</w:t>
      </w:r>
    </w:p>
    <w:p w14:paraId="38B653D1" w14:textId="77777777" w:rsidR="00163D92" w:rsidRPr="007B4463" w:rsidRDefault="00163D92" w:rsidP="005A3A56">
      <w:pPr>
        <w:numPr>
          <w:ilvl w:val="0"/>
          <w:numId w:val="19"/>
        </w:numPr>
        <w:tabs>
          <w:tab w:val="left" w:pos="540"/>
          <w:tab w:val="left" w:pos="10065"/>
        </w:tabs>
        <w:spacing w:after="0" w:line="259" w:lineRule="auto"/>
        <w:ind w:right="-58" w:hanging="630"/>
        <w:rPr>
          <w:rFonts w:eastAsia="Calibri" w:cs="Times New Roman"/>
          <w:szCs w:val="24"/>
          <w:lang w:val="ro-RO"/>
        </w:rPr>
      </w:pPr>
      <w:r w:rsidRPr="007B4463">
        <w:rPr>
          <w:rFonts w:eastAsia="Calibri" w:cs="Times New Roman"/>
          <w:szCs w:val="24"/>
          <w:lang w:val="ro-RO"/>
        </w:rPr>
        <w:t>Prezentarea contextului;</w:t>
      </w:r>
    </w:p>
    <w:p w14:paraId="45BA5D1B" w14:textId="77777777" w:rsidR="00163D92" w:rsidRPr="007B4463" w:rsidRDefault="00163D92" w:rsidP="005A3A56">
      <w:pPr>
        <w:numPr>
          <w:ilvl w:val="0"/>
          <w:numId w:val="19"/>
        </w:numPr>
        <w:tabs>
          <w:tab w:val="left" w:pos="540"/>
          <w:tab w:val="left" w:pos="10065"/>
        </w:tabs>
        <w:spacing w:after="0" w:line="259" w:lineRule="auto"/>
        <w:ind w:right="-58" w:hanging="630"/>
        <w:rPr>
          <w:rFonts w:eastAsia="Calibri" w:cs="Times New Roman"/>
          <w:szCs w:val="24"/>
          <w:lang w:val="ro-RO"/>
        </w:rPr>
      </w:pPr>
      <w:r w:rsidRPr="007B4463">
        <w:rPr>
          <w:rFonts w:eastAsia="Calibri" w:cs="Times New Roman"/>
          <w:szCs w:val="24"/>
          <w:lang w:val="ro-RO"/>
        </w:rPr>
        <w:t>Definirea obiectivelor;</w:t>
      </w:r>
    </w:p>
    <w:p w14:paraId="1992A908" w14:textId="77777777" w:rsidR="00163D92" w:rsidRPr="007B4463" w:rsidRDefault="00163D92" w:rsidP="005A3A56">
      <w:pPr>
        <w:numPr>
          <w:ilvl w:val="0"/>
          <w:numId w:val="19"/>
        </w:numPr>
        <w:tabs>
          <w:tab w:val="left" w:pos="540"/>
          <w:tab w:val="left" w:pos="10065"/>
        </w:tabs>
        <w:spacing w:after="0" w:line="259" w:lineRule="auto"/>
        <w:ind w:right="-58" w:hanging="630"/>
        <w:rPr>
          <w:rFonts w:eastAsia="Calibri" w:cs="Times New Roman"/>
          <w:szCs w:val="24"/>
          <w:lang w:val="ro-RO"/>
        </w:rPr>
      </w:pPr>
      <w:r w:rsidRPr="007B4463">
        <w:rPr>
          <w:rFonts w:eastAsia="Calibri" w:cs="Times New Roman"/>
          <w:szCs w:val="24"/>
          <w:lang w:val="ro-RO"/>
        </w:rPr>
        <w:t>Identificarea proiectului;</w:t>
      </w:r>
    </w:p>
    <w:p w14:paraId="2A6B51AD" w14:textId="77777777" w:rsidR="00163D92" w:rsidRPr="007B4463" w:rsidRDefault="00163D92" w:rsidP="005A3A56">
      <w:pPr>
        <w:numPr>
          <w:ilvl w:val="0"/>
          <w:numId w:val="19"/>
        </w:numPr>
        <w:tabs>
          <w:tab w:val="left" w:pos="540"/>
          <w:tab w:val="left" w:pos="10065"/>
        </w:tabs>
        <w:spacing w:after="0" w:line="259" w:lineRule="auto"/>
        <w:ind w:right="-58" w:hanging="630"/>
        <w:rPr>
          <w:rFonts w:eastAsia="Calibri" w:cs="Times New Roman"/>
          <w:szCs w:val="24"/>
          <w:lang w:val="ro-RO"/>
        </w:rPr>
      </w:pPr>
      <w:r w:rsidRPr="007B4463">
        <w:rPr>
          <w:rFonts w:eastAsia="Calibri" w:cs="Times New Roman"/>
          <w:szCs w:val="24"/>
          <w:lang w:val="ro-RO"/>
        </w:rPr>
        <w:lastRenderedPageBreak/>
        <w:t>Rezultatele studiilor de fezabilitate, însoțite de o analiză a cererii și a opțiunilor</w:t>
      </w:r>
      <w:r w:rsidR="006F0785" w:rsidRPr="007B4463">
        <w:rPr>
          <w:rFonts w:eastAsia="Calibri" w:cs="Times New Roman"/>
          <w:szCs w:val="24"/>
          <w:lang w:val="ro-RO"/>
        </w:rPr>
        <w:t xml:space="preserve"> sau prezentarea proiectului tehnic, după caz</w:t>
      </w:r>
      <w:r w:rsidRPr="007B4463">
        <w:rPr>
          <w:rFonts w:eastAsia="Calibri" w:cs="Times New Roman"/>
          <w:szCs w:val="24"/>
          <w:lang w:val="ro-RO"/>
        </w:rPr>
        <w:t>;</w:t>
      </w:r>
    </w:p>
    <w:p w14:paraId="72293568" w14:textId="77777777" w:rsidR="00163D92" w:rsidRPr="007B4463" w:rsidRDefault="00163D92" w:rsidP="005A3A56">
      <w:pPr>
        <w:numPr>
          <w:ilvl w:val="0"/>
          <w:numId w:val="19"/>
        </w:numPr>
        <w:tabs>
          <w:tab w:val="left" w:pos="540"/>
          <w:tab w:val="left" w:pos="10065"/>
        </w:tabs>
        <w:spacing w:after="0" w:line="259" w:lineRule="auto"/>
        <w:ind w:right="-58" w:hanging="630"/>
        <w:rPr>
          <w:rFonts w:eastAsia="Calibri" w:cs="Times New Roman"/>
          <w:szCs w:val="24"/>
          <w:lang w:val="ro-RO"/>
        </w:rPr>
      </w:pPr>
      <w:r w:rsidRPr="007B4463">
        <w:rPr>
          <w:rFonts w:eastAsia="Calibri" w:cs="Times New Roman"/>
          <w:szCs w:val="24"/>
          <w:lang w:val="ro-RO"/>
        </w:rPr>
        <w:t>Analiza financiară;</w:t>
      </w:r>
    </w:p>
    <w:p w14:paraId="31F2D5A3" w14:textId="75D7E2CB" w:rsidR="00163D92" w:rsidRPr="007B4463" w:rsidRDefault="00B84340" w:rsidP="005A3A56">
      <w:pPr>
        <w:numPr>
          <w:ilvl w:val="0"/>
          <w:numId w:val="19"/>
        </w:numPr>
        <w:tabs>
          <w:tab w:val="clear" w:pos="720"/>
          <w:tab w:val="left" w:pos="360"/>
          <w:tab w:val="left" w:pos="10065"/>
        </w:tabs>
        <w:spacing w:after="0" w:line="259" w:lineRule="auto"/>
        <w:ind w:left="360" w:right="-58" w:hanging="270"/>
        <w:rPr>
          <w:rFonts w:eastAsia="Calibri" w:cs="Times New Roman"/>
          <w:szCs w:val="24"/>
          <w:lang w:val="ro-RO"/>
        </w:rPr>
      </w:pPr>
      <w:r w:rsidRPr="007B4463">
        <w:rPr>
          <w:rFonts w:eastAsia="Calibri" w:cs="Times New Roman"/>
          <w:szCs w:val="24"/>
          <w:lang w:val="ro-RO"/>
        </w:rPr>
        <w:t xml:space="preserve"> </w:t>
      </w:r>
      <w:r w:rsidR="00163D92" w:rsidRPr="007B4463">
        <w:rPr>
          <w:rFonts w:eastAsia="Calibri" w:cs="Times New Roman"/>
          <w:szCs w:val="24"/>
          <w:lang w:val="ro-RO"/>
        </w:rPr>
        <w:t>Analiza economică;</w:t>
      </w:r>
    </w:p>
    <w:p w14:paraId="4BFA959F" w14:textId="77777777" w:rsidR="00163D92" w:rsidRPr="007B4463" w:rsidRDefault="00163D92" w:rsidP="005A3A56">
      <w:pPr>
        <w:numPr>
          <w:ilvl w:val="0"/>
          <w:numId w:val="19"/>
        </w:numPr>
        <w:tabs>
          <w:tab w:val="left" w:pos="540"/>
          <w:tab w:val="left" w:pos="10065"/>
        </w:tabs>
        <w:spacing w:after="0" w:line="259" w:lineRule="auto"/>
        <w:ind w:right="-58" w:hanging="630"/>
        <w:rPr>
          <w:rFonts w:eastAsia="Calibri" w:cs="Times New Roman"/>
          <w:szCs w:val="24"/>
          <w:lang w:val="ro-RO"/>
        </w:rPr>
      </w:pPr>
      <w:r w:rsidRPr="007B4463">
        <w:rPr>
          <w:rFonts w:eastAsia="Calibri" w:cs="Times New Roman"/>
          <w:szCs w:val="24"/>
          <w:lang w:val="ro-RO"/>
        </w:rPr>
        <w:t>Evaluarea riscurilor.</w:t>
      </w:r>
    </w:p>
    <w:p w14:paraId="674AD292" w14:textId="77777777" w:rsidR="00880231" w:rsidRPr="007B4463" w:rsidRDefault="00880231" w:rsidP="00C579AC">
      <w:pPr>
        <w:tabs>
          <w:tab w:val="left" w:pos="540"/>
          <w:tab w:val="left" w:pos="10065"/>
        </w:tabs>
        <w:spacing w:after="0" w:line="259" w:lineRule="auto"/>
        <w:ind w:left="720" w:right="-58"/>
        <w:rPr>
          <w:rFonts w:eastAsia="Calibri" w:cs="Times New Roman"/>
          <w:szCs w:val="24"/>
          <w:lang w:val="ro-RO"/>
        </w:rPr>
      </w:pPr>
    </w:p>
    <w:p w14:paraId="3C7D14C3" w14:textId="58EF1ACC" w:rsidR="00163D92" w:rsidRPr="007B4463" w:rsidRDefault="003626D4" w:rsidP="00C579AC">
      <w:pPr>
        <w:tabs>
          <w:tab w:val="left" w:pos="540"/>
          <w:tab w:val="left" w:pos="10065"/>
        </w:tabs>
        <w:ind w:right="-51"/>
        <w:rPr>
          <w:rFonts w:cs="Times New Roman"/>
          <w:lang w:val="ro-RO"/>
        </w:rPr>
      </w:pPr>
      <w:r>
        <w:rPr>
          <w:rFonts w:cs="Times New Roman"/>
          <w:lang w:val="ro-RO"/>
        </w:rPr>
        <w:tab/>
      </w:r>
      <w:r w:rsidR="00163D92" w:rsidRPr="007B4463">
        <w:rPr>
          <w:rFonts w:cs="Times New Roman"/>
          <w:lang w:val="ro-RO"/>
        </w:rPr>
        <w:t>Calculul valorii de finanţare nerambursabile se va face cu respectarea celor precizate în Cap. 1.7 din prezentul ghid</w:t>
      </w:r>
      <w:r w:rsidR="00981B97" w:rsidRPr="007B4463">
        <w:rPr>
          <w:rFonts w:cs="Times New Roman"/>
          <w:lang w:val="ro-RO"/>
        </w:rPr>
        <w:t xml:space="preserve"> și conform Grilei</w:t>
      </w:r>
      <w:r w:rsidR="00880231" w:rsidRPr="007B4463">
        <w:rPr>
          <w:rFonts w:cs="Times New Roman"/>
          <w:lang w:val="ro-RO"/>
        </w:rPr>
        <w:t xml:space="preserve"> I de evaluare tehnico-economică</w:t>
      </w:r>
      <w:r w:rsidR="00163D92" w:rsidRPr="007B4463">
        <w:rPr>
          <w:rFonts w:cs="Times New Roman"/>
          <w:lang w:val="ro-RO"/>
        </w:rPr>
        <w:t>.</w:t>
      </w:r>
    </w:p>
    <w:p w14:paraId="259261FF" w14:textId="77777777" w:rsidR="00163D92" w:rsidRPr="007B4463" w:rsidRDefault="00163D92" w:rsidP="005A3A56">
      <w:pPr>
        <w:numPr>
          <w:ilvl w:val="0"/>
          <w:numId w:val="21"/>
        </w:numPr>
        <w:tabs>
          <w:tab w:val="left" w:pos="540"/>
          <w:tab w:val="left" w:pos="10065"/>
        </w:tabs>
        <w:spacing w:after="120" w:line="259" w:lineRule="auto"/>
        <w:ind w:right="-51"/>
        <w:rPr>
          <w:rFonts w:eastAsia="Calibri" w:cs="Times New Roman"/>
          <w:b/>
          <w:szCs w:val="24"/>
          <w:lang w:val="ro-RO"/>
        </w:rPr>
      </w:pPr>
      <w:bookmarkStart w:id="212" w:name="_Hlk88482171"/>
      <w:bookmarkEnd w:id="211"/>
      <w:r w:rsidRPr="007B4463">
        <w:rPr>
          <w:rFonts w:eastAsia="Calibri" w:cs="Times New Roman"/>
          <w:b/>
          <w:szCs w:val="24"/>
          <w:lang w:val="ro-RO"/>
        </w:rPr>
        <w:t>Prezentarea contextului</w:t>
      </w:r>
    </w:p>
    <w:p w14:paraId="7BC62F5A" w14:textId="77777777" w:rsidR="00163D92" w:rsidRPr="007B4463" w:rsidRDefault="00163D92" w:rsidP="00C579AC">
      <w:pPr>
        <w:autoSpaceDE w:val="0"/>
        <w:autoSpaceDN w:val="0"/>
        <w:adjustRightInd w:val="0"/>
        <w:spacing w:after="120"/>
        <w:ind w:firstLine="360"/>
        <w:rPr>
          <w:rFonts w:eastAsia="Calibri" w:cs="Times New Roman"/>
          <w:szCs w:val="24"/>
          <w:lang w:val="ro-RO"/>
        </w:rPr>
      </w:pPr>
      <w:r w:rsidRPr="007B4463">
        <w:rPr>
          <w:rFonts w:eastAsia="Calibri" w:cs="Times New Roman"/>
          <w:szCs w:val="24"/>
          <w:lang w:val="ro-RO"/>
        </w:rPr>
        <w:t xml:space="preserve">La această secțiune, solicitanții vor trebui să furnizeze informații succinte și relevante cu privire la definirea contextului social, economic, politic și instituțional în care proiectul va fi implementat. Definirea clară a contextului este relevantă în argumentarea nevoilor și constrângerilor care au stat la baza deciziei de investiție, precum și în stabilirea </w:t>
      </w:r>
      <w:r w:rsidR="001D0059" w:rsidRPr="007B4463">
        <w:rPr>
          <w:rFonts w:eastAsia="Calibri" w:cs="Times New Roman"/>
          <w:szCs w:val="24"/>
          <w:lang w:val="ro-RO"/>
        </w:rPr>
        <w:t xml:space="preserve">tendințelor </w:t>
      </w:r>
      <w:r w:rsidRPr="007B4463">
        <w:rPr>
          <w:rFonts w:eastAsia="Calibri" w:cs="Times New Roman"/>
          <w:szCs w:val="24"/>
          <w:lang w:val="ro-RO"/>
        </w:rPr>
        <w:t>viitoare, în special cele legate de cererea pentru produsele/serviciile rezultate în urma implementării proiectului.</w:t>
      </w:r>
      <w:bookmarkStart w:id="213" w:name="_Hlk88482189"/>
      <w:bookmarkEnd w:id="212"/>
    </w:p>
    <w:p w14:paraId="7D1386FA" w14:textId="77777777" w:rsidR="00163D92" w:rsidRPr="007B4463" w:rsidRDefault="00163D92" w:rsidP="005A3A56">
      <w:pPr>
        <w:pStyle w:val="ListParagraph"/>
        <w:numPr>
          <w:ilvl w:val="0"/>
          <w:numId w:val="21"/>
        </w:numPr>
        <w:autoSpaceDE w:val="0"/>
        <w:autoSpaceDN w:val="0"/>
        <w:adjustRightInd w:val="0"/>
        <w:spacing w:after="120"/>
        <w:rPr>
          <w:rFonts w:eastAsia="Calibri" w:cs="Times New Roman"/>
          <w:szCs w:val="24"/>
          <w:lang w:val="ro-RO"/>
        </w:rPr>
      </w:pPr>
      <w:r w:rsidRPr="007B4463">
        <w:rPr>
          <w:rFonts w:eastAsia="Calibri" w:cs="Times New Roman"/>
          <w:b/>
          <w:szCs w:val="24"/>
          <w:lang w:val="ro-RO"/>
        </w:rPr>
        <w:t>Definirea obiectivelor</w:t>
      </w:r>
    </w:p>
    <w:p w14:paraId="712E2B9D" w14:textId="77777777" w:rsidR="00163D92" w:rsidRPr="007B4463" w:rsidRDefault="00163D92" w:rsidP="00C579AC">
      <w:pPr>
        <w:autoSpaceDE w:val="0"/>
        <w:autoSpaceDN w:val="0"/>
        <w:adjustRightInd w:val="0"/>
        <w:spacing w:after="120"/>
        <w:ind w:firstLine="360"/>
        <w:rPr>
          <w:rFonts w:eastAsia="Calibri" w:cs="Times New Roman"/>
          <w:szCs w:val="24"/>
          <w:lang w:val="ro-RO"/>
        </w:rPr>
      </w:pPr>
      <w:r w:rsidRPr="007B4463">
        <w:rPr>
          <w:rFonts w:eastAsia="Calibri" w:cs="Times New Roman"/>
          <w:szCs w:val="24"/>
          <w:lang w:val="ro-RO"/>
        </w:rPr>
        <w:t>La această secțiune, solicitanții vor defini obiective clare pentru proiect în scopul de a verifica dacă investiția răspunde unei nevoi existente și de a evalua rezultatele și impactul proiectului.</w:t>
      </w:r>
      <w:bookmarkEnd w:id="213"/>
      <w:r w:rsidR="007A1EF5" w:rsidRPr="007B4463">
        <w:rPr>
          <w:rFonts w:eastAsia="Calibri" w:cs="Times New Roman"/>
          <w:szCs w:val="24"/>
          <w:lang w:val="ro-RO"/>
        </w:rPr>
        <w:t xml:space="preserve"> Descrierea generală va fi însoțită</w:t>
      </w:r>
      <w:r w:rsidR="004A5F80" w:rsidRPr="007B4463">
        <w:rPr>
          <w:rFonts w:eastAsia="Calibri" w:cs="Times New Roman"/>
          <w:szCs w:val="24"/>
          <w:lang w:val="ro-RO"/>
        </w:rPr>
        <w:t xml:space="preserve"> de auditul energetic comparativ (comparare cu anul </w:t>
      </w:r>
      <w:r w:rsidR="00937265" w:rsidRPr="007B4463">
        <w:rPr>
          <w:rFonts w:eastAsia="Calibri" w:cs="Times New Roman"/>
          <w:szCs w:val="24"/>
          <w:lang w:val="ro-RO"/>
        </w:rPr>
        <w:t>2021</w:t>
      </w:r>
      <w:r w:rsidR="004B5C81" w:rsidRPr="007B4463">
        <w:rPr>
          <w:rFonts w:eastAsia="Calibri" w:cs="Times New Roman"/>
          <w:szCs w:val="24"/>
          <w:lang w:val="ro-RO"/>
        </w:rPr>
        <w:t>)</w:t>
      </w:r>
      <w:r w:rsidR="004A5F80" w:rsidRPr="007B4463">
        <w:rPr>
          <w:rFonts w:eastAsia="Calibri" w:cs="Times New Roman"/>
          <w:szCs w:val="24"/>
          <w:lang w:val="ro-RO"/>
        </w:rPr>
        <w:t>, care va cuprinde analiza red</w:t>
      </w:r>
      <w:r w:rsidR="00880231" w:rsidRPr="007B4463">
        <w:rPr>
          <w:rFonts w:eastAsia="Calibri" w:cs="Times New Roman"/>
          <w:szCs w:val="24"/>
          <w:lang w:val="ro-RO"/>
        </w:rPr>
        <w:t xml:space="preserve">ucerii consumului de energie, </w:t>
      </w:r>
      <w:r w:rsidR="004A5F80" w:rsidRPr="007B4463">
        <w:rPr>
          <w:rFonts w:eastAsia="Calibri" w:cs="Times New Roman"/>
          <w:szCs w:val="24"/>
          <w:lang w:val="ro-RO"/>
        </w:rPr>
        <w:t>a reducerii em</w:t>
      </w:r>
      <w:r w:rsidR="004B5C81" w:rsidRPr="007B4463">
        <w:rPr>
          <w:rFonts w:eastAsia="Calibri" w:cs="Times New Roman"/>
          <w:szCs w:val="24"/>
          <w:lang w:val="ro-RO"/>
        </w:rPr>
        <w:t>isiilor de gaze cu efect de seră</w:t>
      </w:r>
      <w:r w:rsidR="00880231" w:rsidRPr="007B4463">
        <w:rPr>
          <w:rFonts w:eastAsia="Calibri" w:cs="Times New Roman"/>
          <w:szCs w:val="24"/>
          <w:lang w:val="ro-RO"/>
        </w:rPr>
        <w:t xml:space="preserve"> și a intensității energetice</w:t>
      </w:r>
      <w:r w:rsidR="004A5F80" w:rsidRPr="007B4463">
        <w:rPr>
          <w:rFonts w:eastAsia="Calibri" w:cs="Times New Roman"/>
          <w:szCs w:val="24"/>
          <w:lang w:val="ro-RO"/>
        </w:rPr>
        <w:t>.</w:t>
      </w:r>
    </w:p>
    <w:p w14:paraId="134C1D8D" w14:textId="77777777" w:rsidR="00163D92" w:rsidRPr="007B4463" w:rsidRDefault="00163D92" w:rsidP="005A3A56">
      <w:pPr>
        <w:pStyle w:val="ListParagraph"/>
        <w:numPr>
          <w:ilvl w:val="0"/>
          <w:numId w:val="21"/>
        </w:numPr>
        <w:autoSpaceDE w:val="0"/>
        <w:autoSpaceDN w:val="0"/>
        <w:adjustRightInd w:val="0"/>
        <w:spacing w:after="120"/>
        <w:rPr>
          <w:rFonts w:eastAsia="Calibri" w:cs="Times New Roman"/>
          <w:szCs w:val="24"/>
          <w:lang w:val="ro-RO"/>
        </w:rPr>
      </w:pPr>
      <w:r w:rsidRPr="007B4463">
        <w:rPr>
          <w:rFonts w:eastAsia="Calibri" w:cs="Times New Roman"/>
          <w:b/>
          <w:szCs w:val="24"/>
          <w:lang w:val="ro-RO"/>
        </w:rPr>
        <w:t>Identificarea proiectului</w:t>
      </w:r>
    </w:p>
    <w:p w14:paraId="6A1652E8" w14:textId="77777777" w:rsidR="00163D92" w:rsidRPr="007B4463" w:rsidRDefault="00163D92" w:rsidP="00E24147">
      <w:pPr>
        <w:autoSpaceDE w:val="0"/>
        <w:autoSpaceDN w:val="0"/>
        <w:adjustRightInd w:val="0"/>
        <w:spacing w:after="120"/>
        <w:ind w:firstLine="360"/>
        <w:rPr>
          <w:rFonts w:eastAsia="Calibri" w:cs="Times New Roman"/>
          <w:szCs w:val="24"/>
          <w:lang w:val="ro-RO"/>
        </w:rPr>
      </w:pPr>
      <w:r w:rsidRPr="007B4463">
        <w:rPr>
          <w:rFonts w:eastAsia="Calibri" w:cs="Times New Roman"/>
          <w:szCs w:val="24"/>
          <w:lang w:val="ro-RO"/>
        </w:rPr>
        <w:t>La această secțiune, solicitanții vor avea în vedere următoarele aspecte:</w:t>
      </w:r>
    </w:p>
    <w:p w14:paraId="75778052" w14:textId="77777777" w:rsidR="00163D92" w:rsidRPr="007B4463" w:rsidRDefault="00163D92" w:rsidP="005A3A56">
      <w:pPr>
        <w:widowControl w:val="0"/>
        <w:numPr>
          <w:ilvl w:val="0"/>
          <w:numId w:val="22"/>
        </w:numPr>
        <w:autoSpaceDE w:val="0"/>
        <w:autoSpaceDN w:val="0"/>
        <w:adjustRightInd w:val="0"/>
        <w:spacing w:after="120" w:line="259" w:lineRule="auto"/>
        <w:rPr>
          <w:rFonts w:eastAsia="Calibri" w:cs="Times New Roman"/>
          <w:szCs w:val="24"/>
          <w:lang w:val="ro-RO"/>
        </w:rPr>
      </w:pPr>
      <w:r w:rsidRPr="007B4463">
        <w:rPr>
          <w:rFonts w:eastAsia="Calibri" w:cs="Times New Roman"/>
          <w:szCs w:val="24"/>
          <w:lang w:val="ro-RO"/>
        </w:rPr>
        <w:t>proiectul trebuie să fie în mod clar o unitate de analiză independentă. Acest lucru implică faptul că, în unele situaţii, anumite sub-proiecte sau faze ale unui proiect trebuie apreciate ca un singur proiect în scopul elaborări</w:t>
      </w:r>
      <w:r w:rsidR="00362F59" w:rsidRPr="007B4463">
        <w:rPr>
          <w:rFonts w:eastAsia="Calibri" w:cs="Times New Roman"/>
          <w:szCs w:val="24"/>
          <w:lang w:val="ro-RO"/>
        </w:rPr>
        <w:t>i analizei cost-</w:t>
      </w:r>
      <w:r w:rsidRPr="007B4463">
        <w:rPr>
          <w:rFonts w:eastAsia="Calibri" w:cs="Times New Roman"/>
          <w:szCs w:val="24"/>
          <w:lang w:val="ro-RO"/>
        </w:rPr>
        <w:t>beneficiu. Astfel, dacă cofinanțarea UE se solicită doar pentru anumite etape, urmând ca celelalte etape să fie finanțate de alți i</w:t>
      </w:r>
      <w:r w:rsidR="005B53C4" w:rsidRPr="007B4463">
        <w:rPr>
          <w:rFonts w:eastAsia="Calibri" w:cs="Times New Roman"/>
          <w:szCs w:val="24"/>
          <w:lang w:val="ro-RO"/>
        </w:rPr>
        <w:t>nvestitori/finanțatori, analiza-</w:t>
      </w:r>
      <w:r w:rsidRPr="007B4463">
        <w:rPr>
          <w:rFonts w:eastAsia="Calibri" w:cs="Times New Roman"/>
          <w:szCs w:val="24"/>
          <w:lang w:val="ro-RO"/>
        </w:rPr>
        <w:t>cost beneficiu trebuie elaborată pentru întregul proiect;</w:t>
      </w:r>
    </w:p>
    <w:p w14:paraId="0482B52A" w14:textId="77777777" w:rsidR="00163D92" w:rsidRPr="007B4463" w:rsidRDefault="00163D92" w:rsidP="005A3A56">
      <w:pPr>
        <w:widowControl w:val="0"/>
        <w:numPr>
          <w:ilvl w:val="0"/>
          <w:numId w:val="22"/>
        </w:numPr>
        <w:autoSpaceDE w:val="0"/>
        <w:autoSpaceDN w:val="0"/>
        <w:adjustRightInd w:val="0"/>
        <w:spacing w:after="120" w:line="259" w:lineRule="auto"/>
        <w:rPr>
          <w:rFonts w:eastAsia="Calibri" w:cs="Times New Roman"/>
          <w:szCs w:val="24"/>
          <w:lang w:val="ro-RO"/>
        </w:rPr>
      </w:pPr>
      <w:r w:rsidRPr="007B4463">
        <w:rPr>
          <w:rFonts w:eastAsia="Calibri" w:cs="Times New Roman"/>
          <w:szCs w:val="24"/>
          <w:lang w:val="ro-RO"/>
        </w:rPr>
        <w:t>precizarea aspectelor care țin de capacitatea financiară, tehnică și instituțională a solicitantului (exemple: regimul TVA, existența subvențiilor de exploatare, aspectele contractuale în cazul în care investiția va fi operată de o altă entitate decât Solicitantul, sursele de finanțare pentru contribuția Solicitantului, etc);</w:t>
      </w:r>
    </w:p>
    <w:p w14:paraId="256CCAFA" w14:textId="77777777" w:rsidR="00163D92" w:rsidRPr="007B4463" w:rsidRDefault="00163D92" w:rsidP="005A3A56">
      <w:pPr>
        <w:widowControl w:val="0"/>
        <w:numPr>
          <w:ilvl w:val="0"/>
          <w:numId w:val="22"/>
        </w:numPr>
        <w:autoSpaceDE w:val="0"/>
        <w:autoSpaceDN w:val="0"/>
        <w:adjustRightInd w:val="0"/>
        <w:spacing w:after="120" w:line="259" w:lineRule="auto"/>
        <w:rPr>
          <w:rFonts w:eastAsia="Calibri" w:cs="Times New Roman"/>
          <w:szCs w:val="24"/>
          <w:lang w:val="ro-RO"/>
        </w:rPr>
      </w:pPr>
      <w:r w:rsidRPr="007B4463">
        <w:rPr>
          <w:rFonts w:eastAsia="Calibri" w:cs="Times New Roman"/>
          <w:szCs w:val="24"/>
          <w:lang w:val="ro-RO"/>
        </w:rPr>
        <w:t>identificarea și descrierea grupului țintă vizat de implementarea proiectului.</w:t>
      </w:r>
    </w:p>
    <w:p w14:paraId="59B38D92" w14:textId="6E525116" w:rsidR="00163D92" w:rsidRPr="007B4463" w:rsidRDefault="00163D92" w:rsidP="005A3A56">
      <w:pPr>
        <w:pStyle w:val="ListParagraph"/>
        <w:numPr>
          <w:ilvl w:val="0"/>
          <w:numId w:val="21"/>
        </w:numPr>
        <w:tabs>
          <w:tab w:val="left" w:pos="540"/>
          <w:tab w:val="left" w:pos="10065"/>
        </w:tabs>
        <w:spacing w:after="120" w:line="259" w:lineRule="auto"/>
        <w:ind w:right="-51"/>
        <w:rPr>
          <w:rFonts w:eastAsia="Calibri" w:cs="Times New Roman"/>
          <w:b/>
          <w:szCs w:val="24"/>
          <w:lang w:val="ro-RO"/>
        </w:rPr>
      </w:pPr>
      <w:bookmarkStart w:id="214" w:name="_Hlk88482423"/>
      <w:r w:rsidRPr="007B4463">
        <w:rPr>
          <w:rFonts w:eastAsia="Calibri" w:cs="Times New Roman"/>
          <w:b/>
          <w:szCs w:val="24"/>
          <w:lang w:val="ro-RO"/>
        </w:rPr>
        <w:t>Rezultatele studiilor de fezabilitate</w:t>
      </w:r>
      <w:r w:rsidR="008516A2" w:rsidRPr="007B4463">
        <w:rPr>
          <w:rFonts w:eastAsia="Calibri" w:cs="Times New Roman"/>
          <w:b/>
          <w:szCs w:val="24"/>
          <w:lang w:val="ro-RO"/>
        </w:rPr>
        <w:t>/proiectelor tehnice</w:t>
      </w:r>
      <w:r w:rsidRPr="007B4463">
        <w:rPr>
          <w:rFonts w:eastAsia="Calibri" w:cs="Times New Roman"/>
          <w:b/>
          <w:szCs w:val="24"/>
          <w:lang w:val="ro-RO"/>
        </w:rPr>
        <w:t>, însoțite de o analiză a cererii și a opțiunilor</w:t>
      </w:r>
      <w:r w:rsidR="005117E5">
        <w:rPr>
          <w:rFonts w:eastAsia="Calibri" w:cs="Times New Roman"/>
          <w:b/>
          <w:szCs w:val="24"/>
          <w:lang w:val="ro-RO"/>
        </w:rPr>
        <w:t>.</w:t>
      </w:r>
    </w:p>
    <w:p w14:paraId="584AEF15" w14:textId="5DE2938A" w:rsidR="00163D92" w:rsidRPr="007B4463" w:rsidRDefault="005117E5" w:rsidP="00C579AC">
      <w:pPr>
        <w:tabs>
          <w:tab w:val="num" w:pos="426"/>
          <w:tab w:val="left" w:pos="540"/>
          <w:tab w:val="left" w:pos="10065"/>
        </w:tabs>
        <w:spacing w:after="120"/>
        <w:ind w:right="-51"/>
        <w:rPr>
          <w:rFonts w:eastAsia="Calibri" w:cs="Times New Roman"/>
          <w:szCs w:val="24"/>
          <w:lang w:val="ro-RO"/>
        </w:rPr>
      </w:pPr>
      <w:r>
        <w:rPr>
          <w:rFonts w:eastAsia="Calibri" w:cs="Times New Roman"/>
          <w:szCs w:val="24"/>
          <w:lang w:val="ro-RO"/>
        </w:rPr>
        <w:tab/>
      </w:r>
      <w:r w:rsidR="00163D92" w:rsidRPr="007B4463">
        <w:rPr>
          <w:rFonts w:eastAsia="Calibri" w:cs="Times New Roman"/>
          <w:szCs w:val="24"/>
          <w:lang w:val="ro-RO"/>
        </w:rPr>
        <w:t>La această secțiune, solicitanții vor furniza informații cu privire la:</w:t>
      </w:r>
    </w:p>
    <w:p w14:paraId="4DC2D8B0" w14:textId="73644ADA" w:rsidR="00163D92" w:rsidRPr="007B4463" w:rsidRDefault="00163D92" w:rsidP="005A3A56">
      <w:pPr>
        <w:widowControl w:val="0"/>
        <w:numPr>
          <w:ilvl w:val="0"/>
          <w:numId w:val="22"/>
        </w:numPr>
        <w:tabs>
          <w:tab w:val="left" w:pos="1985"/>
        </w:tabs>
        <w:autoSpaceDE w:val="0"/>
        <w:autoSpaceDN w:val="0"/>
        <w:adjustRightInd w:val="0"/>
        <w:spacing w:after="120" w:line="259" w:lineRule="auto"/>
        <w:rPr>
          <w:rFonts w:cs="Times New Roman"/>
          <w:strike/>
          <w:color w:val="000000"/>
          <w:lang w:val="ro-RO"/>
        </w:rPr>
      </w:pPr>
      <w:r w:rsidRPr="007B4463">
        <w:rPr>
          <w:rFonts w:eastAsia="Calibri" w:cs="Times New Roman"/>
          <w:szCs w:val="24"/>
          <w:lang w:val="ro-RO"/>
        </w:rPr>
        <w:t xml:space="preserve">Analiza cererii curente și viitoare/analiza </w:t>
      </w:r>
      <w:r w:rsidR="00880231" w:rsidRPr="007B4463">
        <w:rPr>
          <w:rFonts w:eastAsia="Calibri" w:cs="Times New Roman"/>
          <w:szCs w:val="24"/>
          <w:lang w:val="ro-RO"/>
        </w:rPr>
        <w:t>indicatorilor</w:t>
      </w:r>
      <w:r w:rsidR="00B84340" w:rsidRPr="007B4463">
        <w:rPr>
          <w:rFonts w:eastAsia="Calibri" w:cs="Times New Roman"/>
          <w:szCs w:val="24"/>
          <w:lang w:val="ro-RO"/>
        </w:rPr>
        <w:t xml:space="preserve"> </w:t>
      </w:r>
      <w:r w:rsidRPr="007B4463">
        <w:rPr>
          <w:rFonts w:eastAsia="Calibri" w:cs="Times New Roman"/>
          <w:szCs w:val="24"/>
          <w:lang w:val="ro-RO"/>
        </w:rPr>
        <w:t>actual</w:t>
      </w:r>
      <w:r w:rsidR="00880231" w:rsidRPr="007B4463">
        <w:rPr>
          <w:rFonts w:eastAsia="Calibri" w:cs="Times New Roman"/>
          <w:szCs w:val="24"/>
          <w:lang w:val="ro-RO"/>
        </w:rPr>
        <w:t>i</w:t>
      </w:r>
      <w:r w:rsidRPr="007B4463">
        <w:rPr>
          <w:rFonts w:eastAsia="Calibri" w:cs="Times New Roman"/>
          <w:szCs w:val="24"/>
          <w:lang w:val="ro-RO"/>
        </w:rPr>
        <w:t xml:space="preserve"> și </w:t>
      </w:r>
      <w:r w:rsidR="00880231" w:rsidRPr="007B4463">
        <w:rPr>
          <w:rFonts w:eastAsia="Calibri" w:cs="Times New Roman"/>
          <w:szCs w:val="24"/>
          <w:lang w:val="ro-RO"/>
        </w:rPr>
        <w:t xml:space="preserve">cei estimați, raportat la </w:t>
      </w:r>
      <w:r w:rsidR="00880231" w:rsidRPr="007B4463">
        <w:rPr>
          <w:rFonts w:eastAsia="Calibri" w:cs="Times New Roman"/>
          <w:szCs w:val="24"/>
          <w:lang w:val="ro-RO"/>
        </w:rPr>
        <w:lastRenderedPageBreak/>
        <w:t>indicatorii de rezultat</w:t>
      </w:r>
      <w:r w:rsidRPr="007B4463">
        <w:rPr>
          <w:rFonts w:eastAsia="Calibri" w:cs="Times New Roman"/>
          <w:szCs w:val="24"/>
          <w:lang w:val="ro-RO"/>
        </w:rPr>
        <w:t xml:space="preserve">, ca urmare a implementării proiectului. </w:t>
      </w:r>
    </w:p>
    <w:p w14:paraId="46FFAC88" w14:textId="77777777" w:rsidR="00163D92" w:rsidRPr="007B4463" w:rsidRDefault="00163D92" w:rsidP="005A3A56">
      <w:pPr>
        <w:widowControl w:val="0"/>
        <w:numPr>
          <w:ilvl w:val="0"/>
          <w:numId w:val="22"/>
        </w:numPr>
        <w:autoSpaceDE w:val="0"/>
        <w:autoSpaceDN w:val="0"/>
        <w:adjustRightInd w:val="0"/>
        <w:spacing w:after="120" w:line="259" w:lineRule="auto"/>
        <w:rPr>
          <w:rFonts w:eastAsia="Calibri" w:cs="Times New Roman"/>
          <w:szCs w:val="24"/>
          <w:lang w:val="ro-RO"/>
        </w:rPr>
      </w:pPr>
      <w:r w:rsidRPr="007B4463">
        <w:rPr>
          <w:rFonts w:eastAsia="Calibri" w:cs="Times New Roman"/>
          <w:szCs w:val="24"/>
          <w:lang w:val="ro-RO"/>
        </w:rPr>
        <w:t>Analiza de opțiuni;</w:t>
      </w:r>
    </w:p>
    <w:p w14:paraId="598ABA04" w14:textId="77777777" w:rsidR="00163D92" w:rsidRPr="007B4463" w:rsidRDefault="00163D92" w:rsidP="005A3A56">
      <w:pPr>
        <w:widowControl w:val="0"/>
        <w:numPr>
          <w:ilvl w:val="0"/>
          <w:numId w:val="22"/>
        </w:numPr>
        <w:autoSpaceDE w:val="0"/>
        <w:autoSpaceDN w:val="0"/>
        <w:adjustRightInd w:val="0"/>
        <w:spacing w:after="120" w:line="259" w:lineRule="auto"/>
        <w:rPr>
          <w:rFonts w:eastAsia="Calibri" w:cs="Times New Roman"/>
          <w:szCs w:val="24"/>
          <w:lang w:val="ro-RO"/>
        </w:rPr>
      </w:pPr>
      <w:r w:rsidRPr="007B4463">
        <w:rPr>
          <w:rFonts w:eastAsia="Calibri" w:cs="Times New Roman"/>
          <w:szCs w:val="24"/>
          <w:lang w:val="ro-RO"/>
        </w:rPr>
        <w:t>Concluziile studiului de fezabilitate (prezentarea pe scurt a soluției tehnice, valoarea, graficul de implementare a lucrărilor);</w:t>
      </w:r>
    </w:p>
    <w:p w14:paraId="3A0F18C6" w14:textId="77777777" w:rsidR="00163D92" w:rsidRPr="007B4463" w:rsidRDefault="00163D92" w:rsidP="005A3A56">
      <w:pPr>
        <w:widowControl w:val="0"/>
        <w:numPr>
          <w:ilvl w:val="0"/>
          <w:numId w:val="22"/>
        </w:numPr>
        <w:tabs>
          <w:tab w:val="num" w:pos="426"/>
        </w:tabs>
        <w:autoSpaceDE w:val="0"/>
        <w:autoSpaceDN w:val="0"/>
        <w:adjustRightInd w:val="0"/>
        <w:spacing w:after="120" w:line="259" w:lineRule="auto"/>
        <w:rPr>
          <w:rFonts w:eastAsia="Calibri" w:cs="Times New Roman"/>
          <w:szCs w:val="24"/>
          <w:lang w:val="ro-RO"/>
        </w:rPr>
      </w:pPr>
      <w:r w:rsidRPr="007B4463">
        <w:rPr>
          <w:rFonts w:eastAsia="Calibri" w:cs="Times New Roman"/>
          <w:szCs w:val="24"/>
          <w:lang w:val="ro-RO"/>
        </w:rPr>
        <w:t>Aspecte de mediu (evaluarea impactului reducerii emisiilor de gaze cu efect de seră, etc).</w:t>
      </w:r>
    </w:p>
    <w:p w14:paraId="70363E4A" w14:textId="77777777" w:rsidR="00163D92" w:rsidRPr="007B4463" w:rsidRDefault="00163D92" w:rsidP="005A3A56">
      <w:pPr>
        <w:pStyle w:val="ListParagraph"/>
        <w:numPr>
          <w:ilvl w:val="0"/>
          <w:numId w:val="21"/>
        </w:numPr>
        <w:tabs>
          <w:tab w:val="left" w:pos="540"/>
          <w:tab w:val="left" w:pos="10065"/>
        </w:tabs>
        <w:spacing w:after="120" w:line="259" w:lineRule="auto"/>
        <w:ind w:right="-51"/>
        <w:rPr>
          <w:rFonts w:eastAsia="Calibri" w:cs="Times New Roman"/>
          <w:b/>
          <w:szCs w:val="24"/>
          <w:lang w:val="ro-RO"/>
        </w:rPr>
      </w:pPr>
      <w:r w:rsidRPr="007B4463">
        <w:rPr>
          <w:rFonts w:eastAsia="Calibri" w:cs="Times New Roman"/>
          <w:b/>
          <w:szCs w:val="24"/>
          <w:lang w:val="ro-RO"/>
        </w:rPr>
        <w:t>Analiza financiară</w:t>
      </w:r>
    </w:p>
    <w:p w14:paraId="6C009F55" w14:textId="77777777" w:rsidR="00163D92" w:rsidRPr="007B4463" w:rsidRDefault="00163D92" w:rsidP="00C579AC">
      <w:pPr>
        <w:tabs>
          <w:tab w:val="num" w:pos="426"/>
          <w:tab w:val="left" w:pos="540"/>
          <w:tab w:val="left" w:pos="10065"/>
        </w:tabs>
        <w:spacing w:after="120"/>
        <w:ind w:right="-51"/>
        <w:rPr>
          <w:rFonts w:eastAsia="Calibri" w:cs="Times New Roman"/>
          <w:szCs w:val="24"/>
          <w:lang w:val="ro-RO"/>
        </w:rPr>
      </w:pPr>
      <w:r w:rsidRPr="007B4463">
        <w:rPr>
          <w:rFonts w:eastAsia="Calibri" w:cs="Times New Roman"/>
          <w:szCs w:val="24"/>
          <w:lang w:val="ro-RO"/>
        </w:rPr>
        <w:t>Scopul elaborării analizei financiare este de a:</w:t>
      </w:r>
    </w:p>
    <w:p w14:paraId="6EED62DB" w14:textId="77777777" w:rsidR="00163D92" w:rsidRPr="007B4463" w:rsidRDefault="00163D92" w:rsidP="005A3A56">
      <w:pPr>
        <w:widowControl w:val="0"/>
        <w:numPr>
          <w:ilvl w:val="0"/>
          <w:numId w:val="22"/>
        </w:numPr>
        <w:tabs>
          <w:tab w:val="num" w:pos="426"/>
        </w:tabs>
        <w:autoSpaceDE w:val="0"/>
        <w:autoSpaceDN w:val="0"/>
        <w:adjustRightInd w:val="0"/>
        <w:spacing w:after="120" w:line="259" w:lineRule="auto"/>
        <w:rPr>
          <w:rFonts w:eastAsia="Calibri" w:cs="Times New Roman"/>
          <w:szCs w:val="24"/>
          <w:lang w:val="ro-RO"/>
        </w:rPr>
      </w:pPr>
      <w:r w:rsidRPr="007B4463">
        <w:rPr>
          <w:rFonts w:eastAsia="Calibri" w:cs="Times New Roman"/>
          <w:szCs w:val="24"/>
          <w:lang w:val="ro-RO"/>
        </w:rPr>
        <w:t>Evalua profitabilitatea investiției;</w:t>
      </w:r>
    </w:p>
    <w:p w14:paraId="23F669D1" w14:textId="77777777" w:rsidR="00163D92" w:rsidRPr="007B4463" w:rsidRDefault="00163D92" w:rsidP="005A3A56">
      <w:pPr>
        <w:widowControl w:val="0"/>
        <w:numPr>
          <w:ilvl w:val="0"/>
          <w:numId w:val="22"/>
        </w:numPr>
        <w:tabs>
          <w:tab w:val="num" w:pos="426"/>
        </w:tabs>
        <w:autoSpaceDE w:val="0"/>
        <w:autoSpaceDN w:val="0"/>
        <w:adjustRightInd w:val="0"/>
        <w:spacing w:after="120" w:line="259" w:lineRule="auto"/>
        <w:rPr>
          <w:rFonts w:eastAsia="Calibri" w:cs="Times New Roman"/>
          <w:szCs w:val="24"/>
          <w:lang w:val="ro-RO"/>
        </w:rPr>
      </w:pPr>
      <w:r w:rsidRPr="007B4463">
        <w:rPr>
          <w:rFonts w:eastAsia="Calibri" w:cs="Times New Roman"/>
          <w:szCs w:val="24"/>
          <w:lang w:val="ro-RO"/>
        </w:rPr>
        <w:t>Evalua profitabilitatea proiectului din perspectiva proprietarului (în condițiile cofinanțării UE);</w:t>
      </w:r>
    </w:p>
    <w:p w14:paraId="3F462CF3" w14:textId="3C492AA9" w:rsidR="00163D92" w:rsidRDefault="00163D92" w:rsidP="005A3A56">
      <w:pPr>
        <w:widowControl w:val="0"/>
        <w:numPr>
          <w:ilvl w:val="0"/>
          <w:numId w:val="22"/>
        </w:numPr>
        <w:tabs>
          <w:tab w:val="num" w:pos="426"/>
        </w:tabs>
        <w:autoSpaceDE w:val="0"/>
        <w:autoSpaceDN w:val="0"/>
        <w:adjustRightInd w:val="0"/>
        <w:spacing w:after="120" w:line="259" w:lineRule="auto"/>
        <w:rPr>
          <w:rFonts w:eastAsia="Calibri" w:cs="Times New Roman"/>
          <w:szCs w:val="24"/>
          <w:lang w:val="ro-RO"/>
        </w:rPr>
      </w:pPr>
      <w:r w:rsidRPr="007B4463">
        <w:rPr>
          <w:rFonts w:eastAsia="Calibri" w:cs="Times New Roman"/>
          <w:szCs w:val="24"/>
          <w:lang w:val="ro-RO"/>
        </w:rPr>
        <w:t>Verifica sustenabilitatea financiară a proiectului.</w:t>
      </w:r>
    </w:p>
    <w:p w14:paraId="5DF6729B" w14:textId="77777777" w:rsidR="005117E5" w:rsidRPr="007B4463" w:rsidRDefault="005117E5" w:rsidP="00E24147">
      <w:pPr>
        <w:widowControl w:val="0"/>
        <w:autoSpaceDE w:val="0"/>
        <w:autoSpaceDN w:val="0"/>
        <w:adjustRightInd w:val="0"/>
        <w:spacing w:after="120" w:line="259" w:lineRule="auto"/>
        <w:ind w:left="720"/>
        <w:rPr>
          <w:rFonts w:eastAsia="Calibri" w:cs="Times New Roman"/>
          <w:szCs w:val="24"/>
          <w:lang w:val="ro-RO"/>
        </w:rPr>
      </w:pPr>
    </w:p>
    <w:p w14:paraId="02373EB2" w14:textId="77777777" w:rsidR="00163D92" w:rsidRPr="007B4463" w:rsidRDefault="00163D92" w:rsidP="00C579AC">
      <w:pPr>
        <w:autoSpaceDE w:val="0"/>
        <w:autoSpaceDN w:val="0"/>
        <w:adjustRightInd w:val="0"/>
        <w:spacing w:after="120"/>
        <w:rPr>
          <w:rFonts w:eastAsia="Calibri" w:cs="Times New Roman"/>
          <w:szCs w:val="24"/>
          <w:lang w:val="ro-RO"/>
        </w:rPr>
      </w:pPr>
      <w:r w:rsidRPr="007B4463">
        <w:rPr>
          <w:rFonts w:eastAsia="Calibri" w:cs="Times New Roman"/>
          <w:b/>
          <w:szCs w:val="24"/>
          <w:lang w:val="ro-RO"/>
        </w:rPr>
        <w:t>Metodologia</w:t>
      </w:r>
      <w:r w:rsidRPr="007B4463">
        <w:rPr>
          <w:rFonts w:eastAsia="Calibri" w:cs="Times New Roman"/>
          <w:szCs w:val="24"/>
          <w:lang w:val="ro-RO"/>
        </w:rPr>
        <w:t xml:space="preserve"> utilizată este analiza fluxului de numerar actualizat, care presupune:</w:t>
      </w:r>
    </w:p>
    <w:p w14:paraId="1C6CF308" w14:textId="77777777" w:rsidR="00163D92" w:rsidRPr="007B4463" w:rsidRDefault="00163D92" w:rsidP="005A3A56">
      <w:pPr>
        <w:pStyle w:val="ListParagraph"/>
        <w:widowControl w:val="0"/>
        <w:numPr>
          <w:ilvl w:val="0"/>
          <w:numId w:val="22"/>
        </w:numPr>
        <w:tabs>
          <w:tab w:val="num" w:pos="426"/>
        </w:tabs>
        <w:autoSpaceDE w:val="0"/>
        <w:autoSpaceDN w:val="0"/>
        <w:adjustRightInd w:val="0"/>
        <w:spacing w:after="120"/>
        <w:rPr>
          <w:rFonts w:eastAsia="Calibri" w:cs="Times New Roman"/>
          <w:szCs w:val="24"/>
          <w:lang w:val="ro-RO"/>
        </w:rPr>
      </w:pPr>
      <w:r w:rsidRPr="007B4463">
        <w:rPr>
          <w:rFonts w:eastAsia="Calibri" w:cs="Times New Roman"/>
          <w:szCs w:val="24"/>
          <w:lang w:val="ro-RO"/>
        </w:rPr>
        <w:t xml:space="preserve">Se iau în considerare doar fluxurile de numerar, respectiv valoarea reală de numerar plătită sau primită pentru proiect. Prin urmare, elementele contabile asimilate, de exemplu rezervele de amortizare și fondurile de rezervă nu trebuie incluse în analiza financiară. </w:t>
      </w:r>
    </w:p>
    <w:p w14:paraId="1AB42E83" w14:textId="77777777" w:rsidR="00163D92" w:rsidRPr="007B4463" w:rsidRDefault="00163D92" w:rsidP="005A3A56">
      <w:pPr>
        <w:pStyle w:val="ListParagraph"/>
        <w:widowControl w:val="0"/>
        <w:numPr>
          <w:ilvl w:val="0"/>
          <w:numId w:val="22"/>
        </w:numPr>
        <w:tabs>
          <w:tab w:val="num" w:pos="426"/>
        </w:tabs>
        <w:autoSpaceDE w:val="0"/>
        <w:autoSpaceDN w:val="0"/>
        <w:adjustRightInd w:val="0"/>
        <w:spacing w:after="120"/>
        <w:rPr>
          <w:rFonts w:eastAsia="Calibri" w:cs="Times New Roman"/>
          <w:szCs w:val="24"/>
          <w:lang w:val="ro-RO"/>
        </w:rPr>
      </w:pPr>
      <w:r w:rsidRPr="007B4463">
        <w:rPr>
          <w:rFonts w:eastAsia="Calibri" w:cs="Times New Roman"/>
          <w:szCs w:val="24"/>
          <w:lang w:val="ro-RO"/>
        </w:rPr>
        <w:t xml:space="preserve">Se vor lua în considerare numai fluxurile de numerar din anul în care apar și vor fi proiectate pe o perioadă de referință de </w:t>
      </w:r>
      <w:r w:rsidR="00937265" w:rsidRPr="007B4463">
        <w:rPr>
          <w:rFonts w:cs="Times New Roman"/>
          <w:szCs w:val="24"/>
          <w:lang w:val="ro-RO"/>
        </w:rPr>
        <w:t>10</w:t>
      </w:r>
      <w:r w:rsidRPr="007B4463">
        <w:rPr>
          <w:rFonts w:cs="Times New Roman"/>
          <w:szCs w:val="24"/>
          <w:lang w:val="ro-RO"/>
        </w:rPr>
        <w:t xml:space="preserve"> ani pentru sectorul energie, care include şi perioada de implementare a operațiunii</w:t>
      </w:r>
      <w:r w:rsidRPr="007B4463">
        <w:rPr>
          <w:rFonts w:eastAsia="Calibri" w:cs="Times New Roman"/>
          <w:szCs w:val="24"/>
          <w:lang w:val="ro-RO"/>
        </w:rPr>
        <w:t xml:space="preserve">. </w:t>
      </w:r>
    </w:p>
    <w:p w14:paraId="0D690F57" w14:textId="77777777" w:rsidR="00163D92" w:rsidRPr="007B4463" w:rsidRDefault="00163D92" w:rsidP="005A3A56">
      <w:pPr>
        <w:pStyle w:val="ListParagraph"/>
        <w:widowControl w:val="0"/>
        <w:numPr>
          <w:ilvl w:val="0"/>
          <w:numId w:val="22"/>
        </w:numPr>
        <w:tabs>
          <w:tab w:val="num" w:pos="426"/>
        </w:tabs>
        <w:autoSpaceDE w:val="0"/>
        <w:autoSpaceDN w:val="0"/>
        <w:adjustRightInd w:val="0"/>
        <w:spacing w:after="120"/>
        <w:rPr>
          <w:rFonts w:eastAsia="Calibri" w:cs="Times New Roman"/>
          <w:szCs w:val="24"/>
          <w:lang w:val="ro-RO"/>
        </w:rPr>
      </w:pPr>
      <w:r w:rsidRPr="007B4463">
        <w:rPr>
          <w:rFonts w:eastAsia="Calibri" w:cs="Times New Roman"/>
          <w:szCs w:val="24"/>
          <w:lang w:val="ro-RO"/>
        </w:rPr>
        <w:t xml:space="preserve">În situația în care durata de viață economică utilă a proiectului depășește perioada de referință, se va lua în considerare și o valoare reziduală. Valoarea reziduală se determină prin calcularea valorii actuale nete a fluxurilor de numerar pentru durata de viață rămasă a proiectului (diferența dintre durata de viață economică utilă și perioada de referință). Valoarea reziduală a investiției este inclusă în analiza fluxului de numerar actualizat numai dacă veniturile depășesc costurile de operare și mentenanță a investiției. </w:t>
      </w:r>
    </w:p>
    <w:p w14:paraId="127E357B" w14:textId="77777777" w:rsidR="00163D92" w:rsidRPr="007B4463" w:rsidRDefault="00163D92" w:rsidP="005A3A56">
      <w:pPr>
        <w:pStyle w:val="ListParagraph"/>
        <w:widowControl w:val="0"/>
        <w:numPr>
          <w:ilvl w:val="0"/>
          <w:numId w:val="22"/>
        </w:numPr>
        <w:tabs>
          <w:tab w:val="num" w:pos="426"/>
        </w:tabs>
        <w:autoSpaceDE w:val="0"/>
        <w:autoSpaceDN w:val="0"/>
        <w:adjustRightInd w:val="0"/>
        <w:spacing w:after="120"/>
        <w:rPr>
          <w:rFonts w:eastAsia="Calibri" w:cs="Times New Roman"/>
          <w:szCs w:val="24"/>
          <w:lang w:val="ro-RO"/>
        </w:rPr>
      </w:pPr>
      <w:r w:rsidRPr="007B4463">
        <w:rPr>
          <w:rFonts w:eastAsia="Calibri" w:cs="Times New Roman"/>
          <w:szCs w:val="24"/>
          <w:lang w:val="ro-RO"/>
        </w:rPr>
        <w:t>Venitul net actualizat al proiectului se calculează prin deducerea costurilor actualizate din veniturile actualizate și, dacă este cazul, prin adăugarea valorii reziduale a investiției, Analiza financiară trebuie elaborată din perspectiva proprietarului. În cazul în care proprietarul și operatorul sunt entități diferite, trebuie să se efectueze o analiză financiară consolidată, care exclude fluxurile de numerar între proprietar și operator.</w:t>
      </w:r>
    </w:p>
    <w:p w14:paraId="0ED65DFE" w14:textId="77777777" w:rsidR="00163D92" w:rsidRPr="007B4463" w:rsidRDefault="00163D92" w:rsidP="005A3A56">
      <w:pPr>
        <w:pStyle w:val="ListParagraph"/>
        <w:widowControl w:val="0"/>
        <w:numPr>
          <w:ilvl w:val="0"/>
          <w:numId w:val="22"/>
        </w:numPr>
        <w:tabs>
          <w:tab w:val="num" w:pos="426"/>
        </w:tabs>
        <w:autoSpaceDE w:val="0"/>
        <w:autoSpaceDN w:val="0"/>
        <w:adjustRightInd w:val="0"/>
        <w:spacing w:after="120"/>
        <w:rPr>
          <w:rFonts w:eastAsia="Calibri" w:cs="Times New Roman"/>
          <w:szCs w:val="24"/>
          <w:lang w:val="ro-RO"/>
        </w:rPr>
      </w:pPr>
      <w:r w:rsidRPr="007B4463">
        <w:rPr>
          <w:rFonts w:eastAsia="Calibri" w:cs="Times New Roman"/>
          <w:szCs w:val="24"/>
          <w:lang w:val="ro-RO"/>
        </w:rPr>
        <w:t xml:space="preserve">Analiza financiară ar trebui să fie efectuată la prețuri constante (cu prețuri fixate pe baza unui an de referință), dar evoluțiile preconizate ale prețurilor </w:t>
      </w:r>
      <w:r w:rsidR="00BE1917" w:rsidRPr="007B4463">
        <w:rPr>
          <w:rFonts w:eastAsia="Calibri" w:cs="Times New Roman"/>
          <w:szCs w:val="24"/>
          <w:lang w:val="ro-RO"/>
        </w:rPr>
        <w:t>relative pentru inputuri cheie î</w:t>
      </w:r>
      <w:r w:rsidRPr="007B4463">
        <w:rPr>
          <w:rFonts w:eastAsia="Calibri" w:cs="Times New Roman"/>
          <w:szCs w:val="24"/>
          <w:lang w:val="ro-RO"/>
        </w:rPr>
        <w:t xml:space="preserve">n proiect ar trebui luate în considerare în cadrul evaluării de risc </w:t>
      </w:r>
    </w:p>
    <w:p w14:paraId="50E0967D" w14:textId="77777777" w:rsidR="00163D92" w:rsidRPr="007B4463" w:rsidRDefault="00BE1917" w:rsidP="005A3A56">
      <w:pPr>
        <w:pStyle w:val="ListParagraph"/>
        <w:widowControl w:val="0"/>
        <w:numPr>
          <w:ilvl w:val="0"/>
          <w:numId w:val="22"/>
        </w:numPr>
        <w:tabs>
          <w:tab w:val="num" w:pos="426"/>
        </w:tabs>
        <w:autoSpaceDE w:val="0"/>
        <w:autoSpaceDN w:val="0"/>
        <w:adjustRightInd w:val="0"/>
        <w:spacing w:after="120"/>
        <w:rPr>
          <w:rFonts w:eastAsia="Calibri" w:cs="Times New Roman"/>
          <w:szCs w:val="24"/>
          <w:lang w:val="ro-RO"/>
        </w:rPr>
      </w:pPr>
      <w:r w:rsidRPr="007B4463">
        <w:rPr>
          <w:rFonts w:eastAsia="Calibri" w:cs="Times New Roman"/>
          <w:szCs w:val="24"/>
          <w:lang w:val="ro-RO"/>
        </w:rPr>
        <w:t>Analiza financiară</w:t>
      </w:r>
      <w:r w:rsidR="00163D92" w:rsidRPr="007B4463">
        <w:rPr>
          <w:rFonts w:eastAsia="Calibri" w:cs="Times New Roman"/>
          <w:szCs w:val="24"/>
          <w:lang w:val="ro-RO"/>
        </w:rPr>
        <w:t xml:space="preserve"> trebuie elaborată ținând cont de principiul incremental, respectiv de faptul că evaluarea impactului proiectului se realizează prin compararea a două scenarii:</w:t>
      </w:r>
    </w:p>
    <w:p w14:paraId="52FA229C" w14:textId="77777777" w:rsidR="00163D92" w:rsidRPr="00E24147" w:rsidRDefault="00163D92" w:rsidP="005A3A56">
      <w:pPr>
        <w:pStyle w:val="ListParagraph"/>
        <w:widowControl w:val="0"/>
        <w:numPr>
          <w:ilvl w:val="1"/>
          <w:numId w:val="22"/>
        </w:numPr>
        <w:autoSpaceDE w:val="0"/>
        <w:autoSpaceDN w:val="0"/>
        <w:adjustRightInd w:val="0"/>
        <w:spacing w:after="120"/>
        <w:rPr>
          <w:rFonts w:eastAsia="Calibri" w:cs="Times New Roman"/>
          <w:szCs w:val="24"/>
          <w:lang w:val="ro-RO"/>
        </w:rPr>
      </w:pPr>
      <w:r w:rsidRPr="007B4463">
        <w:rPr>
          <w:rFonts w:eastAsia="Calibri" w:cs="Times New Roman"/>
          <w:szCs w:val="24"/>
          <w:lang w:val="ro-RO"/>
        </w:rPr>
        <w:t>Scenariul fără proiect;</w:t>
      </w:r>
    </w:p>
    <w:p w14:paraId="610E9569" w14:textId="77777777" w:rsidR="00163D92" w:rsidRPr="00E24147" w:rsidRDefault="00163D92" w:rsidP="005A3A56">
      <w:pPr>
        <w:pStyle w:val="ListParagraph"/>
        <w:widowControl w:val="0"/>
        <w:numPr>
          <w:ilvl w:val="1"/>
          <w:numId w:val="22"/>
        </w:numPr>
        <w:autoSpaceDE w:val="0"/>
        <w:autoSpaceDN w:val="0"/>
        <w:adjustRightInd w:val="0"/>
        <w:spacing w:after="120"/>
        <w:rPr>
          <w:rFonts w:eastAsia="Calibri" w:cs="Times New Roman"/>
          <w:szCs w:val="24"/>
          <w:lang w:val="ro-RO"/>
        </w:rPr>
      </w:pPr>
      <w:r w:rsidRPr="007B4463">
        <w:rPr>
          <w:rFonts w:eastAsia="Calibri" w:cs="Times New Roman"/>
          <w:szCs w:val="24"/>
          <w:lang w:val="ro-RO"/>
        </w:rPr>
        <w:lastRenderedPageBreak/>
        <w:t>Scenariul cu proiect – p</w:t>
      </w:r>
      <w:r w:rsidR="00BE1917" w:rsidRPr="007B4463">
        <w:rPr>
          <w:rFonts w:eastAsia="Calibri" w:cs="Times New Roman"/>
          <w:szCs w:val="24"/>
          <w:lang w:val="ro-RO"/>
        </w:rPr>
        <w:t>roiecția fluxurilor de numerar î</w:t>
      </w:r>
      <w:r w:rsidRPr="007B4463">
        <w:rPr>
          <w:rFonts w:eastAsia="Calibri" w:cs="Times New Roman"/>
          <w:szCs w:val="24"/>
          <w:lang w:val="ro-RO"/>
        </w:rPr>
        <w:t>n situația implementării prezentului proiect.</w:t>
      </w:r>
    </w:p>
    <w:p w14:paraId="0786B5B7" w14:textId="77777777" w:rsidR="00163D92" w:rsidRPr="007B4463" w:rsidRDefault="00163D92" w:rsidP="00C579AC">
      <w:pPr>
        <w:pStyle w:val="Default"/>
        <w:jc w:val="both"/>
        <w:rPr>
          <w:b/>
          <w:lang w:val="ro-RO"/>
        </w:rPr>
      </w:pPr>
    </w:p>
    <w:p w14:paraId="55F5D56B" w14:textId="77777777" w:rsidR="00163D92" w:rsidRPr="007B4463" w:rsidRDefault="00163D92" w:rsidP="00C579AC">
      <w:pPr>
        <w:pStyle w:val="Default"/>
        <w:jc w:val="both"/>
        <w:rPr>
          <w:lang w:val="ro-RO"/>
        </w:rPr>
      </w:pPr>
      <w:r w:rsidRPr="007B4463">
        <w:rPr>
          <w:b/>
          <w:lang w:val="ro-RO"/>
        </w:rPr>
        <w:t>Etapele</w:t>
      </w:r>
      <w:r w:rsidRPr="007B4463">
        <w:rPr>
          <w:lang w:val="ro-RO"/>
        </w:rPr>
        <w:t xml:space="preserve"> elaborării analizei financiare sunt:</w:t>
      </w:r>
    </w:p>
    <w:p w14:paraId="53093C97" w14:textId="77777777" w:rsidR="00163D92" w:rsidRPr="007B4463" w:rsidRDefault="00163D92" w:rsidP="00C579AC">
      <w:pPr>
        <w:pStyle w:val="Default"/>
        <w:jc w:val="both"/>
        <w:rPr>
          <w:lang w:val="ro-RO"/>
        </w:rPr>
      </w:pPr>
    </w:p>
    <w:p w14:paraId="24665B14" w14:textId="77777777" w:rsidR="00163D92" w:rsidRPr="007B4463" w:rsidRDefault="00163D92" w:rsidP="005A3A56">
      <w:pPr>
        <w:numPr>
          <w:ilvl w:val="1"/>
          <w:numId w:val="23"/>
        </w:numPr>
        <w:tabs>
          <w:tab w:val="left" w:pos="540"/>
          <w:tab w:val="left" w:pos="10065"/>
        </w:tabs>
        <w:spacing w:after="120" w:line="259" w:lineRule="auto"/>
        <w:ind w:right="-51" w:hanging="1260"/>
        <w:rPr>
          <w:rFonts w:eastAsia="Calibri" w:cs="Times New Roman"/>
          <w:b/>
          <w:szCs w:val="24"/>
          <w:lang w:val="ro-RO"/>
        </w:rPr>
      </w:pPr>
      <w:r w:rsidRPr="007B4463">
        <w:rPr>
          <w:rFonts w:eastAsia="Calibri" w:cs="Times New Roman"/>
          <w:b/>
          <w:szCs w:val="24"/>
          <w:lang w:val="ro-RO"/>
        </w:rPr>
        <w:t>Evaluarea rentabilității financiare a investiției</w:t>
      </w:r>
    </w:p>
    <w:p w14:paraId="05C0C92A" w14:textId="77777777" w:rsidR="00163D92" w:rsidRPr="007B4463" w:rsidRDefault="00163D92" w:rsidP="00C579AC">
      <w:pPr>
        <w:autoSpaceDE w:val="0"/>
        <w:autoSpaceDN w:val="0"/>
        <w:adjustRightInd w:val="0"/>
        <w:spacing w:after="120"/>
        <w:ind w:firstLine="180"/>
        <w:rPr>
          <w:rFonts w:cs="Times New Roman"/>
          <w:color w:val="000000"/>
          <w:szCs w:val="24"/>
          <w:lang w:val="ro-RO"/>
        </w:rPr>
      </w:pPr>
      <w:r w:rsidRPr="007B4463">
        <w:rPr>
          <w:rFonts w:cs="Times New Roman"/>
          <w:color w:val="000000"/>
          <w:szCs w:val="24"/>
          <w:lang w:val="ro-RO"/>
        </w:rPr>
        <w:t>Rentabilitatea financiară a unei investiții este evaluată prin estimarea valorii actualizate nete financiare și a ratei de rentabilitate financiară a investiției [VANF/C și RRF/C]</w:t>
      </w:r>
      <w:r w:rsidRPr="007B4463">
        <w:rPr>
          <w:rFonts w:cs="Times New Roman"/>
          <w:color w:val="000000"/>
          <w:szCs w:val="24"/>
          <w:vertAlign w:val="superscript"/>
          <w:lang w:val="ro-RO"/>
        </w:rPr>
        <w:footnoteReference w:id="9"/>
      </w:r>
      <w:r w:rsidRPr="007B4463">
        <w:rPr>
          <w:rFonts w:cs="Times New Roman"/>
          <w:color w:val="000000"/>
          <w:szCs w:val="24"/>
          <w:lang w:val="ro-RO"/>
        </w:rPr>
        <w:t>. Acești indicatori compară costurile de investiție cu veniturile nete și stabilesc în ce măsură veniturile nete ale proiectului sunt în măsură să ramburseze investițiile, indiferent de sursele de finanțare.</w:t>
      </w:r>
    </w:p>
    <w:p w14:paraId="4FF1FAE4" w14:textId="77777777" w:rsidR="00163D92" w:rsidRPr="007B4463" w:rsidRDefault="00163D92" w:rsidP="00C579AC">
      <w:pPr>
        <w:autoSpaceDE w:val="0"/>
        <w:autoSpaceDN w:val="0"/>
        <w:adjustRightInd w:val="0"/>
        <w:spacing w:after="120"/>
        <w:ind w:firstLine="180"/>
        <w:rPr>
          <w:rFonts w:cs="Times New Roman"/>
          <w:color w:val="000000"/>
          <w:szCs w:val="24"/>
          <w:lang w:val="ro-RO"/>
        </w:rPr>
      </w:pPr>
      <w:r w:rsidRPr="007B4463">
        <w:rPr>
          <w:rFonts w:cs="Times New Roman"/>
          <w:color w:val="000000"/>
          <w:szCs w:val="24"/>
          <w:lang w:val="ro-RO"/>
        </w:rPr>
        <w:t xml:space="preserve">Indicatorii rentabilității financiare a investiției se calculează pe baza fluxului de numerar net incremental, </w:t>
      </w:r>
      <w:r w:rsidR="00937265" w:rsidRPr="007B4463">
        <w:rPr>
          <w:rFonts w:cs="Times New Roman"/>
          <w:color w:val="000000"/>
          <w:szCs w:val="24"/>
          <w:lang w:val="ro-RO"/>
        </w:rPr>
        <w:t>care se calculează ca diferență între fluxul de numerar net generat de scenariul cu proiect și fluxul de numerar net generat de scenariul contrafactual</w:t>
      </w:r>
      <w:r w:rsidR="001D0059" w:rsidRPr="007B4463">
        <w:rPr>
          <w:rFonts w:cs="Times New Roman"/>
          <w:color w:val="000000"/>
          <w:szCs w:val="24"/>
          <w:lang w:val="ro-RO"/>
        </w:rPr>
        <w:t xml:space="preserve"> (fără proiect)</w:t>
      </w:r>
      <w:r w:rsidR="00937265" w:rsidRPr="007B4463">
        <w:rPr>
          <w:rFonts w:cs="Times New Roman"/>
          <w:color w:val="000000"/>
          <w:szCs w:val="24"/>
          <w:lang w:val="ro-RO"/>
        </w:rPr>
        <w:t>.</w:t>
      </w:r>
      <w:r w:rsidRPr="007B4463">
        <w:rPr>
          <w:rFonts w:cs="Times New Roman"/>
          <w:color w:val="000000"/>
          <w:szCs w:val="24"/>
          <w:lang w:val="ro-RO"/>
        </w:rPr>
        <w:t>.</w:t>
      </w:r>
    </w:p>
    <w:p w14:paraId="1132E43B" w14:textId="77777777" w:rsidR="00163D92" w:rsidRPr="007B4463" w:rsidRDefault="00163D92" w:rsidP="00C579AC">
      <w:pPr>
        <w:autoSpaceDE w:val="0"/>
        <w:autoSpaceDN w:val="0"/>
        <w:adjustRightInd w:val="0"/>
        <w:spacing w:after="120"/>
        <w:rPr>
          <w:rFonts w:cs="Times New Roman"/>
          <w:color w:val="000000"/>
          <w:szCs w:val="24"/>
          <w:lang w:val="ro-RO"/>
        </w:rPr>
      </w:pPr>
      <w:r w:rsidRPr="007B4463">
        <w:rPr>
          <w:rFonts w:cs="Times New Roman"/>
          <w:b/>
          <w:color w:val="000000"/>
          <w:szCs w:val="24"/>
          <w:lang w:val="ro-RO"/>
        </w:rPr>
        <w:t>Fluxul de numerar net</w:t>
      </w:r>
      <w:r w:rsidRPr="007B4463">
        <w:rPr>
          <w:rFonts w:cs="Times New Roman"/>
          <w:color w:val="000000"/>
          <w:szCs w:val="24"/>
          <w:lang w:val="ro-RO"/>
        </w:rPr>
        <w:t xml:space="preserve"> reprezintă diferența dintre intrările de numerar și ieșirile de numerar.</w:t>
      </w:r>
    </w:p>
    <w:p w14:paraId="686A7862" w14:textId="77777777" w:rsidR="00163D92" w:rsidRPr="007B4463" w:rsidRDefault="00163D92" w:rsidP="00C579AC">
      <w:pPr>
        <w:autoSpaceDE w:val="0"/>
        <w:autoSpaceDN w:val="0"/>
        <w:adjustRightInd w:val="0"/>
        <w:spacing w:after="120"/>
        <w:rPr>
          <w:rFonts w:cs="Times New Roman"/>
          <w:color w:val="000000"/>
          <w:szCs w:val="24"/>
          <w:lang w:val="ro-RO"/>
        </w:rPr>
      </w:pPr>
      <w:r w:rsidRPr="007B4463">
        <w:rPr>
          <w:rFonts w:cs="Times New Roman"/>
          <w:color w:val="000000"/>
          <w:szCs w:val="24"/>
          <w:lang w:val="ro-RO"/>
        </w:rPr>
        <w:t>Datele necesare, recomandate în proiecția fluxurilor de numerar, sunt:</w:t>
      </w:r>
    </w:p>
    <w:p w14:paraId="57993658" w14:textId="77777777" w:rsidR="00163D92" w:rsidRPr="007B4463" w:rsidRDefault="00163D92" w:rsidP="00C579AC">
      <w:pPr>
        <w:autoSpaceDE w:val="0"/>
        <w:autoSpaceDN w:val="0"/>
        <w:adjustRightInd w:val="0"/>
        <w:spacing w:after="120"/>
        <w:rPr>
          <w:rFonts w:cs="Times New Roman"/>
          <w:b/>
          <w:color w:val="000000"/>
          <w:szCs w:val="24"/>
          <w:lang w:val="ro-RO"/>
        </w:rPr>
      </w:pPr>
      <w:r w:rsidRPr="007B4463">
        <w:rPr>
          <w:rFonts w:cs="Times New Roman"/>
          <w:b/>
          <w:color w:val="000000"/>
          <w:szCs w:val="24"/>
          <w:lang w:val="ro-RO"/>
        </w:rPr>
        <w:t>Ieșiri de numerar</w:t>
      </w:r>
    </w:p>
    <w:p w14:paraId="2BC6B9A4" w14:textId="77777777" w:rsidR="00163D92" w:rsidRPr="007B4463" w:rsidRDefault="00163D92" w:rsidP="005A3A56">
      <w:pPr>
        <w:widowControl w:val="0"/>
        <w:numPr>
          <w:ilvl w:val="0"/>
          <w:numId w:val="22"/>
        </w:numPr>
        <w:tabs>
          <w:tab w:val="num" w:pos="426"/>
        </w:tabs>
        <w:autoSpaceDE w:val="0"/>
        <w:autoSpaceDN w:val="0"/>
        <w:adjustRightInd w:val="0"/>
        <w:spacing w:after="120" w:line="259" w:lineRule="auto"/>
        <w:rPr>
          <w:rFonts w:cs="Times New Roman"/>
          <w:szCs w:val="24"/>
          <w:lang w:val="ro-RO"/>
        </w:rPr>
      </w:pPr>
      <w:r w:rsidRPr="007B4463">
        <w:rPr>
          <w:rFonts w:cs="Times New Roman"/>
          <w:b/>
          <w:szCs w:val="24"/>
          <w:lang w:val="ro-RO"/>
        </w:rPr>
        <w:t>Costurile de investiție totale</w:t>
      </w:r>
      <w:r w:rsidRPr="007B4463">
        <w:rPr>
          <w:rFonts w:cs="Times New Roman"/>
          <w:szCs w:val="24"/>
          <w:lang w:val="ro-RO"/>
        </w:rPr>
        <w:t xml:space="preserve"> – includ atât costurile de capital cât și costurile legate de implementarea proiectului care nu vor fi capitalizate (exemple: costuri cu pregătirea documentațiilor de finanțare, costuri cu managementul proiectului, costuri de publicitate și informare, costuri cu auditul proiectului, etc);</w:t>
      </w:r>
    </w:p>
    <w:p w14:paraId="01CCA318" w14:textId="77777777" w:rsidR="00163D92" w:rsidRPr="007B4463" w:rsidRDefault="00163D92" w:rsidP="005A3A56">
      <w:pPr>
        <w:widowControl w:val="0"/>
        <w:numPr>
          <w:ilvl w:val="0"/>
          <w:numId w:val="22"/>
        </w:numPr>
        <w:tabs>
          <w:tab w:val="num" w:pos="426"/>
        </w:tabs>
        <w:autoSpaceDE w:val="0"/>
        <w:autoSpaceDN w:val="0"/>
        <w:adjustRightInd w:val="0"/>
        <w:spacing w:after="120" w:line="259" w:lineRule="auto"/>
        <w:rPr>
          <w:rFonts w:cs="Times New Roman"/>
          <w:szCs w:val="24"/>
          <w:lang w:val="ro-RO"/>
        </w:rPr>
      </w:pPr>
      <w:r w:rsidRPr="007B4463">
        <w:rPr>
          <w:rFonts w:cs="Times New Roman"/>
          <w:b/>
          <w:szCs w:val="24"/>
          <w:lang w:val="ro-RO"/>
        </w:rPr>
        <w:t>Costurile de înlocuire</w:t>
      </w:r>
      <w:r w:rsidRPr="007B4463">
        <w:rPr>
          <w:rFonts w:cs="Times New Roman"/>
          <w:szCs w:val="24"/>
          <w:lang w:val="ro-RO"/>
        </w:rPr>
        <w:t xml:space="preserve"> – includ costurile cu </w:t>
      </w:r>
      <w:r w:rsidRPr="007B4463">
        <w:rPr>
          <w:rFonts w:cs="Times New Roman"/>
          <w:lang w:val="ro-RO"/>
        </w:rPr>
        <w:t>înlocuirile de echipamente cu du</w:t>
      </w:r>
      <w:r w:rsidR="007B7280" w:rsidRPr="007B4463">
        <w:rPr>
          <w:rFonts w:cs="Times New Roman"/>
          <w:lang w:val="ro-RO"/>
        </w:rPr>
        <w:t>rata de viață economică mai mică</w:t>
      </w:r>
      <w:r w:rsidRPr="007B4463">
        <w:rPr>
          <w:rFonts w:cs="Times New Roman"/>
          <w:lang w:val="ro-RO"/>
        </w:rPr>
        <w:t xml:space="preserve"> decât perioada de referință a proiectului;</w:t>
      </w:r>
    </w:p>
    <w:p w14:paraId="22999362" w14:textId="77777777" w:rsidR="00163D92" w:rsidRPr="007B4463" w:rsidRDefault="00163D92" w:rsidP="005A3A56">
      <w:pPr>
        <w:widowControl w:val="0"/>
        <w:numPr>
          <w:ilvl w:val="0"/>
          <w:numId w:val="22"/>
        </w:numPr>
        <w:tabs>
          <w:tab w:val="num" w:pos="426"/>
        </w:tabs>
        <w:autoSpaceDE w:val="0"/>
        <w:autoSpaceDN w:val="0"/>
        <w:adjustRightInd w:val="0"/>
        <w:spacing w:after="120" w:line="259" w:lineRule="auto"/>
        <w:rPr>
          <w:rFonts w:cs="Times New Roman"/>
          <w:szCs w:val="24"/>
          <w:lang w:val="ro-RO"/>
        </w:rPr>
      </w:pPr>
      <w:r w:rsidRPr="007B4463">
        <w:rPr>
          <w:rFonts w:cs="Times New Roman"/>
          <w:b/>
          <w:szCs w:val="24"/>
          <w:lang w:val="ro-RO"/>
        </w:rPr>
        <w:t>Costurile de operare</w:t>
      </w:r>
      <w:r w:rsidRPr="007B4463">
        <w:rPr>
          <w:rFonts w:cs="Times New Roman"/>
          <w:szCs w:val="24"/>
          <w:lang w:val="ro-RO"/>
        </w:rPr>
        <w:t xml:space="preserve"> – </w:t>
      </w:r>
      <w:r w:rsidRPr="007B4463">
        <w:rPr>
          <w:rFonts w:cs="Times New Roman"/>
          <w:lang w:val="ro-RO"/>
        </w:rPr>
        <w:t>includ toate costurile generate de operarea și întreținerea noii infrastructuri. Solicitanții trebuie să identifice o structură detaliată și suficient de completă a costurilor de operare și să furnizeze informații detaliate cu privire la ipotezele de bază avute în vedere în dimensionarea lor cantitativă și prognoza pe întreaga perioadă de referință a proiectului.</w:t>
      </w:r>
    </w:p>
    <w:p w14:paraId="78B7CAE7" w14:textId="77777777" w:rsidR="00163D92" w:rsidRPr="007B4463" w:rsidRDefault="00163D92" w:rsidP="00C579AC">
      <w:pPr>
        <w:autoSpaceDE w:val="0"/>
        <w:autoSpaceDN w:val="0"/>
        <w:adjustRightInd w:val="0"/>
        <w:spacing w:after="120"/>
        <w:ind w:left="720"/>
        <w:rPr>
          <w:rFonts w:cs="Times New Roman"/>
          <w:szCs w:val="24"/>
          <w:lang w:val="ro-RO"/>
        </w:rPr>
      </w:pPr>
      <w:r w:rsidRPr="007B4463">
        <w:rPr>
          <w:rFonts w:cs="Times New Roman"/>
          <w:szCs w:val="24"/>
          <w:lang w:val="ro-RO"/>
        </w:rPr>
        <w:t xml:space="preserve">Se recomandă evidențierea costurilor de operare și mentenanță pe componente variabile și fixe. Pentru costurile fixe se vor lua în calcul (fără a fi exhaustivă recomandarea): costuri cu întreținerea și reparațiile, costurile cu personalul, costurile administrative, costurile cu redevența și alte costuri cu taxe și licențe de operare. În cazul costurilor variabile, se vor furniza informații detaliate cu privire la calculul consumului de energie primară, fundamentat pe baza randamentului global al echipamentelor și al consumului propriu de energie electrică (conform concluziilor bilanțului termoenergetic) precum și ipoteze cu privire la evoluția prețurilor la materia primă, costurile cu certificatele CO2 </w:t>
      </w:r>
      <w:r w:rsidRPr="007B4463">
        <w:rPr>
          <w:rFonts w:cs="Times New Roman"/>
          <w:szCs w:val="24"/>
          <w:lang w:val="ro-RO"/>
        </w:rPr>
        <w:lastRenderedPageBreak/>
        <w:t xml:space="preserve">fundamentate pe calculul de emisii CO2, costuri materiale, costuri cu utilitățile, costuri cu serviciile prestate de terți. </w:t>
      </w:r>
    </w:p>
    <w:p w14:paraId="3DEFE885" w14:textId="77777777" w:rsidR="00163D92" w:rsidRPr="007B4463" w:rsidRDefault="00163D92" w:rsidP="00C579AC">
      <w:pPr>
        <w:autoSpaceDE w:val="0"/>
        <w:autoSpaceDN w:val="0"/>
        <w:adjustRightInd w:val="0"/>
        <w:spacing w:after="120"/>
        <w:rPr>
          <w:rFonts w:cs="Times New Roman"/>
          <w:b/>
          <w:lang w:val="ro-RO"/>
        </w:rPr>
      </w:pPr>
      <w:r w:rsidRPr="007B4463">
        <w:rPr>
          <w:rFonts w:cs="Times New Roman"/>
          <w:b/>
          <w:lang w:val="ro-RO"/>
        </w:rPr>
        <w:t xml:space="preserve">Intrări de numerar </w:t>
      </w:r>
    </w:p>
    <w:p w14:paraId="37B7FFAC" w14:textId="77777777" w:rsidR="00163D92" w:rsidRPr="007B4463" w:rsidRDefault="00163D92" w:rsidP="005A3A56">
      <w:pPr>
        <w:widowControl w:val="0"/>
        <w:numPr>
          <w:ilvl w:val="0"/>
          <w:numId w:val="22"/>
        </w:numPr>
        <w:autoSpaceDE w:val="0"/>
        <w:autoSpaceDN w:val="0"/>
        <w:adjustRightInd w:val="0"/>
        <w:spacing w:after="120" w:line="259" w:lineRule="auto"/>
        <w:rPr>
          <w:rFonts w:cs="Times New Roman"/>
          <w:szCs w:val="24"/>
          <w:lang w:val="ro-RO"/>
        </w:rPr>
      </w:pPr>
      <w:r w:rsidRPr="007B4463">
        <w:rPr>
          <w:rFonts w:cs="Times New Roman"/>
          <w:szCs w:val="24"/>
          <w:lang w:val="ro-RO"/>
        </w:rPr>
        <w:t xml:space="preserve">Veniturile din operare – </w:t>
      </w:r>
      <w:r w:rsidR="00ED4AEC" w:rsidRPr="007B4463">
        <w:rPr>
          <w:rFonts w:cs="Times New Roman"/>
          <w:szCs w:val="24"/>
          <w:lang w:val="ro-RO"/>
        </w:rPr>
        <w:t>includ intrările de numerar plătite direct de utilizatori pentru bunurile sau serviciile din cadrul operațiunii, cum ar fi taxele/tarifele suportate direct de utilizatori pentru utilizarea infrastructurii, vânzarea sau închirierea de terenuri sau clădiri ori plățile pentru servicii. Veniturile vor fi determinate pe baza cantităților vândute sau a serviciilor prestate/a economiilor la costurile de funcționare generate de operațiuneprevizionate pe perioada de referință a proiectului și pe baza prețurilor specifice, având în vedere concluziile analizei cererii/analizei consumului propriu.</w:t>
      </w:r>
      <w:r w:rsidRPr="007B4463">
        <w:rPr>
          <w:rFonts w:cs="Times New Roman"/>
          <w:szCs w:val="24"/>
          <w:lang w:val="ro-RO"/>
        </w:rPr>
        <w:t>.</w:t>
      </w:r>
    </w:p>
    <w:p w14:paraId="28D83CA8" w14:textId="77777777" w:rsidR="00163D92" w:rsidRPr="007B4463" w:rsidRDefault="00163D92" w:rsidP="00C579AC">
      <w:pPr>
        <w:tabs>
          <w:tab w:val="num" w:pos="426"/>
        </w:tabs>
        <w:autoSpaceDE w:val="0"/>
        <w:autoSpaceDN w:val="0"/>
        <w:adjustRightInd w:val="0"/>
        <w:spacing w:after="120"/>
        <w:ind w:left="720"/>
        <w:contextualSpacing/>
        <w:rPr>
          <w:rFonts w:cs="Times New Roman"/>
          <w:szCs w:val="24"/>
          <w:lang w:val="ro-RO"/>
        </w:rPr>
      </w:pPr>
      <w:r w:rsidRPr="007B4463">
        <w:rPr>
          <w:rFonts w:cs="Times New Roman"/>
          <w:szCs w:val="24"/>
          <w:lang w:val="ro-RO"/>
        </w:rPr>
        <w:t xml:space="preserve">Pentru fundamentarea </w:t>
      </w:r>
      <w:r w:rsidR="00024BBA" w:rsidRPr="007B4463">
        <w:rPr>
          <w:rFonts w:cs="Times New Roman"/>
          <w:szCs w:val="24"/>
          <w:lang w:val="ro-RO"/>
        </w:rPr>
        <w:t>indicatorilor</w:t>
      </w:r>
      <w:r w:rsidRPr="007B4463">
        <w:rPr>
          <w:rFonts w:cs="Times New Roman"/>
          <w:szCs w:val="24"/>
          <w:lang w:val="ro-RO"/>
        </w:rPr>
        <w:t>, se recomandă luarea în calcul a următoarelor aspecte:</w:t>
      </w:r>
    </w:p>
    <w:p w14:paraId="0A9BC456" w14:textId="77777777" w:rsidR="00163D92" w:rsidRPr="007B4463" w:rsidRDefault="00163D92" w:rsidP="005A3A56">
      <w:pPr>
        <w:widowControl w:val="0"/>
        <w:numPr>
          <w:ilvl w:val="0"/>
          <w:numId w:val="24"/>
        </w:numPr>
        <w:autoSpaceDE w:val="0"/>
        <w:autoSpaceDN w:val="0"/>
        <w:adjustRightInd w:val="0"/>
        <w:spacing w:after="120" w:line="259" w:lineRule="auto"/>
        <w:rPr>
          <w:rFonts w:cs="Times New Roman"/>
          <w:szCs w:val="24"/>
          <w:lang w:val="ro-RO"/>
        </w:rPr>
      </w:pPr>
      <w:r w:rsidRPr="007B4463">
        <w:rPr>
          <w:rFonts w:cs="Times New Roman"/>
          <w:szCs w:val="24"/>
          <w:lang w:val="ro-RO"/>
        </w:rPr>
        <w:t>Evoluția</w:t>
      </w:r>
      <w:r w:rsidR="00854046" w:rsidRPr="007B4463">
        <w:rPr>
          <w:rFonts w:cs="Times New Roman"/>
          <w:szCs w:val="24"/>
          <w:lang w:val="ro-RO"/>
        </w:rPr>
        <w:t xml:space="preserve"> </w:t>
      </w:r>
      <w:r w:rsidRPr="007B4463">
        <w:rPr>
          <w:rFonts w:cs="Times New Roman"/>
          <w:szCs w:val="24"/>
          <w:lang w:val="ro-RO"/>
        </w:rPr>
        <w:t>consum</w:t>
      </w:r>
      <w:r w:rsidR="00854046" w:rsidRPr="007B4463">
        <w:rPr>
          <w:rFonts w:cs="Times New Roman"/>
          <w:szCs w:val="24"/>
          <w:lang w:val="ro-RO"/>
        </w:rPr>
        <w:t>ului</w:t>
      </w:r>
      <w:r w:rsidRPr="007B4463">
        <w:rPr>
          <w:rFonts w:cs="Times New Roman"/>
          <w:szCs w:val="24"/>
          <w:lang w:val="ro-RO"/>
        </w:rPr>
        <w:t xml:space="preserve"> de energie</w:t>
      </w:r>
      <w:r w:rsidR="00024BBA" w:rsidRPr="007B4463">
        <w:rPr>
          <w:rFonts w:cs="Times New Roman"/>
          <w:szCs w:val="24"/>
          <w:lang w:val="ro-RO"/>
        </w:rPr>
        <w:t>, a emisiilor de GES și a intensității energetice</w:t>
      </w:r>
      <w:r w:rsidRPr="007B4463">
        <w:rPr>
          <w:rFonts w:cs="Times New Roman"/>
          <w:szCs w:val="24"/>
          <w:lang w:val="ro-RO"/>
        </w:rPr>
        <w:t>;</w:t>
      </w:r>
    </w:p>
    <w:p w14:paraId="14C7DFC7" w14:textId="77777777" w:rsidR="00163D92" w:rsidRPr="007B4463" w:rsidRDefault="00163D92" w:rsidP="005A3A56">
      <w:pPr>
        <w:widowControl w:val="0"/>
        <w:numPr>
          <w:ilvl w:val="0"/>
          <w:numId w:val="24"/>
        </w:numPr>
        <w:autoSpaceDE w:val="0"/>
        <w:autoSpaceDN w:val="0"/>
        <w:adjustRightInd w:val="0"/>
        <w:spacing w:after="120" w:line="259" w:lineRule="auto"/>
        <w:rPr>
          <w:rFonts w:cs="Times New Roman"/>
          <w:szCs w:val="24"/>
          <w:lang w:val="ro-RO"/>
        </w:rPr>
      </w:pPr>
      <w:r w:rsidRPr="007B4463">
        <w:rPr>
          <w:rFonts w:cs="Times New Roman"/>
          <w:szCs w:val="24"/>
          <w:lang w:val="ro-RO"/>
        </w:rPr>
        <w:t>Consumul specifi</w:t>
      </w:r>
      <w:r w:rsidR="0058771B" w:rsidRPr="007B4463">
        <w:rPr>
          <w:rFonts w:cs="Times New Roman"/>
          <w:szCs w:val="24"/>
          <w:lang w:val="ro-RO"/>
        </w:rPr>
        <w:t>c pe tip de consumator și evoluția acestui</w:t>
      </w:r>
      <w:r w:rsidRPr="007B4463">
        <w:rPr>
          <w:rFonts w:cs="Times New Roman"/>
          <w:szCs w:val="24"/>
          <w:lang w:val="ro-RO"/>
        </w:rPr>
        <w:t xml:space="preserve"> indicator în condițiile</w:t>
      </w:r>
      <w:r w:rsidR="00854046" w:rsidRPr="007B4463">
        <w:rPr>
          <w:rFonts w:cs="Times New Roman"/>
          <w:szCs w:val="24"/>
          <w:lang w:val="ro-RO"/>
        </w:rPr>
        <w:t xml:space="preserve"> </w:t>
      </w:r>
      <w:r w:rsidR="00024BBA" w:rsidRPr="007B4463">
        <w:rPr>
          <w:rFonts w:cs="Times New Roman"/>
          <w:szCs w:val="24"/>
          <w:lang w:val="ro-RO"/>
        </w:rPr>
        <w:t>introducerii măsurilor de eficiență energetică</w:t>
      </w:r>
      <w:r w:rsidRPr="007B4463">
        <w:rPr>
          <w:rFonts w:cs="Times New Roman"/>
          <w:szCs w:val="24"/>
          <w:lang w:val="ro-RO"/>
        </w:rPr>
        <w:t>;</w:t>
      </w:r>
    </w:p>
    <w:p w14:paraId="52E0822D" w14:textId="6680BA96" w:rsidR="00163D92" w:rsidRDefault="00163D92" w:rsidP="005A3A56">
      <w:pPr>
        <w:widowControl w:val="0"/>
        <w:numPr>
          <w:ilvl w:val="0"/>
          <w:numId w:val="24"/>
        </w:numPr>
        <w:autoSpaceDE w:val="0"/>
        <w:autoSpaceDN w:val="0"/>
        <w:adjustRightInd w:val="0"/>
        <w:spacing w:after="120" w:line="259" w:lineRule="auto"/>
        <w:rPr>
          <w:rFonts w:cs="Times New Roman"/>
          <w:szCs w:val="24"/>
          <w:lang w:val="ro-RO"/>
        </w:rPr>
      </w:pPr>
      <w:r w:rsidRPr="007B4463">
        <w:rPr>
          <w:rFonts w:cs="Times New Roman"/>
          <w:szCs w:val="24"/>
          <w:lang w:val="ro-RO"/>
        </w:rPr>
        <w:t xml:space="preserve">Evoluția indicatorilor economici relevanți și a altor factori care influențează </w:t>
      </w:r>
      <w:r w:rsidR="00024BBA" w:rsidRPr="007B4463">
        <w:rPr>
          <w:rFonts w:cs="Times New Roman"/>
          <w:szCs w:val="24"/>
          <w:lang w:val="ro-RO"/>
        </w:rPr>
        <w:t>aceste evoluții.</w:t>
      </w:r>
    </w:p>
    <w:p w14:paraId="73830905" w14:textId="77777777" w:rsidR="005117E5" w:rsidRPr="007B4463" w:rsidRDefault="005117E5" w:rsidP="00E24147">
      <w:pPr>
        <w:widowControl w:val="0"/>
        <w:autoSpaceDE w:val="0"/>
        <w:autoSpaceDN w:val="0"/>
        <w:adjustRightInd w:val="0"/>
        <w:spacing w:after="120" w:line="259" w:lineRule="auto"/>
        <w:ind w:left="1440"/>
        <w:rPr>
          <w:rFonts w:cs="Times New Roman"/>
          <w:szCs w:val="24"/>
          <w:lang w:val="ro-RO"/>
        </w:rPr>
      </w:pPr>
    </w:p>
    <w:p w14:paraId="09EECA9F" w14:textId="061B46F3" w:rsidR="00ED4AEC" w:rsidRDefault="00ED4AEC" w:rsidP="00C579AC">
      <w:pPr>
        <w:tabs>
          <w:tab w:val="num" w:pos="426"/>
        </w:tabs>
        <w:autoSpaceDE w:val="0"/>
        <w:autoSpaceDN w:val="0"/>
        <w:adjustRightInd w:val="0"/>
        <w:spacing w:after="120"/>
        <w:ind w:left="720"/>
        <w:contextualSpacing/>
        <w:rPr>
          <w:rFonts w:cs="Times New Roman"/>
          <w:szCs w:val="24"/>
          <w:lang w:val="ro-RO"/>
        </w:rPr>
      </w:pPr>
      <w:r w:rsidRPr="007B4463">
        <w:rPr>
          <w:rFonts w:cs="Times New Roman"/>
          <w:szCs w:val="24"/>
          <w:lang w:val="ro-RO"/>
        </w:rPr>
        <w:t>Pentru fundamentarea consumului propriu, se recomandă luarea în calcul a:</w:t>
      </w:r>
    </w:p>
    <w:p w14:paraId="5F7D853C" w14:textId="77777777" w:rsidR="005117E5" w:rsidRPr="007B4463" w:rsidRDefault="005117E5" w:rsidP="00C579AC">
      <w:pPr>
        <w:tabs>
          <w:tab w:val="num" w:pos="426"/>
        </w:tabs>
        <w:autoSpaceDE w:val="0"/>
        <w:autoSpaceDN w:val="0"/>
        <w:adjustRightInd w:val="0"/>
        <w:spacing w:after="120"/>
        <w:ind w:left="720"/>
        <w:contextualSpacing/>
        <w:rPr>
          <w:rFonts w:cs="Times New Roman"/>
          <w:szCs w:val="24"/>
          <w:lang w:val="ro-RO"/>
        </w:rPr>
      </w:pPr>
    </w:p>
    <w:p w14:paraId="28DFFA2C" w14:textId="77777777" w:rsidR="00ED4AEC" w:rsidRPr="007B4463" w:rsidRDefault="00ED4AEC" w:rsidP="00C579AC">
      <w:pPr>
        <w:tabs>
          <w:tab w:val="num" w:pos="426"/>
        </w:tabs>
        <w:autoSpaceDE w:val="0"/>
        <w:autoSpaceDN w:val="0"/>
        <w:adjustRightInd w:val="0"/>
        <w:spacing w:after="120"/>
        <w:ind w:left="720"/>
        <w:contextualSpacing/>
        <w:rPr>
          <w:rFonts w:cs="Times New Roman"/>
          <w:szCs w:val="24"/>
          <w:lang w:val="ro-RO"/>
        </w:rPr>
      </w:pPr>
      <w:r w:rsidRPr="007B4463">
        <w:rPr>
          <w:rFonts w:cs="Times New Roman"/>
          <w:szCs w:val="24"/>
          <w:lang w:val="ro-RO"/>
        </w:rPr>
        <w:t>• consumului actual și prognozat pe perioada de referință;</w:t>
      </w:r>
    </w:p>
    <w:p w14:paraId="338D3D9B" w14:textId="5D18F434" w:rsidR="00ED4AEC" w:rsidRDefault="00ED4AEC" w:rsidP="00C579AC">
      <w:pPr>
        <w:tabs>
          <w:tab w:val="num" w:pos="426"/>
        </w:tabs>
        <w:autoSpaceDE w:val="0"/>
        <w:autoSpaceDN w:val="0"/>
        <w:adjustRightInd w:val="0"/>
        <w:spacing w:after="120"/>
        <w:ind w:left="720"/>
        <w:contextualSpacing/>
        <w:rPr>
          <w:rFonts w:cs="Times New Roman"/>
          <w:szCs w:val="24"/>
          <w:lang w:val="ro-RO"/>
        </w:rPr>
      </w:pPr>
      <w:r w:rsidRPr="007B4463">
        <w:rPr>
          <w:rFonts w:cs="Times New Roman"/>
          <w:szCs w:val="24"/>
          <w:lang w:val="ro-RO"/>
        </w:rPr>
        <w:t>• evoluției indicatorilor macroeconomici relevanți și a altor factori care influențează consumul de energie electrică</w:t>
      </w:r>
      <w:r w:rsidR="005117E5">
        <w:rPr>
          <w:rFonts w:cs="Times New Roman"/>
          <w:szCs w:val="24"/>
          <w:lang w:val="ro-RO"/>
        </w:rPr>
        <w:t>.</w:t>
      </w:r>
    </w:p>
    <w:p w14:paraId="215D4D9A" w14:textId="77777777" w:rsidR="005117E5" w:rsidRPr="007B4463" w:rsidRDefault="005117E5" w:rsidP="00C579AC">
      <w:pPr>
        <w:tabs>
          <w:tab w:val="num" w:pos="426"/>
        </w:tabs>
        <w:autoSpaceDE w:val="0"/>
        <w:autoSpaceDN w:val="0"/>
        <w:adjustRightInd w:val="0"/>
        <w:spacing w:after="120"/>
        <w:ind w:left="720"/>
        <w:contextualSpacing/>
        <w:rPr>
          <w:rFonts w:cs="Times New Roman"/>
          <w:szCs w:val="24"/>
          <w:lang w:val="ro-RO"/>
        </w:rPr>
      </w:pPr>
    </w:p>
    <w:p w14:paraId="4C81320F" w14:textId="77777777" w:rsidR="00ED4AEC" w:rsidRPr="007B4463" w:rsidRDefault="00ED4AEC" w:rsidP="00E24147">
      <w:pPr>
        <w:ind w:firstLine="708"/>
        <w:rPr>
          <w:rFonts w:cs="Times New Roman"/>
          <w:szCs w:val="24"/>
          <w:lang w:val="ro-RO"/>
        </w:rPr>
      </w:pPr>
      <w:r w:rsidRPr="005117E5">
        <w:rPr>
          <w:rFonts w:cs="Times New Roman"/>
          <w:bCs/>
          <w:szCs w:val="24"/>
          <w:lang w:val="ro-RO"/>
        </w:rPr>
        <w:t>Pentru</w:t>
      </w:r>
      <w:r w:rsidRPr="007B4463">
        <w:rPr>
          <w:rFonts w:cs="Times New Roman"/>
          <w:szCs w:val="24"/>
          <w:lang w:val="ro-RO"/>
        </w:rPr>
        <w:t xml:space="preserve"> fundamentarea prețurilor, următoarele aspecte trebuie avute în vedere:</w:t>
      </w:r>
    </w:p>
    <w:p w14:paraId="136A3F9F" w14:textId="77777777" w:rsidR="00ED4AEC" w:rsidRPr="007B4463" w:rsidRDefault="00ED4AEC" w:rsidP="00C579AC">
      <w:pPr>
        <w:tabs>
          <w:tab w:val="num" w:pos="426"/>
        </w:tabs>
        <w:autoSpaceDE w:val="0"/>
        <w:autoSpaceDN w:val="0"/>
        <w:adjustRightInd w:val="0"/>
        <w:spacing w:after="120"/>
        <w:ind w:left="720"/>
        <w:contextualSpacing/>
        <w:rPr>
          <w:rFonts w:cs="Times New Roman"/>
          <w:szCs w:val="24"/>
          <w:lang w:val="ro-RO"/>
        </w:rPr>
      </w:pPr>
      <w:r w:rsidRPr="007B4463">
        <w:rPr>
          <w:rFonts w:cs="Times New Roman"/>
          <w:szCs w:val="24"/>
          <w:lang w:val="ro-RO"/>
        </w:rPr>
        <w:t>• principiul „poluatorul plătește”, ținând seama de caracterul rezonabil al acestora;</w:t>
      </w:r>
    </w:p>
    <w:p w14:paraId="6E1765E4" w14:textId="77777777" w:rsidR="00ED4AEC" w:rsidRPr="007B4463" w:rsidRDefault="00ED4AEC" w:rsidP="00C579AC">
      <w:pPr>
        <w:tabs>
          <w:tab w:val="num" w:pos="426"/>
        </w:tabs>
        <w:autoSpaceDE w:val="0"/>
        <w:autoSpaceDN w:val="0"/>
        <w:adjustRightInd w:val="0"/>
        <w:spacing w:after="120"/>
        <w:ind w:left="720"/>
        <w:contextualSpacing/>
        <w:rPr>
          <w:rFonts w:cs="Times New Roman"/>
          <w:szCs w:val="24"/>
          <w:lang w:val="ro-RO"/>
        </w:rPr>
      </w:pPr>
      <w:r w:rsidRPr="007B4463">
        <w:rPr>
          <w:rFonts w:cs="Times New Roman"/>
          <w:szCs w:val="24"/>
          <w:lang w:val="ro-RO"/>
        </w:rPr>
        <w:t>• principiul recuperării integrale a costurilor care în cazul proiectelor care vizează producția de energie trebuie reconciliat cu analiza suportabilității de plată a beneficiarilor finali;</w:t>
      </w:r>
    </w:p>
    <w:p w14:paraId="12ACBF56" w14:textId="77777777" w:rsidR="00ED4AEC" w:rsidRPr="007B4463" w:rsidRDefault="00ED4AEC" w:rsidP="00C579AC">
      <w:pPr>
        <w:tabs>
          <w:tab w:val="num" w:pos="426"/>
        </w:tabs>
        <w:autoSpaceDE w:val="0"/>
        <w:autoSpaceDN w:val="0"/>
        <w:adjustRightInd w:val="0"/>
        <w:spacing w:after="120"/>
        <w:ind w:left="720"/>
        <w:contextualSpacing/>
        <w:rPr>
          <w:rFonts w:cs="Times New Roman"/>
          <w:szCs w:val="24"/>
          <w:lang w:val="ro-RO"/>
        </w:rPr>
      </w:pPr>
      <w:r w:rsidRPr="007B4463">
        <w:rPr>
          <w:rFonts w:cs="Times New Roman"/>
          <w:szCs w:val="24"/>
          <w:lang w:val="ro-RO"/>
        </w:rPr>
        <w:t>• aplicarea subvențiilor de preț conform reglementărilor în vigoare;</w:t>
      </w:r>
    </w:p>
    <w:p w14:paraId="0835021D" w14:textId="1C533966" w:rsidR="00163D92" w:rsidRDefault="00ED4AEC" w:rsidP="00C579AC">
      <w:pPr>
        <w:tabs>
          <w:tab w:val="num" w:pos="426"/>
        </w:tabs>
        <w:autoSpaceDE w:val="0"/>
        <w:autoSpaceDN w:val="0"/>
        <w:adjustRightInd w:val="0"/>
        <w:spacing w:after="120"/>
        <w:ind w:left="720"/>
        <w:contextualSpacing/>
        <w:rPr>
          <w:rFonts w:cs="Times New Roman"/>
          <w:szCs w:val="24"/>
          <w:lang w:val="ro-RO"/>
        </w:rPr>
      </w:pPr>
      <w:r w:rsidRPr="007B4463">
        <w:rPr>
          <w:rFonts w:cs="Times New Roman"/>
          <w:szCs w:val="24"/>
          <w:lang w:val="ro-RO"/>
        </w:rPr>
        <w:t>• modalitatea stabilirii preţurilor sau tarifelor (pe piaţă, bilaterale, reglementate) la energia electrică produsă și livrată în Sistemul energetic național.</w:t>
      </w:r>
    </w:p>
    <w:p w14:paraId="3FCDC6CF" w14:textId="77777777" w:rsidR="005117E5" w:rsidRPr="007B4463" w:rsidRDefault="005117E5" w:rsidP="00C579AC">
      <w:pPr>
        <w:tabs>
          <w:tab w:val="num" w:pos="426"/>
        </w:tabs>
        <w:autoSpaceDE w:val="0"/>
        <w:autoSpaceDN w:val="0"/>
        <w:adjustRightInd w:val="0"/>
        <w:spacing w:after="120"/>
        <w:ind w:left="720"/>
        <w:contextualSpacing/>
        <w:rPr>
          <w:rFonts w:cs="Times New Roman"/>
          <w:szCs w:val="24"/>
          <w:lang w:val="ro-RO"/>
        </w:rPr>
      </w:pPr>
    </w:p>
    <w:p w14:paraId="749ECB07" w14:textId="77777777" w:rsidR="00ED4AEC" w:rsidRPr="005117E5" w:rsidRDefault="00ED4AEC" w:rsidP="00E24147">
      <w:pPr>
        <w:ind w:firstLine="708"/>
        <w:rPr>
          <w:rFonts w:cs="Times New Roman"/>
          <w:bCs/>
          <w:szCs w:val="24"/>
          <w:lang w:val="ro-RO"/>
        </w:rPr>
      </w:pPr>
      <w:r w:rsidRPr="005117E5">
        <w:rPr>
          <w:rFonts w:cs="Times New Roman"/>
          <w:bCs/>
          <w:szCs w:val="24"/>
          <w:lang w:val="ro-RO"/>
        </w:rPr>
        <w:t>Valoarea indicatorilor de rentabilitate financiară ai investiției arată capacitatea veniturilor nete generate de proiect de a acoperi costurile de investiții, indiferent de modalitatea în care acestea sunt finanțate.</w:t>
      </w:r>
    </w:p>
    <w:p w14:paraId="0ADFCA1A" w14:textId="77777777" w:rsidR="00ED4AEC" w:rsidRPr="007B4463" w:rsidRDefault="00ED4AEC" w:rsidP="00E24147">
      <w:pPr>
        <w:ind w:firstLine="708"/>
        <w:rPr>
          <w:rFonts w:cs="Times New Roman"/>
          <w:szCs w:val="24"/>
          <w:lang w:val="ro-RO"/>
        </w:rPr>
      </w:pPr>
      <w:r w:rsidRPr="005117E5">
        <w:rPr>
          <w:rFonts w:cs="Times New Roman"/>
          <w:bCs/>
          <w:szCs w:val="24"/>
          <w:lang w:val="ro-RO"/>
        </w:rPr>
        <w:t>Interpretarea</w:t>
      </w:r>
      <w:r w:rsidRPr="007B4463">
        <w:rPr>
          <w:rFonts w:cs="Times New Roman"/>
          <w:szCs w:val="24"/>
          <w:lang w:val="ro-RO"/>
        </w:rPr>
        <w:t xml:space="preserve"> indicatorilor de rentabilitate financiară ai investiției se face în funcție de valorile de referință existente:</w:t>
      </w:r>
    </w:p>
    <w:p w14:paraId="4658F2FB" w14:textId="1B10E3D7" w:rsidR="00E323AB" w:rsidRPr="007B4463" w:rsidRDefault="00ED4AEC" w:rsidP="005A3A56">
      <w:pPr>
        <w:widowControl w:val="0"/>
        <w:numPr>
          <w:ilvl w:val="0"/>
          <w:numId w:val="25"/>
        </w:numPr>
        <w:autoSpaceDE w:val="0"/>
        <w:autoSpaceDN w:val="0"/>
        <w:adjustRightInd w:val="0"/>
        <w:spacing w:after="160" w:line="259" w:lineRule="auto"/>
        <w:rPr>
          <w:rFonts w:cs="Times New Roman"/>
          <w:sz w:val="28"/>
          <w:szCs w:val="24"/>
          <w:lang w:val="ro-RO"/>
        </w:rPr>
      </w:pPr>
      <w:r w:rsidRPr="007B4463">
        <w:rPr>
          <w:rFonts w:cs="Times New Roman"/>
          <w:szCs w:val="24"/>
          <w:lang w:val="ro-RO"/>
        </w:rPr>
        <w:lastRenderedPageBreak/>
        <w:t>Valoarea indicatorului RRF/C indică dacă cofinanțarea UE nu depășește valoarea monetară ce face proiectul rentabil, pentru a nu genera un caz de suprafinanțare. Astfel, VANF(C) înainte de contribuția UE ar trebui să fie negativă și RRF(C) ar trebui să fie mai mică decât rata de actualizare folosită pentru analiză.</w:t>
      </w:r>
      <w:r w:rsidR="00163D92" w:rsidRPr="007B4463">
        <w:rPr>
          <w:rFonts w:cs="Times New Roman"/>
          <w:szCs w:val="24"/>
          <w:lang w:val="ro-RO"/>
        </w:rPr>
        <w:t>Proiectele finanțabile în cadrul acestui ghid intrând sub incidența ajutorului de stat, interpretarea indicatorilor financiari trebuie făcută prin referință la valorile considerate acceptabile de către investitori în domeniul/sectorul în care se implementează proiectul.</w:t>
      </w:r>
    </w:p>
    <w:p w14:paraId="5D6E4F1D" w14:textId="77777777" w:rsidR="00E13CE2" w:rsidRPr="007B4463" w:rsidRDefault="00E13CE2" w:rsidP="00E24147">
      <w:pPr>
        <w:pStyle w:val="ListParagraph"/>
        <w:ind w:left="775"/>
        <w:rPr>
          <w:rFonts w:eastAsia="SimSun" w:cs="Times New Roman"/>
          <w:b/>
          <w:bCs/>
          <w:szCs w:val="24"/>
          <w:lang w:val="ro-RO"/>
        </w:rPr>
      </w:pPr>
    </w:p>
    <w:tbl>
      <w:tblPr>
        <w:tblStyle w:val="TableGrid"/>
        <w:tblW w:w="0" w:type="auto"/>
        <w:tblInd w:w="-5" w:type="dxa"/>
        <w:tblCellMar>
          <w:top w:w="510" w:type="dxa"/>
          <w:left w:w="510" w:type="dxa"/>
          <w:bottom w:w="510" w:type="dxa"/>
          <w:right w:w="510" w:type="dxa"/>
        </w:tblCellMar>
        <w:tblLook w:val="04A0" w:firstRow="1" w:lastRow="0" w:firstColumn="1" w:lastColumn="0" w:noHBand="0" w:noVBand="1"/>
      </w:tblPr>
      <w:tblGrid>
        <w:gridCol w:w="9067"/>
      </w:tblGrid>
      <w:tr w:rsidR="00E13CE2" w:rsidRPr="007B4463" w14:paraId="068E3B05" w14:textId="77777777" w:rsidTr="00E24147">
        <w:tc>
          <w:tcPr>
            <w:tcW w:w="9067" w:type="dxa"/>
            <w:tcBorders>
              <w:top w:val="single" w:sz="4" w:space="0" w:color="auto"/>
              <w:left w:val="single" w:sz="4" w:space="0" w:color="auto"/>
              <w:bottom w:val="single" w:sz="4" w:space="0" w:color="auto"/>
              <w:right w:val="single" w:sz="4" w:space="0" w:color="auto"/>
            </w:tcBorders>
          </w:tcPr>
          <w:p w14:paraId="6BDDF3C2" w14:textId="77777777" w:rsidR="00E13CE2" w:rsidRPr="00E24147" w:rsidRDefault="00E13CE2">
            <w:pPr>
              <w:spacing w:after="240" w:line="240" w:lineRule="auto"/>
              <w:jc w:val="left"/>
              <w:rPr>
                <w:rFonts w:eastAsia="Geneva" w:cs="Times New Roman"/>
                <w:b/>
                <w:color w:val="FF0000"/>
                <w:sz w:val="28"/>
                <w:szCs w:val="28"/>
                <w:lang w:val="ro-RO"/>
              </w:rPr>
            </w:pPr>
            <w:r w:rsidRPr="00E24147">
              <w:rPr>
                <w:rFonts w:eastAsia="Geneva" w:cs="Times New Roman"/>
                <w:b/>
                <w:color w:val="FF0000"/>
                <w:sz w:val="28"/>
                <w:szCs w:val="28"/>
                <w:lang w:val="ro-RO"/>
              </w:rPr>
              <w:t>Atenție!</w:t>
            </w:r>
          </w:p>
          <w:p w14:paraId="3CDD4CB8" w14:textId="77777777" w:rsidR="00E13CE2" w:rsidRPr="007B4463" w:rsidRDefault="00E13CE2" w:rsidP="00E13CE2">
            <w:pPr>
              <w:widowControl w:val="0"/>
              <w:spacing w:line="256" w:lineRule="auto"/>
              <w:contextualSpacing/>
              <w:jc w:val="left"/>
              <w:rPr>
                <w:rFonts w:eastAsiaTheme="minorEastAsia" w:cs="Times New Roman"/>
                <w:szCs w:val="24"/>
                <w:lang w:val="ro-RO"/>
              </w:rPr>
            </w:pPr>
            <w:r w:rsidRPr="007B4463">
              <w:rPr>
                <w:rFonts w:eastAsiaTheme="minorEastAsia" w:cs="Times New Roman"/>
                <w:szCs w:val="24"/>
                <w:lang w:val="ro-RO"/>
              </w:rPr>
              <w:t>La calculul indicatorilor de rentabilitate financiară ai investiției trebuie avute în vedere următoarele aspecte:</w:t>
            </w:r>
          </w:p>
          <w:p w14:paraId="10D4F069" w14:textId="77777777" w:rsidR="00E13CE2" w:rsidRPr="007B4463" w:rsidRDefault="00E13CE2" w:rsidP="00E13CE2">
            <w:pPr>
              <w:widowControl w:val="0"/>
              <w:spacing w:line="256" w:lineRule="auto"/>
              <w:contextualSpacing/>
              <w:jc w:val="left"/>
              <w:rPr>
                <w:rFonts w:eastAsiaTheme="minorEastAsia" w:cs="Times New Roman"/>
                <w:szCs w:val="24"/>
                <w:lang w:val="ro-RO"/>
              </w:rPr>
            </w:pPr>
          </w:p>
          <w:p w14:paraId="54179D26" w14:textId="77777777" w:rsidR="00E13CE2" w:rsidRPr="007B4463" w:rsidRDefault="00E13CE2" w:rsidP="00E13CE2">
            <w:pPr>
              <w:widowControl w:val="0"/>
              <w:spacing w:line="256" w:lineRule="auto"/>
              <w:contextualSpacing/>
              <w:jc w:val="left"/>
              <w:rPr>
                <w:rFonts w:eastAsiaTheme="minorEastAsia" w:cs="Times New Roman"/>
                <w:szCs w:val="24"/>
                <w:lang w:val="ro-RO"/>
              </w:rPr>
            </w:pPr>
            <w:r w:rsidRPr="007B4463">
              <w:rPr>
                <w:rFonts w:eastAsiaTheme="minorEastAsia" w:cs="Times New Roman"/>
                <w:szCs w:val="24"/>
                <w:lang w:val="ro-RO"/>
              </w:rPr>
              <w:t>-</w:t>
            </w:r>
            <w:r w:rsidRPr="007B4463">
              <w:rPr>
                <w:rFonts w:eastAsiaTheme="minorEastAsia" w:cs="Times New Roman"/>
                <w:szCs w:val="24"/>
                <w:lang w:val="ro-RO"/>
              </w:rPr>
              <w:tab/>
              <w:t>Fluxurile financiare de natura dobânzilor și rambursărilor de credite se exclud din ieșirile de numerar ale proiectului pentru calculul indicatorilor de performanță ai proiectului. De asemenea, nu se iau în considerare impozitele, taxele și alte ieșiri de numerar care nu sunt legate de costurile de operare;</w:t>
            </w:r>
          </w:p>
          <w:p w14:paraId="28F48CB4" w14:textId="77777777" w:rsidR="00E13CE2" w:rsidRPr="007B4463" w:rsidRDefault="00E13CE2" w:rsidP="00E13CE2">
            <w:pPr>
              <w:widowControl w:val="0"/>
              <w:spacing w:line="256" w:lineRule="auto"/>
              <w:contextualSpacing/>
              <w:jc w:val="left"/>
              <w:rPr>
                <w:rFonts w:eastAsiaTheme="minorEastAsia" w:cs="Times New Roman"/>
                <w:szCs w:val="24"/>
                <w:lang w:val="ro-RO"/>
              </w:rPr>
            </w:pPr>
          </w:p>
          <w:p w14:paraId="48C69D52" w14:textId="77777777" w:rsidR="00E13CE2" w:rsidRPr="007B4463" w:rsidRDefault="00E13CE2" w:rsidP="00E13CE2">
            <w:pPr>
              <w:widowControl w:val="0"/>
              <w:spacing w:line="256" w:lineRule="auto"/>
              <w:contextualSpacing/>
              <w:jc w:val="left"/>
              <w:rPr>
                <w:rFonts w:eastAsiaTheme="minorEastAsia" w:cs="Times New Roman"/>
                <w:szCs w:val="24"/>
                <w:lang w:val="ro-RO"/>
              </w:rPr>
            </w:pPr>
            <w:r w:rsidRPr="007B4463">
              <w:rPr>
                <w:rFonts w:eastAsiaTheme="minorEastAsia" w:cs="Times New Roman"/>
                <w:szCs w:val="24"/>
                <w:lang w:val="ro-RO"/>
              </w:rPr>
              <w:t>-</w:t>
            </w:r>
            <w:r w:rsidRPr="007B4463">
              <w:rPr>
                <w:rFonts w:eastAsiaTheme="minorEastAsia" w:cs="Times New Roman"/>
                <w:szCs w:val="24"/>
                <w:lang w:val="ro-RO"/>
              </w:rPr>
              <w:tab/>
              <w:t>Fluxurile de numerar de tipul subvențiilor, creditelor bancare, cofinanțarea UE nu sunt incluse în intrările de numerar ale proiectului.</w:t>
            </w:r>
          </w:p>
        </w:tc>
      </w:tr>
    </w:tbl>
    <w:p w14:paraId="197AD555" w14:textId="77777777" w:rsidR="00E13CE2" w:rsidRPr="007B4463" w:rsidRDefault="00E13CE2" w:rsidP="00E24147">
      <w:pPr>
        <w:pStyle w:val="ListParagraph"/>
        <w:widowControl w:val="0"/>
        <w:spacing w:line="256" w:lineRule="auto"/>
        <w:ind w:left="775"/>
        <w:contextualSpacing/>
        <w:rPr>
          <w:rFonts w:eastAsiaTheme="minorEastAsia" w:cs="Times New Roman"/>
          <w:szCs w:val="24"/>
          <w:lang w:val="ro-RO"/>
        </w:rPr>
      </w:pPr>
    </w:p>
    <w:p w14:paraId="4BC206DC" w14:textId="77777777" w:rsidR="00163D92" w:rsidRPr="007B4463" w:rsidRDefault="00163D92" w:rsidP="00C579AC">
      <w:pPr>
        <w:widowControl w:val="0"/>
        <w:autoSpaceDE w:val="0"/>
        <w:autoSpaceDN w:val="0"/>
        <w:adjustRightInd w:val="0"/>
        <w:spacing w:after="0" w:line="240" w:lineRule="auto"/>
        <w:ind w:left="775"/>
        <w:rPr>
          <w:rFonts w:cs="Times New Roman"/>
          <w:sz w:val="28"/>
          <w:szCs w:val="24"/>
          <w:lang w:val="ro-RO"/>
        </w:rPr>
      </w:pPr>
    </w:p>
    <w:p w14:paraId="6D8E1291" w14:textId="77777777" w:rsidR="00163D92" w:rsidRPr="007B4463" w:rsidRDefault="00163D92" w:rsidP="005A3A56">
      <w:pPr>
        <w:numPr>
          <w:ilvl w:val="1"/>
          <w:numId w:val="23"/>
        </w:numPr>
        <w:tabs>
          <w:tab w:val="clear" w:pos="1440"/>
          <w:tab w:val="num" w:pos="540"/>
          <w:tab w:val="left" w:pos="10065"/>
        </w:tabs>
        <w:spacing w:after="120" w:line="259" w:lineRule="auto"/>
        <w:ind w:right="-51" w:hanging="1260"/>
        <w:rPr>
          <w:rFonts w:eastAsia="Calibri" w:cs="Times New Roman"/>
          <w:b/>
          <w:szCs w:val="24"/>
          <w:lang w:val="ro-RO"/>
        </w:rPr>
      </w:pPr>
      <w:r w:rsidRPr="007B4463">
        <w:rPr>
          <w:rFonts w:eastAsia="Calibri" w:cs="Times New Roman"/>
          <w:b/>
          <w:szCs w:val="24"/>
          <w:lang w:val="ro-RO"/>
        </w:rPr>
        <w:t xml:space="preserve">Determinarea contribuției maxime din fonduri europene </w:t>
      </w:r>
    </w:p>
    <w:bookmarkEnd w:id="214"/>
    <w:p w14:paraId="7E6B2D0C" w14:textId="77777777" w:rsidR="00163D92" w:rsidRPr="007B4463" w:rsidRDefault="00163D92" w:rsidP="005A3A56">
      <w:pPr>
        <w:numPr>
          <w:ilvl w:val="1"/>
          <w:numId w:val="23"/>
        </w:numPr>
        <w:tabs>
          <w:tab w:val="left" w:pos="540"/>
          <w:tab w:val="left" w:pos="10065"/>
        </w:tabs>
        <w:spacing w:after="120" w:line="259" w:lineRule="auto"/>
        <w:ind w:right="-51" w:hanging="1170"/>
        <w:rPr>
          <w:rFonts w:eastAsia="Calibri" w:cs="Times New Roman"/>
          <w:b/>
          <w:szCs w:val="24"/>
          <w:lang w:val="ro-RO"/>
        </w:rPr>
      </w:pPr>
      <w:r w:rsidRPr="007B4463">
        <w:rPr>
          <w:rFonts w:eastAsia="Calibri" w:cs="Times New Roman"/>
          <w:b/>
          <w:szCs w:val="24"/>
          <w:lang w:val="ro-RO"/>
        </w:rPr>
        <w:t>Asigurarea viabilității (sustenabilității) financiare</w:t>
      </w:r>
    </w:p>
    <w:p w14:paraId="70AC269C" w14:textId="1570F6F0" w:rsidR="00163D92" w:rsidRPr="007B4463" w:rsidRDefault="00163D92" w:rsidP="00E24147">
      <w:pPr>
        <w:ind w:firstLine="708"/>
        <w:rPr>
          <w:rFonts w:cs="Times New Roman"/>
          <w:bCs/>
          <w:szCs w:val="24"/>
          <w:lang w:val="ro-RO"/>
        </w:rPr>
      </w:pPr>
      <w:r w:rsidRPr="007B4463">
        <w:rPr>
          <w:rFonts w:cs="Times New Roman"/>
          <w:bCs/>
          <w:szCs w:val="24"/>
          <w:lang w:val="ro-RO"/>
        </w:rPr>
        <w:t xml:space="preserve">Analiza </w:t>
      </w:r>
      <w:r w:rsidRPr="00E24147">
        <w:rPr>
          <w:rFonts w:eastAsia="Calibri" w:cs="Times New Roman"/>
          <w:szCs w:val="24"/>
          <w:lang w:val="ro-RO"/>
        </w:rPr>
        <w:t>de</w:t>
      </w:r>
      <w:r w:rsidRPr="007B4463">
        <w:rPr>
          <w:rFonts w:cs="Times New Roman"/>
          <w:bCs/>
          <w:szCs w:val="24"/>
          <w:lang w:val="ro-RO"/>
        </w:rPr>
        <w:t xml:space="preserve"> sustenabilitate financiară se bazează pe proiecții privind fluxul de numerar neactualizat. </w:t>
      </w:r>
    </w:p>
    <w:p w14:paraId="17521540" w14:textId="29BE0D3C" w:rsidR="00163D92" w:rsidRPr="007B4463" w:rsidRDefault="00163D92" w:rsidP="00E24147">
      <w:pPr>
        <w:ind w:firstLine="708"/>
        <w:rPr>
          <w:rFonts w:cs="Times New Roman"/>
          <w:bCs/>
          <w:szCs w:val="24"/>
          <w:lang w:val="ro-RO"/>
        </w:rPr>
      </w:pPr>
      <w:r w:rsidRPr="007B4463">
        <w:rPr>
          <w:rFonts w:cs="Times New Roman"/>
          <w:bCs/>
          <w:szCs w:val="24"/>
          <w:lang w:val="ro-RO"/>
        </w:rPr>
        <w:t xml:space="preserve">Ea este utilizată, în principal, pentru a demonstra că proiectul va dispune de lichidități suficiente de la an la an pentru a-și acoperi întotdeauna costurile de investiție și operaționale pe parcursul întregii perioade de referință. </w:t>
      </w:r>
    </w:p>
    <w:p w14:paraId="4306055A" w14:textId="77777777" w:rsidR="00163D92" w:rsidRPr="007B4463" w:rsidRDefault="00163D92" w:rsidP="00C579AC">
      <w:pPr>
        <w:tabs>
          <w:tab w:val="num" w:pos="426"/>
        </w:tabs>
        <w:autoSpaceDE w:val="0"/>
        <w:autoSpaceDN w:val="0"/>
        <w:adjustRightInd w:val="0"/>
        <w:spacing w:after="120"/>
        <w:rPr>
          <w:rFonts w:cs="Times New Roman"/>
          <w:bCs/>
          <w:szCs w:val="24"/>
          <w:lang w:val="ro-RO"/>
        </w:rPr>
      </w:pPr>
      <w:r w:rsidRPr="007B4463">
        <w:rPr>
          <w:rFonts w:cs="Times New Roman"/>
          <w:bCs/>
          <w:szCs w:val="24"/>
          <w:lang w:val="ro-RO"/>
        </w:rPr>
        <w:t>Principalele aspecte ale analizei de sustenabilitate financiară sunt următoarele:</w:t>
      </w:r>
    </w:p>
    <w:p w14:paraId="59082403" w14:textId="77777777" w:rsidR="00163D92" w:rsidRPr="007B4463" w:rsidRDefault="00163D92" w:rsidP="005A3A56">
      <w:pPr>
        <w:widowControl w:val="0"/>
        <w:numPr>
          <w:ilvl w:val="0"/>
          <w:numId w:val="22"/>
        </w:numPr>
        <w:tabs>
          <w:tab w:val="num" w:pos="426"/>
        </w:tabs>
        <w:autoSpaceDE w:val="0"/>
        <w:autoSpaceDN w:val="0"/>
        <w:adjustRightInd w:val="0"/>
        <w:spacing w:after="120" w:line="259" w:lineRule="auto"/>
        <w:rPr>
          <w:rFonts w:cs="Times New Roman"/>
          <w:szCs w:val="24"/>
          <w:lang w:val="ro-RO"/>
        </w:rPr>
      </w:pPr>
      <w:r w:rsidRPr="007B4463">
        <w:rPr>
          <w:rFonts w:cs="Times New Roman"/>
          <w:szCs w:val="24"/>
          <w:lang w:val="ro-RO"/>
        </w:rPr>
        <w:t>Sustenabilitatea financiară a proiectului este asigurată prin verificarea faptului că fluxul de numerar net cumulat (neactualizat) este pozitiv (sau egal cu zero) pentru fiecare an și pe parcursul întregii perioade de referință luate în considerare;</w:t>
      </w:r>
    </w:p>
    <w:p w14:paraId="285A6A85" w14:textId="77777777" w:rsidR="00163D92" w:rsidRPr="007B4463" w:rsidRDefault="00163D92" w:rsidP="005A3A56">
      <w:pPr>
        <w:widowControl w:val="0"/>
        <w:numPr>
          <w:ilvl w:val="0"/>
          <w:numId w:val="22"/>
        </w:numPr>
        <w:tabs>
          <w:tab w:val="num" w:pos="426"/>
        </w:tabs>
        <w:autoSpaceDE w:val="0"/>
        <w:autoSpaceDN w:val="0"/>
        <w:adjustRightInd w:val="0"/>
        <w:spacing w:after="120" w:line="259" w:lineRule="auto"/>
        <w:rPr>
          <w:rFonts w:cs="Times New Roman"/>
          <w:szCs w:val="24"/>
          <w:lang w:val="ro-RO"/>
        </w:rPr>
      </w:pPr>
      <w:r w:rsidRPr="007B4463">
        <w:rPr>
          <w:rFonts w:cs="Times New Roman"/>
          <w:szCs w:val="24"/>
          <w:lang w:val="ro-RO"/>
        </w:rPr>
        <w:t xml:space="preserve">Fluxurile de numerar nete care sunt luate în considerare în acest sens ar trebui să țină cont de costurile de investiție, de toate resursele financiare (cofinanțare UE, credite bancare, subvenții, alocații bugetare), de veniturile în numerar, de costurile de operare și de înlocuire la momentul în care sunt plătite, de rambursările obligațiilor financiare </w:t>
      </w:r>
      <w:r w:rsidRPr="007B4463">
        <w:rPr>
          <w:rFonts w:cs="Times New Roman"/>
          <w:szCs w:val="24"/>
          <w:lang w:val="ro-RO"/>
        </w:rPr>
        <w:lastRenderedPageBreak/>
        <w:t>ale entității precum și de aporturile de capital, dobânzi și taxele directe;</w:t>
      </w:r>
    </w:p>
    <w:p w14:paraId="2FB54B95" w14:textId="77777777" w:rsidR="00163D92" w:rsidRPr="007B4463" w:rsidRDefault="00163D92" w:rsidP="005A3A56">
      <w:pPr>
        <w:widowControl w:val="0"/>
        <w:numPr>
          <w:ilvl w:val="0"/>
          <w:numId w:val="22"/>
        </w:numPr>
        <w:tabs>
          <w:tab w:val="num" w:pos="426"/>
        </w:tabs>
        <w:autoSpaceDE w:val="0"/>
        <w:autoSpaceDN w:val="0"/>
        <w:adjustRightInd w:val="0"/>
        <w:spacing w:after="120" w:line="259" w:lineRule="auto"/>
        <w:rPr>
          <w:rFonts w:cs="Times New Roman"/>
          <w:szCs w:val="24"/>
          <w:lang w:val="ro-RO"/>
        </w:rPr>
      </w:pPr>
      <w:r w:rsidRPr="007B4463">
        <w:rPr>
          <w:rFonts w:cs="Times New Roman"/>
          <w:szCs w:val="24"/>
          <w:lang w:val="ro-RO"/>
        </w:rPr>
        <w:t>să nu țină seama de valoarea reziduală decât dacă activul este lichidat în ultimul an de analiză luat în considerare.</w:t>
      </w:r>
    </w:p>
    <w:p w14:paraId="59214FBF" w14:textId="77777777" w:rsidR="00163D92" w:rsidRPr="007B4463" w:rsidRDefault="00163D92" w:rsidP="00C579AC">
      <w:pPr>
        <w:spacing w:after="120"/>
        <w:rPr>
          <w:rFonts w:cs="Times New Roman"/>
          <w:lang w:val="ro-RO"/>
        </w:rPr>
      </w:pPr>
      <w:r w:rsidRPr="007B4463">
        <w:rPr>
          <w:rFonts w:cs="Times New Roman"/>
          <w:lang w:val="ro-RO"/>
        </w:rPr>
        <w:t>Sustenabilitatea financiară a proiectului se va evalua în corelare cu:</w:t>
      </w:r>
    </w:p>
    <w:p w14:paraId="6DFD2A33" w14:textId="77777777" w:rsidR="00163D92" w:rsidRPr="007B4463" w:rsidRDefault="00163D92" w:rsidP="005A3A56">
      <w:pPr>
        <w:widowControl w:val="0"/>
        <w:numPr>
          <w:ilvl w:val="0"/>
          <w:numId w:val="22"/>
        </w:numPr>
        <w:tabs>
          <w:tab w:val="num" w:pos="426"/>
        </w:tabs>
        <w:autoSpaceDE w:val="0"/>
        <w:autoSpaceDN w:val="0"/>
        <w:adjustRightInd w:val="0"/>
        <w:spacing w:after="120" w:line="259" w:lineRule="auto"/>
        <w:rPr>
          <w:rFonts w:cs="Times New Roman"/>
          <w:szCs w:val="24"/>
          <w:lang w:val="ro-RO"/>
        </w:rPr>
      </w:pPr>
      <w:r w:rsidRPr="007B4463">
        <w:rPr>
          <w:rFonts w:cs="Times New Roman"/>
          <w:szCs w:val="24"/>
          <w:lang w:val="ro-RO"/>
        </w:rPr>
        <w:t>graficul de realizare a investiţiei versus proiecţia lunară a fluxului de numerar pe perioada de realizare a investiţiei;</w:t>
      </w:r>
    </w:p>
    <w:p w14:paraId="2448E23C" w14:textId="77777777" w:rsidR="00163D92" w:rsidRPr="00E24147" w:rsidRDefault="00163D92" w:rsidP="005A3A56">
      <w:pPr>
        <w:widowControl w:val="0"/>
        <w:numPr>
          <w:ilvl w:val="0"/>
          <w:numId w:val="22"/>
        </w:numPr>
        <w:tabs>
          <w:tab w:val="num" w:pos="426"/>
        </w:tabs>
        <w:autoSpaceDE w:val="0"/>
        <w:autoSpaceDN w:val="0"/>
        <w:adjustRightInd w:val="0"/>
        <w:spacing w:after="120" w:line="259" w:lineRule="auto"/>
        <w:rPr>
          <w:rFonts w:cs="Times New Roman"/>
          <w:b/>
          <w:szCs w:val="24"/>
          <w:lang w:val="ro-RO"/>
        </w:rPr>
      </w:pPr>
      <w:r w:rsidRPr="007B4463">
        <w:rPr>
          <w:rFonts w:cs="Times New Roman"/>
          <w:szCs w:val="24"/>
          <w:lang w:val="ro-RO"/>
        </w:rPr>
        <w:t>planul de finanţare şi sursele prevăzute, cu prezentarea detaliată a graficelor de rambursare a împrumuturilor, costul creditului, graficul cererilor de rambursare a cheltuielilor efectuate, versus proiecţia anuală a fluxului de numerar pe perioada de operare.</w:t>
      </w:r>
    </w:p>
    <w:p w14:paraId="1B1BED71" w14:textId="77777777" w:rsidR="00163D92" w:rsidRPr="007B4463" w:rsidRDefault="00163D92" w:rsidP="00C579AC">
      <w:pPr>
        <w:autoSpaceDE w:val="0"/>
        <w:autoSpaceDN w:val="0"/>
        <w:adjustRightInd w:val="0"/>
        <w:spacing w:after="0" w:line="240" w:lineRule="auto"/>
        <w:rPr>
          <w:rFonts w:cs="Times New Roman"/>
          <w:szCs w:val="24"/>
          <w:lang w:val="ro-RO"/>
        </w:rPr>
      </w:pPr>
    </w:p>
    <w:p w14:paraId="1970D322" w14:textId="77777777" w:rsidR="00163D92" w:rsidRPr="00E24147" w:rsidRDefault="006F3319" w:rsidP="00E24147">
      <w:pPr>
        <w:pStyle w:val="Heading3"/>
        <w:rPr>
          <w:rFonts w:cs="Times New Roman"/>
          <w:lang w:val="ro-RO" w:eastAsia="ro-RO"/>
        </w:rPr>
      </w:pPr>
      <w:bookmarkStart w:id="215" w:name="_Toc446375312"/>
      <w:bookmarkStart w:id="216" w:name="_Toc446599645"/>
      <w:bookmarkStart w:id="217" w:name="_Toc88551408"/>
      <w:bookmarkStart w:id="218" w:name="_Toc116995970"/>
      <w:r w:rsidRPr="00E24147">
        <w:rPr>
          <w:rFonts w:cs="Times New Roman"/>
          <w:lang w:val="ro-RO" w:eastAsia="ro-RO"/>
        </w:rPr>
        <w:t>4</w:t>
      </w:r>
      <w:r w:rsidR="00163D92" w:rsidRPr="00E24147">
        <w:rPr>
          <w:rFonts w:cs="Times New Roman"/>
          <w:lang w:val="ro-RO" w:eastAsia="ro-RO"/>
        </w:rPr>
        <w:t>.2.12. Managementul de proiect</w:t>
      </w:r>
      <w:bookmarkEnd w:id="215"/>
      <w:bookmarkEnd w:id="216"/>
      <w:bookmarkEnd w:id="217"/>
      <w:bookmarkEnd w:id="218"/>
    </w:p>
    <w:p w14:paraId="4727C06E" w14:textId="77777777" w:rsidR="00163D92" w:rsidRPr="007B4463" w:rsidRDefault="00163D92" w:rsidP="00C579AC">
      <w:pPr>
        <w:autoSpaceDE w:val="0"/>
        <w:autoSpaceDN w:val="0"/>
        <w:adjustRightInd w:val="0"/>
        <w:ind w:firstLine="708"/>
        <w:rPr>
          <w:rFonts w:eastAsia="Calibri" w:cs="Times New Roman"/>
          <w:szCs w:val="24"/>
          <w:lang w:val="ro-RO"/>
        </w:rPr>
      </w:pPr>
      <w:r w:rsidRPr="007B4463">
        <w:rPr>
          <w:rFonts w:eastAsia="Calibri" w:cs="Times New Roman"/>
          <w:szCs w:val="24"/>
          <w:lang w:val="ro-RO"/>
        </w:rPr>
        <w:t>La nivelul tuturor proiectelor se va nominaliza un responsabil de proiect, care are rolul de manager de proiect.</w:t>
      </w:r>
    </w:p>
    <w:p w14:paraId="5B0E0D1B" w14:textId="77777777" w:rsidR="00163D92" w:rsidRPr="007B4463" w:rsidRDefault="00163D92" w:rsidP="00C579AC">
      <w:pPr>
        <w:autoSpaceDE w:val="0"/>
        <w:autoSpaceDN w:val="0"/>
        <w:adjustRightInd w:val="0"/>
        <w:ind w:firstLine="708"/>
        <w:rPr>
          <w:rFonts w:eastAsia="Calibri" w:cs="Times New Roman"/>
          <w:szCs w:val="24"/>
          <w:lang w:val="ro-RO"/>
        </w:rPr>
      </w:pPr>
      <w:r w:rsidRPr="007B4463">
        <w:rPr>
          <w:rFonts w:eastAsia="Calibri" w:cs="Times New Roman"/>
          <w:szCs w:val="24"/>
          <w:lang w:val="ro-RO"/>
        </w:rPr>
        <w:t>În cazul în care se consideră necesar, se poate desemna o persoană de contact, care să asigure schimbul permanent de informaţii cu Ministerul Energiei. Persoana de contact poate să fie aceeaşi persoană cu managerul de proiect / responsabilul de proiect.</w:t>
      </w:r>
    </w:p>
    <w:p w14:paraId="4519BA25" w14:textId="77777777" w:rsidR="00163D92" w:rsidRPr="007B4463" w:rsidRDefault="00163D92" w:rsidP="00C579AC">
      <w:pPr>
        <w:autoSpaceDE w:val="0"/>
        <w:autoSpaceDN w:val="0"/>
        <w:adjustRightInd w:val="0"/>
        <w:ind w:firstLine="708"/>
        <w:rPr>
          <w:rFonts w:eastAsia="Calibri" w:cs="Times New Roman"/>
          <w:szCs w:val="24"/>
          <w:lang w:val="ro-RO"/>
        </w:rPr>
      </w:pPr>
      <w:r w:rsidRPr="007B4463">
        <w:rPr>
          <w:rFonts w:eastAsia="Calibri" w:cs="Times New Roman"/>
          <w:szCs w:val="24"/>
          <w:lang w:val="ro-RO"/>
        </w:rPr>
        <w:t>În vederea implementării proiectelor</w:t>
      </w:r>
      <w:r w:rsidR="0050057B" w:rsidRPr="007B4463">
        <w:rPr>
          <w:rFonts w:eastAsia="Calibri" w:cs="Times New Roman"/>
          <w:szCs w:val="24"/>
          <w:lang w:val="ro-RO"/>
        </w:rPr>
        <w:t>,</w:t>
      </w:r>
      <w:r w:rsidRPr="007B4463">
        <w:rPr>
          <w:rFonts w:eastAsia="Calibri" w:cs="Times New Roman"/>
          <w:szCs w:val="24"/>
          <w:lang w:val="ro-RO"/>
        </w:rPr>
        <w:t xml:space="preserve"> beneficiarul</w:t>
      </w:r>
      <w:r w:rsidR="00324907" w:rsidRPr="007B4463">
        <w:rPr>
          <w:rFonts w:eastAsia="Calibri" w:cs="Times New Roman"/>
          <w:szCs w:val="24"/>
          <w:lang w:val="ro-RO"/>
        </w:rPr>
        <w:t xml:space="preserve">, </w:t>
      </w:r>
      <w:r w:rsidRPr="007B4463">
        <w:rPr>
          <w:rFonts w:eastAsia="Calibri" w:cs="Times New Roman"/>
          <w:szCs w:val="24"/>
          <w:lang w:val="ro-RO"/>
        </w:rPr>
        <w:t>trebuie să facă dovada existenţei unităţii de implementare a proiectului (UIP/echipei de proiect</w:t>
      </w:r>
      <w:r w:rsidR="001007BA" w:rsidRPr="007B4463">
        <w:rPr>
          <w:rFonts w:eastAsia="Calibri" w:cs="Times New Roman"/>
          <w:szCs w:val="24"/>
          <w:lang w:val="ro-RO"/>
        </w:rPr>
        <w:t>).</w:t>
      </w:r>
      <w:r w:rsidRPr="007B4463">
        <w:rPr>
          <w:rFonts w:eastAsia="Calibri" w:cs="Times New Roman"/>
          <w:szCs w:val="24"/>
          <w:lang w:val="ro-RO"/>
        </w:rPr>
        <w:t>Pozițiile din cadrul UIP/echipei pot fi ocupate sau vacante la depunerea proiectului, urmând ca la semnarea contractului de finanțare, toate pozițiile să fie ocupate.</w:t>
      </w:r>
    </w:p>
    <w:p w14:paraId="07070885" w14:textId="77777777" w:rsidR="00324907" w:rsidRPr="007B4463" w:rsidRDefault="00324907" w:rsidP="00C579AC">
      <w:pPr>
        <w:autoSpaceDE w:val="0"/>
        <w:autoSpaceDN w:val="0"/>
        <w:adjustRightInd w:val="0"/>
        <w:ind w:firstLine="708"/>
        <w:rPr>
          <w:rFonts w:eastAsia="Calibri" w:cs="Times New Roman"/>
          <w:szCs w:val="24"/>
          <w:lang w:val="ro-RO"/>
        </w:rPr>
      </w:pPr>
      <w:r w:rsidRPr="007B4463">
        <w:rPr>
          <w:rFonts w:eastAsia="Calibri" w:cs="Times New Roman"/>
          <w:szCs w:val="24"/>
          <w:lang w:val="ro-RO"/>
        </w:rPr>
        <w:t>În vederea implementării proiectelor</w:t>
      </w:r>
      <w:r w:rsidR="00D91B8F" w:rsidRPr="007B4463">
        <w:rPr>
          <w:rFonts w:eastAsia="Calibri" w:cs="Times New Roman"/>
          <w:szCs w:val="24"/>
          <w:lang w:val="ro-RO"/>
        </w:rPr>
        <w:t>,</w:t>
      </w:r>
      <w:r w:rsidR="0042186E" w:rsidRPr="007B4463">
        <w:rPr>
          <w:rFonts w:eastAsia="Calibri" w:cs="Times New Roman"/>
          <w:szCs w:val="24"/>
          <w:lang w:val="ro-RO"/>
        </w:rPr>
        <w:t xml:space="preserve"> beneficiarul care se încadrează î</w:t>
      </w:r>
      <w:r w:rsidRPr="007B4463">
        <w:rPr>
          <w:rFonts w:eastAsia="Calibri" w:cs="Times New Roman"/>
          <w:szCs w:val="24"/>
          <w:lang w:val="ro-RO"/>
        </w:rPr>
        <w:t>n categoria</w:t>
      </w:r>
      <w:r w:rsidR="0042186E" w:rsidRPr="007B4463">
        <w:rPr>
          <w:rFonts w:eastAsia="Calibri" w:cs="Times New Roman"/>
          <w:szCs w:val="24"/>
          <w:lang w:val="ro-RO"/>
        </w:rPr>
        <w:t xml:space="preserve"> </w:t>
      </w:r>
      <w:r w:rsidR="008F56D1" w:rsidRPr="007B4463">
        <w:rPr>
          <w:rFonts w:eastAsia="Calibri" w:cs="Times New Roman"/>
          <w:szCs w:val="24"/>
          <w:lang w:val="ro-RO"/>
        </w:rPr>
        <w:t xml:space="preserve">microîntreprinderi, întreprinderi mici </w:t>
      </w:r>
      <w:r w:rsidR="0042186E" w:rsidRPr="007B4463">
        <w:rPr>
          <w:rFonts w:eastAsia="Calibri" w:cs="Times New Roman"/>
          <w:szCs w:val="24"/>
          <w:lang w:val="ro-RO"/>
        </w:rPr>
        <w:t>va desemna o persoană</w:t>
      </w:r>
      <w:r w:rsidRPr="007B4463">
        <w:rPr>
          <w:rFonts w:eastAsia="Calibri" w:cs="Times New Roman"/>
          <w:szCs w:val="24"/>
          <w:lang w:val="ro-RO"/>
        </w:rPr>
        <w:t xml:space="preserve"> respon</w:t>
      </w:r>
      <w:r w:rsidR="0042186E" w:rsidRPr="007B4463">
        <w:rPr>
          <w:rFonts w:eastAsia="Calibri" w:cs="Times New Roman"/>
          <w:szCs w:val="24"/>
          <w:lang w:val="ro-RO"/>
        </w:rPr>
        <w:t>sabilă</w:t>
      </w:r>
      <w:r w:rsidRPr="007B4463">
        <w:rPr>
          <w:rFonts w:eastAsia="Calibri" w:cs="Times New Roman"/>
          <w:szCs w:val="24"/>
          <w:lang w:val="ro-RO"/>
        </w:rPr>
        <w:t xml:space="preserve"> de proiect</w:t>
      </w:r>
      <w:r w:rsidR="0050057B" w:rsidRPr="007B4463">
        <w:rPr>
          <w:rFonts w:eastAsia="Calibri" w:cs="Times New Roman"/>
          <w:szCs w:val="24"/>
          <w:lang w:val="ro-RO"/>
        </w:rPr>
        <w:t>, aceas</w:t>
      </w:r>
      <w:r w:rsidR="0042186E" w:rsidRPr="007B4463">
        <w:rPr>
          <w:rFonts w:eastAsia="Calibri" w:cs="Times New Roman"/>
          <w:szCs w:val="24"/>
          <w:lang w:val="ro-RO"/>
        </w:rPr>
        <w:t>ta calitate poate fi asimilata și de reprezentantul legal al î</w:t>
      </w:r>
      <w:r w:rsidR="0050057B" w:rsidRPr="007B4463">
        <w:rPr>
          <w:rFonts w:eastAsia="Calibri" w:cs="Times New Roman"/>
          <w:szCs w:val="24"/>
          <w:lang w:val="ro-RO"/>
        </w:rPr>
        <w:t>ntreprinderii. La mom</w:t>
      </w:r>
      <w:r w:rsidR="0040089C" w:rsidRPr="007B4463">
        <w:rPr>
          <w:rFonts w:eastAsia="Calibri" w:cs="Times New Roman"/>
          <w:szCs w:val="24"/>
          <w:lang w:val="ro-RO"/>
        </w:rPr>
        <w:t>entul depunerii cererii de finan</w:t>
      </w:r>
      <w:r w:rsidR="000B1F38" w:rsidRPr="007B4463">
        <w:rPr>
          <w:rFonts w:eastAsia="Calibri" w:cs="Times New Roman"/>
          <w:szCs w:val="24"/>
          <w:lang w:val="ro-RO"/>
        </w:rPr>
        <w:t>țare se va specifică echipa responsabilă</w:t>
      </w:r>
      <w:r w:rsidR="000A544F" w:rsidRPr="007B4463">
        <w:rPr>
          <w:rFonts w:eastAsia="Calibri" w:cs="Times New Roman"/>
          <w:szCs w:val="24"/>
          <w:lang w:val="ro-RO"/>
        </w:rPr>
        <w:t xml:space="preserve"> </w:t>
      </w:r>
      <w:r w:rsidR="0050057B" w:rsidRPr="007B4463">
        <w:rPr>
          <w:rFonts w:eastAsia="Calibri" w:cs="Times New Roman"/>
          <w:szCs w:val="24"/>
          <w:lang w:val="ro-RO"/>
        </w:rPr>
        <w:t>(</w:t>
      </w:r>
      <w:r w:rsidR="0040089C" w:rsidRPr="007B4463">
        <w:rPr>
          <w:rFonts w:eastAsia="Calibri" w:cs="Times New Roman"/>
          <w:szCs w:val="24"/>
          <w:lang w:val="ro-RO"/>
        </w:rPr>
        <w:t xml:space="preserve">consultant, </w:t>
      </w:r>
      <w:r w:rsidR="0050057B" w:rsidRPr="007B4463">
        <w:rPr>
          <w:rFonts w:eastAsia="Calibri" w:cs="Times New Roman"/>
          <w:szCs w:val="24"/>
          <w:lang w:val="ro-RO"/>
        </w:rPr>
        <w:t>personal tehnic din cadrul societatii, instalator, personal de decizie, personal cu atributii tehnice</w:t>
      </w:r>
      <w:r w:rsidR="00E82832" w:rsidRPr="007B4463">
        <w:rPr>
          <w:rFonts w:eastAsia="Calibri" w:cs="Times New Roman"/>
          <w:szCs w:val="24"/>
          <w:lang w:val="ro-RO"/>
        </w:rPr>
        <w:t>/de consultantă</w:t>
      </w:r>
      <w:r w:rsidR="00D160D7" w:rsidRPr="007B4463">
        <w:rPr>
          <w:rFonts w:eastAsia="Calibri" w:cs="Times New Roman"/>
          <w:szCs w:val="24"/>
          <w:lang w:val="ro-RO"/>
        </w:rPr>
        <w:t xml:space="preserve"> din exteriorul î</w:t>
      </w:r>
      <w:r w:rsidR="0050057B" w:rsidRPr="007B4463">
        <w:rPr>
          <w:rFonts w:eastAsia="Calibri" w:cs="Times New Roman"/>
          <w:szCs w:val="24"/>
          <w:lang w:val="ro-RO"/>
        </w:rPr>
        <w:t>ntreprinderii, etc, fiind spe</w:t>
      </w:r>
      <w:r w:rsidR="00D160D7" w:rsidRPr="007B4463">
        <w:rPr>
          <w:rFonts w:eastAsia="Calibri" w:cs="Times New Roman"/>
          <w:szCs w:val="24"/>
          <w:lang w:val="ro-RO"/>
        </w:rPr>
        <w:t>cificate atribuț</w:t>
      </w:r>
      <w:r w:rsidR="003F541B" w:rsidRPr="007B4463">
        <w:rPr>
          <w:rFonts w:eastAsia="Calibri" w:cs="Times New Roman"/>
          <w:szCs w:val="24"/>
          <w:lang w:val="ro-RO"/>
        </w:rPr>
        <w:t>iile fiecăruia î</w:t>
      </w:r>
      <w:r w:rsidR="0050057B" w:rsidRPr="007B4463">
        <w:rPr>
          <w:rFonts w:eastAsia="Calibri" w:cs="Times New Roman"/>
          <w:szCs w:val="24"/>
          <w:lang w:val="ro-RO"/>
        </w:rPr>
        <w:t>n proiect)</w:t>
      </w:r>
      <w:r w:rsidR="003F541B" w:rsidRPr="007B4463">
        <w:rPr>
          <w:rFonts w:eastAsia="Calibri" w:cs="Times New Roman"/>
          <w:szCs w:val="24"/>
          <w:lang w:val="ro-RO"/>
        </w:rPr>
        <w:t>.</w:t>
      </w:r>
    </w:p>
    <w:p w14:paraId="33DE7916" w14:textId="77777777" w:rsidR="00163D92" w:rsidRPr="007B4463" w:rsidRDefault="00163D92" w:rsidP="00C579AC">
      <w:pPr>
        <w:autoSpaceDE w:val="0"/>
        <w:autoSpaceDN w:val="0"/>
        <w:adjustRightInd w:val="0"/>
        <w:rPr>
          <w:rFonts w:eastAsia="Calibri" w:cs="Times New Roman"/>
          <w:szCs w:val="24"/>
          <w:lang w:val="ro-RO"/>
        </w:rPr>
      </w:pPr>
      <w:r w:rsidRPr="007B4463">
        <w:rPr>
          <w:rFonts w:eastAsia="Calibri" w:cs="Times New Roman"/>
          <w:b/>
          <w:szCs w:val="24"/>
          <w:lang w:val="ro-RO"/>
        </w:rPr>
        <w:t>Managementul proiect</w:t>
      </w:r>
      <w:r w:rsidR="00C2523A" w:rsidRPr="007B4463">
        <w:rPr>
          <w:rFonts w:eastAsia="Calibri" w:cs="Times New Roman"/>
          <w:b/>
          <w:szCs w:val="24"/>
          <w:lang w:val="ro-RO"/>
        </w:rPr>
        <w:t>ului, î</w:t>
      </w:r>
      <w:r w:rsidR="0050057B" w:rsidRPr="007B4463">
        <w:rPr>
          <w:rFonts w:eastAsia="Calibri" w:cs="Times New Roman"/>
          <w:b/>
          <w:szCs w:val="24"/>
          <w:lang w:val="ro-RO"/>
        </w:rPr>
        <w:t>n toate etapele,</w:t>
      </w:r>
      <w:r w:rsidRPr="007B4463">
        <w:rPr>
          <w:rFonts w:eastAsia="Calibri" w:cs="Times New Roman"/>
          <w:szCs w:val="24"/>
          <w:lang w:val="ro-RO"/>
        </w:rPr>
        <w:t xml:space="preserve"> poate fi realizat cu personal propriu sau mixt (personal propriu şi externaliza</w:t>
      </w:r>
      <w:r w:rsidR="000315A2" w:rsidRPr="007B4463">
        <w:rPr>
          <w:rFonts w:eastAsia="Calibri" w:cs="Times New Roman"/>
          <w:szCs w:val="24"/>
          <w:lang w:val="ro-RO"/>
        </w:rPr>
        <w:t>t</w:t>
      </w:r>
      <w:r w:rsidRPr="007B4463">
        <w:rPr>
          <w:rFonts w:eastAsia="Calibri" w:cs="Times New Roman"/>
          <w:szCs w:val="24"/>
          <w:lang w:val="ro-RO"/>
        </w:rPr>
        <w:t>). Unitatea de implementare a proiectului</w:t>
      </w:r>
      <w:r w:rsidR="00024BBA" w:rsidRPr="007B4463">
        <w:rPr>
          <w:rFonts w:eastAsia="Calibri" w:cs="Times New Roman"/>
          <w:szCs w:val="24"/>
          <w:lang w:val="ro-RO"/>
        </w:rPr>
        <w:t>/echipa de proiect se constituie din</w:t>
      </w:r>
      <w:r w:rsidRPr="007B4463">
        <w:rPr>
          <w:rFonts w:eastAsia="Calibri" w:cs="Times New Roman"/>
          <w:szCs w:val="24"/>
          <w:lang w:val="ro-RO"/>
        </w:rPr>
        <w:t>:</w:t>
      </w:r>
    </w:p>
    <w:p w14:paraId="78D7FF41" w14:textId="77777777" w:rsidR="00163D92" w:rsidRPr="007B4463" w:rsidRDefault="00163D92" w:rsidP="005A3A56">
      <w:pPr>
        <w:numPr>
          <w:ilvl w:val="0"/>
          <w:numId w:val="18"/>
        </w:numPr>
        <w:autoSpaceDE w:val="0"/>
        <w:autoSpaceDN w:val="0"/>
        <w:adjustRightInd w:val="0"/>
        <w:spacing w:after="160" w:line="259" w:lineRule="auto"/>
        <w:rPr>
          <w:rFonts w:eastAsia="Calibri" w:cs="Times New Roman"/>
          <w:szCs w:val="24"/>
          <w:lang w:val="ro-RO"/>
        </w:rPr>
      </w:pPr>
      <w:r w:rsidRPr="007B4463">
        <w:rPr>
          <w:rFonts w:eastAsia="Calibri" w:cs="Times New Roman"/>
          <w:szCs w:val="24"/>
          <w:lang w:val="ro-RO"/>
        </w:rPr>
        <w:t>personalul propriu numit în componenţa UIP-ului/echipei de proiect, ce trebui</w:t>
      </w:r>
      <w:r w:rsidR="00734831" w:rsidRPr="007B4463">
        <w:rPr>
          <w:rFonts w:eastAsia="Calibri" w:cs="Times New Roman"/>
          <w:szCs w:val="24"/>
          <w:lang w:val="ro-RO"/>
        </w:rPr>
        <w:t>e</w:t>
      </w:r>
      <w:r w:rsidRPr="007B4463">
        <w:rPr>
          <w:rFonts w:eastAsia="Calibri" w:cs="Times New Roman"/>
          <w:szCs w:val="24"/>
          <w:lang w:val="ro-RO"/>
        </w:rPr>
        <w:t xml:space="preserve"> să</w:t>
      </w:r>
      <w:r w:rsidR="00734831" w:rsidRPr="007B4463">
        <w:rPr>
          <w:rFonts w:eastAsia="Calibri" w:cs="Times New Roman"/>
          <w:szCs w:val="24"/>
          <w:lang w:val="ro-RO"/>
        </w:rPr>
        <w:t xml:space="preserve"> </w:t>
      </w:r>
      <w:r w:rsidRPr="007B4463">
        <w:rPr>
          <w:rFonts w:eastAsia="Calibri" w:cs="Times New Roman"/>
          <w:szCs w:val="24"/>
          <w:lang w:val="ro-RO"/>
        </w:rPr>
        <w:t>îndeplinească funcţiile necesare implementării proiectului(management</w:t>
      </w:r>
      <w:r w:rsidR="004E0B63" w:rsidRPr="007B4463">
        <w:rPr>
          <w:rFonts w:eastAsia="Calibri" w:cs="Times New Roman"/>
          <w:szCs w:val="24"/>
          <w:lang w:val="ro-RO"/>
        </w:rPr>
        <w:t xml:space="preserve"> </w:t>
      </w:r>
      <w:r w:rsidRPr="007B4463">
        <w:rPr>
          <w:rFonts w:eastAsia="Calibri" w:cs="Times New Roman"/>
          <w:szCs w:val="24"/>
          <w:lang w:val="ro-RO"/>
        </w:rPr>
        <w:t>de proiect, financiar, achiziţii, tehnic); aceste poziții trebuie ocupate la contractare;</w:t>
      </w:r>
    </w:p>
    <w:p w14:paraId="11685EA5" w14:textId="77777777" w:rsidR="00163D92" w:rsidRPr="007B4463" w:rsidRDefault="00163D92" w:rsidP="005A3A56">
      <w:pPr>
        <w:numPr>
          <w:ilvl w:val="0"/>
          <w:numId w:val="18"/>
        </w:numPr>
        <w:autoSpaceDE w:val="0"/>
        <w:autoSpaceDN w:val="0"/>
        <w:adjustRightInd w:val="0"/>
        <w:spacing w:after="160" w:line="259" w:lineRule="auto"/>
        <w:rPr>
          <w:rFonts w:eastAsia="Calibri" w:cs="Times New Roman"/>
          <w:szCs w:val="24"/>
          <w:lang w:val="ro-RO"/>
        </w:rPr>
      </w:pPr>
      <w:r w:rsidRPr="007B4463">
        <w:rPr>
          <w:rFonts w:eastAsia="Calibri" w:cs="Times New Roman"/>
          <w:szCs w:val="24"/>
          <w:lang w:val="ro-RO"/>
        </w:rPr>
        <w:t>Sprijinită, după caz, prin expertiză externă furnizată prin contracte de prestare servicii prin care sunt realizate</w:t>
      </w:r>
      <w:r w:rsidR="004E0B63" w:rsidRPr="007B4463">
        <w:rPr>
          <w:rFonts w:eastAsia="Calibri" w:cs="Times New Roman"/>
          <w:szCs w:val="24"/>
          <w:lang w:val="ro-RO"/>
        </w:rPr>
        <w:t xml:space="preserve"> </w:t>
      </w:r>
      <w:r w:rsidR="00DC08A6" w:rsidRPr="007B4463">
        <w:rPr>
          <w:rFonts w:eastAsia="Calibri" w:cs="Times New Roman"/>
          <w:szCs w:val="24"/>
          <w:lang w:val="ro-RO"/>
        </w:rPr>
        <w:t>activităţile aferente expertiz</w:t>
      </w:r>
      <w:r w:rsidRPr="007B4463">
        <w:rPr>
          <w:rFonts w:eastAsia="Calibri" w:cs="Times New Roman"/>
          <w:szCs w:val="24"/>
          <w:lang w:val="ro-RO"/>
        </w:rPr>
        <w:t>ei tehnice proiectului.</w:t>
      </w:r>
    </w:p>
    <w:p w14:paraId="6C03A77F" w14:textId="77777777" w:rsidR="00163D92" w:rsidRPr="007B4463" w:rsidRDefault="00163D92" w:rsidP="00C579AC">
      <w:pPr>
        <w:autoSpaceDE w:val="0"/>
        <w:autoSpaceDN w:val="0"/>
        <w:adjustRightInd w:val="0"/>
        <w:ind w:firstLine="708"/>
        <w:rPr>
          <w:rFonts w:eastAsia="Calibri" w:cs="Times New Roman"/>
          <w:szCs w:val="24"/>
          <w:lang w:val="ro-RO"/>
        </w:rPr>
      </w:pPr>
      <w:r w:rsidRPr="007B4463">
        <w:rPr>
          <w:rFonts w:eastAsia="Calibri" w:cs="Times New Roman"/>
          <w:szCs w:val="24"/>
          <w:lang w:val="ro-RO"/>
        </w:rPr>
        <w:lastRenderedPageBreak/>
        <w:t xml:space="preserve">Pentru stabilirea capacității de management și tehnice a proiectului, se vor analiza: responsabilităţile persoanelor </w:t>
      </w:r>
      <w:r w:rsidR="00EF746F" w:rsidRPr="007B4463">
        <w:rPr>
          <w:rFonts w:eastAsia="Calibri" w:cs="Times New Roman"/>
          <w:szCs w:val="24"/>
          <w:lang w:val="ro-RO"/>
        </w:rPr>
        <w:t>să fie bine</w:t>
      </w:r>
      <w:r w:rsidRPr="007B4463">
        <w:rPr>
          <w:rFonts w:eastAsia="Calibri" w:cs="Times New Roman"/>
          <w:szCs w:val="24"/>
          <w:lang w:val="ro-RO"/>
        </w:rPr>
        <w:t xml:space="preserve"> definite; nivelul de experienţă în managementul de proiect al personalului </w:t>
      </w:r>
      <w:r w:rsidR="001F5AA2" w:rsidRPr="007B4463">
        <w:rPr>
          <w:rFonts w:eastAsia="Calibri" w:cs="Times New Roman"/>
          <w:szCs w:val="24"/>
          <w:lang w:val="ro-RO"/>
        </w:rPr>
        <w:t xml:space="preserve">să fie </w:t>
      </w:r>
      <w:r w:rsidRPr="007B4463">
        <w:rPr>
          <w:rFonts w:eastAsia="Calibri" w:cs="Times New Roman"/>
          <w:szCs w:val="24"/>
          <w:lang w:val="ro-RO"/>
        </w:rPr>
        <w:t>adecvat (studii de specialitate și participarea la proiecte de investiţii similare); nivelul de experienţă şi calificare tehnică relevantă în domeniul energiei (studii de specialitate și participarea la proiecte similare).</w:t>
      </w:r>
      <w:r w:rsidR="00470F7E" w:rsidRPr="007B4463">
        <w:rPr>
          <w:rFonts w:eastAsia="Calibri" w:cs="Times New Roman"/>
          <w:szCs w:val="24"/>
          <w:lang w:val="ro-RO"/>
        </w:rPr>
        <w:t xml:space="preserve"> Auditurile energetice se vor reliza doar de către auditori energetici certificați de autoritatea competentă.</w:t>
      </w:r>
    </w:p>
    <w:p w14:paraId="633D9EE2" w14:textId="77777777" w:rsidR="00163D92" w:rsidRPr="007B4463" w:rsidRDefault="00163D92" w:rsidP="00C579AC">
      <w:pPr>
        <w:autoSpaceDE w:val="0"/>
        <w:autoSpaceDN w:val="0"/>
        <w:adjustRightInd w:val="0"/>
        <w:rPr>
          <w:rFonts w:eastAsia="Calibri" w:cs="Times New Roman"/>
          <w:szCs w:val="24"/>
          <w:lang w:val="ro-RO"/>
        </w:rPr>
      </w:pPr>
    </w:p>
    <w:p w14:paraId="4E0525BC" w14:textId="77777777" w:rsidR="00163D92" w:rsidRPr="00E24147" w:rsidRDefault="009D7613" w:rsidP="00E24147">
      <w:pPr>
        <w:pStyle w:val="Heading3"/>
        <w:rPr>
          <w:rFonts w:cs="Times New Roman"/>
          <w:lang w:val="ro-RO"/>
        </w:rPr>
      </w:pPr>
      <w:bookmarkStart w:id="219" w:name="_Toc439948365"/>
      <w:bookmarkStart w:id="220" w:name="_Toc441236111"/>
      <w:bookmarkStart w:id="221" w:name="_Toc442405181"/>
      <w:bookmarkStart w:id="222" w:name="_Toc88551409"/>
      <w:bookmarkStart w:id="223" w:name="_Toc116995971"/>
      <w:bookmarkStart w:id="224" w:name="_Toc439948362"/>
      <w:bookmarkStart w:id="225" w:name="_Toc441236109"/>
      <w:r w:rsidRPr="00E24147">
        <w:rPr>
          <w:rFonts w:cs="Times New Roman"/>
          <w:lang w:val="ro-RO"/>
        </w:rPr>
        <w:t>4</w:t>
      </w:r>
      <w:r w:rsidR="00163D92" w:rsidRPr="00E24147">
        <w:rPr>
          <w:rFonts w:cs="Times New Roman"/>
          <w:lang w:val="ro-RO"/>
        </w:rPr>
        <w:t>.2.13. Elaborarea bugetului şi categoriile de cheltuieli</w:t>
      </w:r>
      <w:bookmarkEnd w:id="219"/>
      <w:bookmarkEnd w:id="220"/>
      <w:bookmarkEnd w:id="221"/>
      <w:bookmarkEnd w:id="222"/>
      <w:bookmarkEnd w:id="223"/>
    </w:p>
    <w:p w14:paraId="36856AC6" w14:textId="77777777" w:rsidR="00163D92" w:rsidRPr="007B4463" w:rsidRDefault="00163D92" w:rsidP="00C579AC">
      <w:pPr>
        <w:spacing w:after="0" w:line="240" w:lineRule="auto"/>
        <w:rPr>
          <w:rFonts w:cs="Times New Roman"/>
          <w:lang w:val="ro-RO"/>
        </w:rPr>
      </w:pPr>
    </w:p>
    <w:p w14:paraId="375E00BA" w14:textId="77777777" w:rsidR="00163D92" w:rsidRPr="007B4463" w:rsidRDefault="00163D92" w:rsidP="00C579AC">
      <w:pPr>
        <w:autoSpaceDE w:val="0"/>
        <w:autoSpaceDN w:val="0"/>
        <w:adjustRightInd w:val="0"/>
        <w:ind w:firstLine="708"/>
        <w:rPr>
          <w:rFonts w:eastAsia="Calibri" w:cs="Times New Roman"/>
          <w:szCs w:val="24"/>
          <w:lang w:val="ro-RO"/>
        </w:rPr>
      </w:pPr>
      <w:r w:rsidRPr="007B4463">
        <w:rPr>
          <w:rFonts w:eastAsia="Calibri" w:cs="Times New Roman"/>
          <w:szCs w:val="24"/>
          <w:lang w:val="ro-RO"/>
        </w:rPr>
        <w:t>Bugetul proiectului va fi defalcat pe ani şi pe activităţi, conform formatului din Cererea de finanţare</w:t>
      </w:r>
      <w:r w:rsidR="00024BBA" w:rsidRPr="007B4463">
        <w:rPr>
          <w:rFonts w:eastAsia="Calibri" w:cs="Times New Roman"/>
          <w:szCs w:val="24"/>
          <w:lang w:val="ro-RO"/>
        </w:rPr>
        <w:t xml:space="preserve"> - anexa nr. 1</w:t>
      </w:r>
      <w:r w:rsidR="00470F7E" w:rsidRPr="007B4463">
        <w:rPr>
          <w:rFonts w:eastAsia="Calibri" w:cs="Times New Roman"/>
          <w:szCs w:val="24"/>
          <w:lang w:val="ro-RO"/>
        </w:rPr>
        <w:t xml:space="preserve"> și </w:t>
      </w:r>
      <w:r w:rsidR="004A6548" w:rsidRPr="007B4463">
        <w:rPr>
          <w:rFonts w:eastAsia="Calibri" w:cs="Times New Roman"/>
          <w:szCs w:val="24"/>
          <w:lang w:val="ro-RO"/>
        </w:rPr>
        <w:t>a</w:t>
      </w:r>
      <w:r w:rsidR="00470F7E" w:rsidRPr="007B4463">
        <w:rPr>
          <w:rFonts w:eastAsia="Calibri" w:cs="Times New Roman"/>
          <w:szCs w:val="24"/>
          <w:lang w:val="ro-RO"/>
        </w:rPr>
        <w:t>nex</w:t>
      </w:r>
      <w:r w:rsidR="004A6548" w:rsidRPr="007B4463">
        <w:rPr>
          <w:rFonts w:eastAsia="Calibri" w:cs="Times New Roman"/>
          <w:szCs w:val="24"/>
          <w:lang w:val="ro-RO"/>
        </w:rPr>
        <w:t>a</w:t>
      </w:r>
      <w:r w:rsidR="00470F7E" w:rsidRPr="007B4463">
        <w:rPr>
          <w:rFonts w:eastAsia="Calibri" w:cs="Times New Roman"/>
          <w:szCs w:val="24"/>
          <w:lang w:val="ro-RO"/>
        </w:rPr>
        <w:t xml:space="preserve"> </w:t>
      </w:r>
      <w:r w:rsidR="004A6548" w:rsidRPr="007B4463">
        <w:rPr>
          <w:rFonts w:eastAsia="Calibri" w:cs="Times New Roman"/>
          <w:szCs w:val="24"/>
          <w:lang w:val="ro-RO"/>
        </w:rPr>
        <w:t>nr.</w:t>
      </w:r>
      <w:r w:rsidR="00470F7E" w:rsidRPr="007B4463">
        <w:rPr>
          <w:rFonts w:eastAsia="Calibri" w:cs="Times New Roman"/>
          <w:szCs w:val="24"/>
          <w:lang w:val="ro-RO"/>
        </w:rPr>
        <w:t>6</w:t>
      </w:r>
      <w:r w:rsidRPr="007B4463">
        <w:rPr>
          <w:rFonts w:eastAsia="Calibri" w:cs="Times New Roman"/>
          <w:szCs w:val="24"/>
          <w:lang w:val="ro-RO"/>
        </w:rPr>
        <w:t xml:space="preserve"> </w:t>
      </w:r>
      <w:r w:rsidR="004A6548" w:rsidRPr="007B4463">
        <w:rPr>
          <w:rFonts w:eastAsia="Calibri" w:cs="Times New Roman"/>
          <w:szCs w:val="24"/>
          <w:lang w:val="ro-RO"/>
        </w:rPr>
        <w:t>.</w:t>
      </w:r>
    </w:p>
    <w:p w14:paraId="2C4EAE65" w14:textId="77777777" w:rsidR="00163D92" w:rsidRPr="007B4463" w:rsidRDefault="00163D92" w:rsidP="00C579AC">
      <w:pPr>
        <w:ind w:firstLine="708"/>
        <w:rPr>
          <w:rFonts w:eastAsia="Calibri" w:cs="Times New Roman"/>
          <w:lang w:val="ro-RO"/>
        </w:rPr>
      </w:pPr>
      <w:r w:rsidRPr="007B4463">
        <w:rPr>
          <w:rFonts w:eastAsia="Calibri" w:cs="Times New Roman"/>
          <w:lang w:val="ro-RO"/>
        </w:rPr>
        <w:t xml:space="preserve">În defalcarea bugetului pe ani se va ţine cont de eventualele proceduri de achiziţie şi de durata acestora. </w:t>
      </w:r>
    </w:p>
    <w:p w14:paraId="618535D3" w14:textId="3A17D0DA" w:rsidR="00ED4AEC" w:rsidRDefault="00ED4AEC" w:rsidP="00C579AC">
      <w:pPr>
        <w:ind w:firstLine="708"/>
        <w:rPr>
          <w:rFonts w:eastAsia="Calibri" w:cs="Times New Roman"/>
          <w:lang w:val="ro-RO"/>
        </w:rPr>
      </w:pPr>
      <w:r w:rsidRPr="007B4463">
        <w:rPr>
          <w:rFonts w:eastAsia="Calibri" w:cs="Times New Roman"/>
          <w:lang w:val="ro-RO"/>
        </w:rPr>
        <w:t>Planificarea propusă se poate transforma ulterior în calendarul cererilor de transfer ce vor fi anexe la contractul de finanţare.</w:t>
      </w:r>
    </w:p>
    <w:p w14:paraId="3EB414A9" w14:textId="77777777" w:rsidR="005117E5" w:rsidRPr="007B4463" w:rsidRDefault="005117E5" w:rsidP="00C579AC">
      <w:pPr>
        <w:ind w:firstLine="708"/>
        <w:rPr>
          <w:rFonts w:eastAsia="Calibri" w:cs="Times New Roman"/>
          <w:lang w:val="ro-RO"/>
        </w:rPr>
      </w:pPr>
    </w:p>
    <w:p w14:paraId="4E6ED763" w14:textId="7B0E8B8A" w:rsidR="00ED4AEC" w:rsidRPr="00E24147" w:rsidRDefault="00F0624B" w:rsidP="00E24147">
      <w:pPr>
        <w:pStyle w:val="Heading3"/>
        <w:rPr>
          <w:rFonts w:cs="Times New Roman"/>
          <w:lang w:val="ro-RO"/>
        </w:rPr>
      </w:pPr>
      <w:bookmarkStart w:id="226" w:name="_Toc116995972"/>
      <w:r>
        <w:rPr>
          <w:rFonts w:cs="Times New Roman"/>
          <w:lang w:val="ro-RO"/>
        </w:rPr>
        <w:t>4</w:t>
      </w:r>
      <w:r w:rsidR="00ED4AEC" w:rsidRPr="00E24147">
        <w:rPr>
          <w:rFonts w:cs="Times New Roman"/>
          <w:lang w:val="ro-RO"/>
        </w:rPr>
        <w:t>.2.14 Contribuția proiectului la tranziția verde</w:t>
      </w:r>
      <w:bookmarkEnd w:id="226"/>
    </w:p>
    <w:p w14:paraId="0D49D4D9" w14:textId="77777777" w:rsidR="00ED4AEC" w:rsidRPr="007B4463" w:rsidRDefault="00ED4AEC" w:rsidP="00E24147">
      <w:pPr>
        <w:ind w:firstLine="708"/>
        <w:rPr>
          <w:rFonts w:eastAsia="Calibri" w:cs="Times New Roman"/>
          <w:lang w:val="ro-RO"/>
        </w:rPr>
      </w:pPr>
      <w:r w:rsidRPr="007B4463">
        <w:rPr>
          <w:rFonts w:eastAsia="Calibri" w:cs="Times New Roman"/>
          <w:lang w:val="ro-RO"/>
        </w:rPr>
        <w:t>Solicitantul va completa contribuția proiectului la tranziția verde, în conformitate cu prevederile Regulamentului (UE) nr. 241/2021.</w:t>
      </w:r>
    </w:p>
    <w:p w14:paraId="6477412D" w14:textId="77777777" w:rsidR="009D7613" w:rsidRPr="007B4463" w:rsidRDefault="009D7613" w:rsidP="00C579AC">
      <w:pPr>
        <w:rPr>
          <w:rFonts w:eastAsia="Calibri" w:cs="Times New Roman"/>
          <w:lang w:val="ro-RO"/>
        </w:rPr>
      </w:pPr>
    </w:p>
    <w:p w14:paraId="4E0C4BF7" w14:textId="77777777" w:rsidR="00C279A2" w:rsidRPr="007B4463" w:rsidRDefault="00C279A2" w:rsidP="00C279A2">
      <w:pPr>
        <w:shd w:val="clear" w:color="auto" w:fill="2E74B5" w:themeFill="accent1" w:themeFillShade="BF"/>
        <w:spacing w:after="0" w:line="240" w:lineRule="auto"/>
        <w:outlineLvl w:val="0"/>
        <w:rPr>
          <w:rFonts w:eastAsia="Times New Roman" w:cs="Times New Roman"/>
          <w:b/>
          <w:smallCaps/>
          <w:color w:val="FFFFFF" w:themeColor="background1"/>
          <w:sz w:val="36"/>
          <w:szCs w:val="36"/>
          <w:lang w:val="ro-RO" w:eastAsia="ar-SA"/>
        </w:rPr>
      </w:pPr>
      <w:bookmarkStart w:id="227" w:name="_Toc116995973"/>
      <w:r w:rsidRPr="007B4463">
        <w:rPr>
          <w:rFonts w:eastAsia="Times New Roman" w:cs="Times New Roman"/>
          <w:b/>
          <w:smallCaps/>
          <w:color w:val="FFFFFF" w:themeColor="background1"/>
          <w:sz w:val="36"/>
          <w:szCs w:val="36"/>
          <w:lang w:val="ro-RO" w:eastAsia="ar-SA"/>
        </w:rPr>
        <w:t>Capitolul 5. Procesul de evaluare și selecție</w:t>
      </w:r>
      <w:bookmarkEnd w:id="227"/>
    </w:p>
    <w:p w14:paraId="48CB1CCB" w14:textId="77777777" w:rsidR="00C279A2" w:rsidRPr="007B4463" w:rsidRDefault="00C279A2" w:rsidP="00C579AC">
      <w:pPr>
        <w:rPr>
          <w:rFonts w:eastAsia="Calibri" w:cs="Times New Roman"/>
          <w:lang w:val="ro-RO"/>
        </w:rPr>
      </w:pPr>
    </w:p>
    <w:p w14:paraId="331C7E53" w14:textId="77777777" w:rsidR="00D65149" w:rsidRPr="007B4463" w:rsidRDefault="006F3319" w:rsidP="00C579AC">
      <w:pPr>
        <w:keepNext/>
        <w:shd w:val="clear" w:color="auto" w:fill="ACB9CA" w:themeFill="text2" w:themeFillTint="66"/>
        <w:spacing w:before="240" w:after="60" w:line="240" w:lineRule="auto"/>
        <w:outlineLvl w:val="1"/>
        <w:rPr>
          <w:rFonts w:eastAsia="MS Mincho" w:cs="Times New Roman"/>
          <w:b/>
          <w:bCs/>
          <w:sz w:val="28"/>
          <w:szCs w:val="28"/>
          <w:lang w:val="ro-RO"/>
        </w:rPr>
      </w:pPr>
      <w:bookmarkStart w:id="228" w:name="_Toc441533210"/>
      <w:bookmarkStart w:id="229" w:name="_Toc442405186"/>
      <w:bookmarkStart w:id="230" w:name="_Toc88551411"/>
      <w:bookmarkStart w:id="231" w:name="_Toc97539225"/>
      <w:bookmarkStart w:id="232" w:name="_Toc116995974"/>
      <w:bookmarkEnd w:id="224"/>
      <w:bookmarkEnd w:id="225"/>
      <w:r w:rsidRPr="007B4463">
        <w:rPr>
          <w:rFonts w:eastAsia="MS Mincho" w:cs="Times New Roman"/>
          <w:b/>
          <w:bCs/>
          <w:sz w:val="28"/>
          <w:szCs w:val="28"/>
          <w:lang w:val="ro-RO"/>
        </w:rPr>
        <w:t>5</w:t>
      </w:r>
      <w:r w:rsidR="00D65149" w:rsidRPr="007B4463">
        <w:rPr>
          <w:rFonts w:eastAsia="MS Mincho" w:cs="Times New Roman"/>
          <w:b/>
          <w:bCs/>
          <w:sz w:val="28"/>
          <w:szCs w:val="28"/>
          <w:lang w:val="ro-RO"/>
        </w:rPr>
        <w:t>.1 Descriere generală</w:t>
      </w:r>
      <w:bookmarkEnd w:id="228"/>
      <w:bookmarkEnd w:id="229"/>
      <w:bookmarkEnd w:id="230"/>
      <w:bookmarkEnd w:id="231"/>
      <w:bookmarkEnd w:id="232"/>
    </w:p>
    <w:p w14:paraId="6727032D" w14:textId="77777777" w:rsidR="00D65149" w:rsidRPr="007B4463" w:rsidRDefault="00D65149" w:rsidP="00C579AC">
      <w:pPr>
        <w:spacing w:after="0" w:line="240" w:lineRule="auto"/>
        <w:rPr>
          <w:rFonts w:eastAsia="Times New Roman" w:cs="Times New Roman"/>
          <w:szCs w:val="24"/>
          <w:lang w:val="ro-RO"/>
        </w:rPr>
      </w:pPr>
    </w:p>
    <w:p w14:paraId="5EB1CB0F" w14:textId="77777777" w:rsidR="00D65149" w:rsidRPr="007B4463" w:rsidRDefault="00D65149" w:rsidP="005117E5">
      <w:pPr>
        <w:ind w:firstLine="708"/>
        <w:rPr>
          <w:rFonts w:eastAsia="Calibri" w:cs="Times New Roman"/>
          <w:szCs w:val="24"/>
          <w:lang w:val="ro-RO"/>
        </w:rPr>
      </w:pPr>
      <w:bookmarkStart w:id="233" w:name="_Toc435107806"/>
      <w:bookmarkStart w:id="234" w:name="_Toc441533211"/>
      <w:bookmarkStart w:id="235" w:name="_Toc442405187"/>
      <w:r w:rsidRPr="007B4463">
        <w:rPr>
          <w:rFonts w:eastAsia="Calibri" w:cs="Times New Roman"/>
          <w:szCs w:val="24"/>
          <w:lang w:val="ro-RO"/>
        </w:rPr>
        <w:t xml:space="preserve">Procesul de evaluare și selecție a proiectelor se va desfășura prin </w:t>
      </w:r>
      <w:r w:rsidR="00693449" w:rsidRPr="007B4463">
        <w:rPr>
          <w:rFonts w:eastAsia="Calibri" w:cs="Times New Roman"/>
          <w:szCs w:val="24"/>
          <w:lang w:val="ro-RO"/>
        </w:rPr>
        <w:t xml:space="preserve">apel </w:t>
      </w:r>
      <w:r w:rsidR="009E2109" w:rsidRPr="007B4463">
        <w:rPr>
          <w:rFonts w:eastAsia="Calibri" w:cs="Times New Roman"/>
          <w:szCs w:val="24"/>
          <w:lang w:val="ro-RO"/>
        </w:rPr>
        <w:t>competitiv</w:t>
      </w:r>
      <w:r w:rsidR="00146A92" w:rsidRPr="007B4463">
        <w:rPr>
          <w:rFonts w:eastAsia="Calibri" w:cs="Times New Roman"/>
          <w:szCs w:val="24"/>
          <w:lang w:val="ro-RO"/>
        </w:rPr>
        <w:t xml:space="preserve"> </w:t>
      </w:r>
      <w:r w:rsidRPr="007B4463">
        <w:rPr>
          <w:rFonts w:eastAsia="Calibri" w:cs="Times New Roman"/>
          <w:szCs w:val="24"/>
          <w:lang w:val="ro-RO"/>
        </w:rPr>
        <w:t>conform preveder</w:t>
      </w:r>
      <w:r w:rsidR="005E3B07" w:rsidRPr="007B4463">
        <w:rPr>
          <w:rFonts w:eastAsia="Calibri" w:cs="Times New Roman"/>
          <w:szCs w:val="24"/>
          <w:lang w:val="ro-RO"/>
        </w:rPr>
        <w:t xml:space="preserve">ilor PNRR la nivelul </w:t>
      </w:r>
      <w:r w:rsidR="005E3B07" w:rsidRPr="00E24147">
        <w:rPr>
          <w:rFonts w:eastAsia="Calibri" w:cs="Times New Roman"/>
          <w:szCs w:val="24"/>
          <w:lang w:val="ro-RO"/>
        </w:rPr>
        <w:t>direcției</w:t>
      </w:r>
      <w:r w:rsidRPr="00E24147">
        <w:rPr>
          <w:rFonts w:eastAsia="Calibri" w:cs="Times New Roman"/>
          <w:szCs w:val="24"/>
          <w:lang w:val="ro-RO"/>
        </w:rPr>
        <w:t xml:space="preserve"> de specialitate</w:t>
      </w:r>
      <w:r w:rsidRPr="007B4463">
        <w:rPr>
          <w:rFonts w:eastAsia="Calibri" w:cs="Times New Roman"/>
          <w:szCs w:val="24"/>
          <w:lang w:val="ro-RO"/>
        </w:rPr>
        <w:t xml:space="preserve"> din cadrul Ministerului Energiei. Pentru implementarea proiectului se va încheia un contract de finanțare între Ministerul Energiei</w:t>
      </w:r>
      <w:r w:rsidRPr="007B4463" w:rsidDel="002B6814">
        <w:rPr>
          <w:rFonts w:eastAsia="Calibri" w:cs="Times New Roman"/>
          <w:szCs w:val="24"/>
          <w:lang w:val="ro-RO"/>
        </w:rPr>
        <w:t xml:space="preserve"> </w:t>
      </w:r>
      <w:r w:rsidRPr="007B4463">
        <w:rPr>
          <w:rFonts w:eastAsia="Calibri" w:cs="Times New Roman"/>
          <w:szCs w:val="24"/>
          <w:lang w:val="ro-RO"/>
        </w:rPr>
        <w:t>și beneficiarul proiectului.</w:t>
      </w:r>
    </w:p>
    <w:p w14:paraId="65C7E600" w14:textId="77777777" w:rsidR="00D65149" w:rsidRPr="007B4463" w:rsidRDefault="00D65149" w:rsidP="00E24147">
      <w:pPr>
        <w:ind w:firstLine="708"/>
        <w:rPr>
          <w:rFonts w:eastAsia="Calibri" w:cs="Times New Roman"/>
          <w:szCs w:val="24"/>
          <w:lang w:val="ro-RO"/>
        </w:rPr>
      </w:pPr>
      <w:r w:rsidRPr="007B4463">
        <w:rPr>
          <w:rFonts w:eastAsia="Calibri" w:cs="Times New Roman"/>
          <w:szCs w:val="24"/>
          <w:lang w:val="ro-RO"/>
        </w:rPr>
        <w:t>Etapele parcurse de la depunerea cererii de finanțare până la semnarea contractului de finanțare sunt:</w:t>
      </w:r>
    </w:p>
    <w:p w14:paraId="40CF68E3" w14:textId="77777777" w:rsidR="00D65149" w:rsidRPr="007B4463" w:rsidRDefault="00D65149" w:rsidP="005A3A56">
      <w:pPr>
        <w:pStyle w:val="ListParagraph"/>
        <w:numPr>
          <w:ilvl w:val="0"/>
          <w:numId w:val="15"/>
        </w:numPr>
        <w:rPr>
          <w:rFonts w:eastAsia="Calibri" w:cs="Times New Roman"/>
          <w:szCs w:val="24"/>
          <w:lang w:val="ro-RO"/>
        </w:rPr>
      </w:pPr>
      <w:r w:rsidRPr="007B4463">
        <w:rPr>
          <w:rFonts w:eastAsia="Calibri" w:cs="Times New Roman"/>
          <w:szCs w:val="24"/>
          <w:lang w:val="ro-RO"/>
        </w:rPr>
        <w:t>verificarea administrativă și a eligibilității</w:t>
      </w:r>
    </w:p>
    <w:p w14:paraId="6FF7B2F7" w14:textId="77777777" w:rsidR="00D65149" w:rsidRPr="007B4463" w:rsidRDefault="00D65149" w:rsidP="005A3A56">
      <w:pPr>
        <w:pStyle w:val="ListParagraph"/>
        <w:numPr>
          <w:ilvl w:val="0"/>
          <w:numId w:val="15"/>
        </w:numPr>
        <w:rPr>
          <w:rFonts w:eastAsia="Calibri" w:cs="Times New Roman"/>
          <w:szCs w:val="24"/>
          <w:lang w:val="ro-RO"/>
        </w:rPr>
      </w:pPr>
      <w:r w:rsidRPr="007B4463">
        <w:rPr>
          <w:rFonts w:eastAsia="Calibri" w:cs="Times New Roman"/>
          <w:szCs w:val="24"/>
          <w:lang w:val="ro-RO"/>
        </w:rPr>
        <w:t>evaluarea tehnico-economică</w:t>
      </w:r>
    </w:p>
    <w:p w14:paraId="0C999A28" w14:textId="77777777" w:rsidR="00D65149" w:rsidRPr="007B4463" w:rsidRDefault="00D65149" w:rsidP="005A3A56">
      <w:pPr>
        <w:pStyle w:val="ListParagraph"/>
        <w:numPr>
          <w:ilvl w:val="0"/>
          <w:numId w:val="15"/>
        </w:numPr>
        <w:rPr>
          <w:rFonts w:eastAsia="Calibri" w:cs="Times New Roman"/>
          <w:szCs w:val="24"/>
          <w:lang w:val="ro-RO"/>
        </w:rPr>
      </w:pPr>
      <w:r w:rsidRPr="007B4463">
        <w:rPr>
          <w:rFonts w:eastAsia="Calibri" w:cs="Times New Roman"/>
          <w:szCs w:val="24"/>
          <w:lang w:val="ro-RO"/>
        </w:rPr>
        <w:t>etapa precontractuală (depunerea documentelor aferente contractării, ulterior notificării de aprobare a proiectului)</w:t>
      </w:r>
    </w:p>
    <w:p w14:paraId="7BBB9DB6" w14:textId="77777777" w:rsidR="00D65149" w:rsidRPr="007B4463" w:rsidRDefault="00D65149" w:rsidP="005A3A56">
      <w:pPr>
        <w:pStyle w:val="ListParagraph"/>
        <w:numPr>
          <w:ilvl w:val="0"/>
          <w:numId w:val="15"/>
        </w:numPr>
        <w:rPr>
          <w:rFonts w:eastAsia="Calibri" w:cs="Times New Roman"/>
          <w:szCs w:val="24"/>
          <w:lang w:val="ro-RO"/>
        </w:rPr>
      </w:pPr>
      <w:r w:rsidRPr="007B4463">
        <w:rPr>
          <w:rFonts w:eastAsia="Calibri" w:cs="Times New Roman"/>
          <w:szCs w:val="24"/>
          <w:lang w:val="ro-RO"/>
        </w:rPr>
        <w:lastRenderedPageBreak/>
        <w:t>semnarea contractului de finanțare.</w:t>
      </w:r>
    </w:p>
    <w:p w14:paraId="679E3D42" w14:textId="77777777" w:rsidR="00D65149" w:rsidRPr="007B4463" w:rsidRDefault="00D65149" w:rsidP="00C579AC">
      <w:pPr>
        <w:pStyle w:val="ListParagraph"/>
        <w:ind w:left="720"/>
        <w:rPr>
          <w:rFonts w:eastAsia="Calibri" w:cs="Times New Roman"/>
          <w:szCs w:val="24"/>
          <w:lang w:val="ro-RO"/>
        </w:rPr>
      </w:pPr>
    </w:p>
    <w:p w14:paraId="3CA10DC7" w14:textId="77777777" w:rsidR="00D65149" w:rsidRPr="00E24147" w:rsidRDefault="006F3319" w:rsidP="00E24147">
      <w:pPr>
        <w:pStyle w:val="Heading3"/>
        <w:rPr>
          <w:rFonts w:cs="Times New Roman"/>
          <w:lang w:val="ro-RO"/>
        </w:rPr>
      </w:pPr>
      <w:bookmarkStart w:id="236" w:name="_Toc88551412"/>
      <w:bookmarkStart w:id="237" w:name="_Toc97539226"/>
      <w:bookmarkStart w:id="238" w:name="_Toc116995975"/>
      <w:r w:rsidRPr="00E24147">
        <w:rPr>
          <w:rFonts w:cs="Times New Roman"/>
          <w:lang w:val="ro-RO"/>
        </w:rPr>
        <w:t>5</w:t>
      </w:r>
      <w:r w:rsidR="00D65149" w:rsidRPr="00E24147">
        <w:rPr>
          <w:rFonts w:cs="Times New Roman"/>
          <w:lang w:val="ro-RO"/>
        </w:rPr>
        <w:t xml:space="preserve">.1.1 </w:t>
      </w:r>
      <w:r w:rsidR="00D65149" w:rsidRPr="00E24147">
        <w:rPr>
          <w:rStyle w:val="Heading3Char"/>
          <w:rFonts w:cs="Times New Roman"/>
          <w:lang w:val="ro-RO"/>
        </w:rPr>
        <w:t>Verificarea</w:t>
      </w:r>
      <w:r w:rsidR="00D65149" w:rsidRPr="00E24147">
        <w:rPr>
          <w:rFonts w:cs="Times New Roman"/>
          <w:lang w:val="ro-RO"/>
        </w:rPr>
        <w:t xml:space="preserve"> administrativă și a eligibilității cererilor de finanțare</w:t>
      </w:r>
      <w:bookmarkEnd w:id="233"/>
      <w:bookmarkEnd w:id="234"/>
      <w:bookmarkEnd w:id="235"/>
      <w:bookmarkEnd w:id="236"/>
      <w:bookmarkEnd w:id="237"/>
      <w:bookmarkEnd w:id="238"/>
    </w:p>
    <w:p w14:paraId="04882B1F" w14:textId="77777777" w:rsidR="00D65149" w:rsidRPr="007B4463" w:rsidRDefault="00D65149" w:rsidP="00C579AC">
      <w:pPr>
        <w:ind w:firstLine="540"/>
        <w:rPr>
          <w:rFonts w:eastAsia="Calibri" w:cs="Times New Roman"/>
          <w:szCs w:val="24"/>
          <w:lang w:val="ro-RO"/>
        </w:rPr>
      </w:pPr>
      <w:bookmarkStart w:id="239" w:name="_Toc436394603"/>
      <w:bookmarkStart w:id="240" w:name="_Toc425903495"/>
      <w:bookmarkStart w:id="241" w:name="_Toc441236117"/>
      <w:bookmarkStart w:id="242" w:name="_Toc442405188"/>
      <w:r w:rsidRPr="007B4463">
        <w:rPr>
          <w:rFonts w:eastAsia="Calibri" w:cs="Times New Roman"/>
          <w:szCs w:val="24"/>
          <w:lang w:val="ro-RO"/>
        </w:rPr>
        <w:t>În cadrul acestei etape se vor verifica următoarele:</w:t>
      </w:r>
    </w:p>
    <w:p w14:paraId="76EAEF1E" w14:textId="77777777" w:rsidR="00D65149" w:rsidRPr="007B4463" w:rsidRDefault="00D65149" w:rsidP="00E24147">
      <w:pPr>
        <w:numPr>
          <w:ilvl w:val="0"/>
          <w:numId w:val="26"/>
        </w:numPr>
        <w:tabs>
          <w:tab w:val="clear" w:pos="900"/>
        </w:tabs>
        <w:spacing w:after="160" w:line="259" w:lineRule="auto"/>
        <w:ind w:left="567" w:hanging="567"/>
        <w:rPr>
          <w:rFonts w:eastAsia="Calibri" w:cs="Times New Roman"/>
          <w:szCs w:val="24"/>
          <w:lang w:val="ro-RO"/>
        </w:rPr>
      </w:pPr>
      <w:r w:rsidRPr="007B4463">
        <w:rPr>
          <w:rFonts w:eastAsia="Calibri" w:cs="Times New Roman"/>
          <w:szCs w:val="24"/>
          <w:lang w:val="ro-RO"/>
        </w:rPr>
        <w:t>Respectarea formatului standard al cererii de finanţare</w:t>
      </w:r>
      <w:r w:rsidR="007342B4" w:rsidRPr="007B4463">
        <w:rPr>
          <w:rFonts w:eastAsia="Calibri" w:cs="Times New Roman"/>
          <w:szCs w:val="24"/>
          <w:lang w:val="ro-RO"/>
        </w:rPr>
        <w:t>, completarea tuturor c</w:t>
      </w:r>
      <w:r w:rsidR="00146A92" w:rsidRPr="007B4463">
        <w:rPr>
          <w:rFonts w:eastAsia="Calibri" w:cs="Times New Roman"/>
          <w:szCs w:val="24"/>
          <w:lang w:val="ro-RO"/>
        </w:rPr>
        <w:t>â</w:t>
      </w:r>
      <w:r w:rsidR="007342B4" w:rsidRPr="007B4463">
        <w:rPr>
          <w:rFonts w:eastAsia="Calibri" w:cs="Times New Roman"/>
          <w:szCs w:val="24"/>
          <w:lang w:val="ro-RO"/>
        </w:rPr>
        <w:t>mpurilor acesteia</w:t>
      </w:r>
      <w:r w:rsidRPr="007B4463">
        <w:rPr>
          <w:rFonts w:eastAsia="Calibri" w:cs="Times New Roman"/>
          <w:szCs w:val="24"/>
          <w:lang w:val="ro-RO"/>
        </w:rPr>
        <w:t xml:space="preserve"> şi includerea tuturor anexelor</w:t>
      </w:r>
      <w:r w:rsidR="0094702F" w:rsidRPr="007B4463">
        <w:rPr>
          <w:rFonts w:eastAsia="Calibri" w:cs="Times New Roman"/>
          <w:szCs w:val="24"/>
          <w:lang w:val="ro-RO"/>
        </w:rPr>
        <w:t xml:space="preserve"> </w:t>
      </w:r>
      <w:r w:rsidRPr="007B4463">
        <w:rPr>
          <w:rFonts w:eastAsia="Calibri" w:cs="Times New Roman"/>
          <w:szCs w:val="24"/>
          <w:lang w:val="ro-RO"/>
        </w:rPr>
        <w:t>obligatorii;</w:t>
      </w:r>
    </w:p>
    <w:p w14:paraId="2DE44E35" w14:textId="77777777" w:rsidR="007342B4" w:rsidRPr="007B4463" w:rsidRDefault="00D65149" w:rsidP="00E24147">
      <w:pPr>
        <w:numPr>
          <w:ilvl w:val="0"/>
          <w:numId w:val="26"/>
        </w:numPr>
        <w:tabs>
          <w:tab w:val="clear" w:pos="900"/>
        </w:tabs>
        <w:spacing w:after="120" w:line="259" w:lineRule="auto"/>
        <w:ind w:left="567" w:hanging="567"/>
        <w:rPr>
          <w:rFonts w:eastAsia="Calibri" w:cs="Times New Roman"/>
          <w:szCs w:val="24"/>
          <w:lang w:val="ro-RO"/>
        </w:rPr>
      </w:pPr>
      <w:r w:rsidRPr="007B4463">
        <w:rPr>
          <w:rFonts w:eastAsia="Calibri" w:cs="Times New Roman"/>
          <w:szCs w:val="24"/>
          <w:lang w:val="ro-RO"/>
        </w:rPr>
        <w:t>Data limită de transmitere a cererii de finanţare</w:t>
      </w:r>
      <w:r w:rsidR="007342B4" w:rsidRPr="007B4463">
        <w:rPr>
          <w:rFonts w:eastAsia="Calibri" w:cs="Times New Roman"/>
          <w:szCs w:val="24"/>
          <w:lang w:val="ro-RO"/>
        </w:rPr>
        <w:t xml:space="preserve"> </w:t>
      </w:r>
      <w:r w:rsidR="00146A92" w:rsidRPr="007B4463">
        <w:rPr>
          <w:rFonts w:eastAsia="Calibri" w:cs="Times New Roman"/>
          <w:szCs w:val="24"/>
          <w:lang w:val="ro-RO"/>
        </w:rPr>
        <w:t>ș</w:t>
      </w:r>
      <w:r w:rsidR="007342B4" w:rsidRPr="007B4463">
        <w:rPr>
          <w:rFonts w:eastAsia="Calibri" w:cs="Times New Roman"/>
          <w:szCs w:val="24"/>
          <w:lang w:val="ro-RO"/>
        </w:rPr>
        <w:t>i valabilitatea documentelor</w:t>
      </w:r>
      <w:r w:rsidRPr="007B4463">
        <w:rPr>
          <w:rFonts w:eastAsia="Calibri" w:cs="Times New Roman"/>
          <w:szCs w:val="24"/>
          <w:lang w:val="ro-RO"/>
        </w:rPr>
        <w:t xml:space="preserve"> </w:t>
      </w:r>
      <w:r w:rsidR="007342B4" w:rsidRPr="007B4463">
        <w:rPr>
          <w:rFonts w:eastAsia="Calibri" w:cs="Times New Roman"/>
          <w:szCs w:val="24"/>
          <w:lang w:val="ro-RO"/>
        </w:rPr>
        <w:t>.</w:t>
      </w:r>
    </w:p>
    <w:p w14:paraId="2A9907EB" w14:textId="77777777" w:rsidR="00D65149" w:rsidRPr="007B4463" w:rsidRDefault="00D65149" w:rsidP="00E13CE2">
      <w:pPr>
        <w:numPr>
          <w:ilvl w:val="0"/>
          <w:numId w:val="26"/>
        </w:numPr>
        <w:tabs>
          <w:tab w:val="clear" w:pos="900"/>
        </w:tabs>
        <w:spacing w:after="120" w:line="259" w:lineRule="auto"/>
        <w:ind w:left="567" w:hanging="567"/>
        <w:rPr>
          <w:rFonts w:eastAsia="Calibri" w:cs="Times New Roman"/>
          <w:szCs w:val="24"/>
          <w:lang w:val="ro-RO"/>
        </w:rPr>
      </w:pPr>
      <w:r w:rsidRPr="007B4463">
        <w:rPr>
          <w:rFonts w:eastAsia="Calibri" w:cs="Times New Roman"/>
          <w:szCs w:val="24"/>
          <w:lang w:val="ro-RO"/>
        </w:rPr>
        <w:t>Pentru verificarea conformităţii administrative şi de eligibilitate a cererii de finanţare se utilizează un sistem de evaluare de tip DA/NU</w:t>
      </w:r>
      <w:r w:rsidR="007342B4" w:rsidRPr="007B4463">
        <w:rPr>
          <w:rFonts w:eastAsia="Calibri" w:cs="Times New Roman"/>
          <w:szCs w:val="24"/>
          <w:lang w:val="ro-RO"/>
        </w:rPr>
        <w:t xml:space="preserve"> </w:t>
      </w:r>
      <w:r w:rsidR="00146A92" w:rsidRPr="007B4463">
        <w:rPr>
          <w:rFonts w:eastAsia="Calibri" w:cs="Times New Roman"/>
          <w:szCs w:val="24"/>
          <w:lang w:val="ro-RO"/>
        </w:rPr>
        <w:t>ș</w:t>
      </w:r>
      <w:r w:rsidR="007342B4" w:rsidRPr="007B4463">
        <w:rPr>
          <w:rFonts w:eastAsia="Calibri" w:cs="Times New Roman"/>
          <w:szCs w:val="24"/>
          <w:lang w:val="ro-RO"/>
        </w:rPr>
        <w:t xml:space="preserve">i </w:t>
      </w:r>
      <w:r w:rsidR="004A6D1F" w:rsidRPr="007B4463">
        <w:rPr>
          <w:rFonts w:eastAsia="Calibri" w:cs="Times New Roman"/>
          <w:szCs w:val="24"/>
          <w:lang w:val="ro-RO"/>
        </w:rPr>
        <w:t>acordarea punctajului standard ș</w:t>
      </w:r>
      <w:r w:rsidR="007342B4" w:rsidRPr="007B4463">
        <w:rPr>
          <w:rFonts w:eastAsia="Calibri" w:cs="Times New Roman"/>
          <w:szCs w:val="24"/>
          <w:lang w:val="ro-RO"/>
        </w:rPr>
        <w:t>i suplimentar</w:t>
      </w:r>
      <w:r w:rsidRPr="007B4463">
        <w:rPr>
          <w:rFonts w:eastAsia="Calibri" w:cs="Times New Roman"/>
          <w:szCs w:val="24"/>
          <w:lang w:val="ro-RO"/>
        </w:rPr>
        <w:t>, conform Grile</w:t>
      </w:r>
      <w:r w:rsidR="00FC21CB" w:rsidRPr="007B4463">
        <w:rPr>
          <w:rFonts w:eastAsia="Calibri" w:cs="Times New Roman"/>
          <w:szCs w:val="24"/>
          <w:lang w:val="ro-RO"/>
        </w:rPr>
        <w:t>i de evaluare administrativă</w:t>
      </w:r>
      <w:r w:rsidR="007342B4" w:rsidRPr="007B4463">
        <w:rPr>
          <w:rFonts w:eastAsia="Calibri" w:cs="Times New Roman"/>
          <w:szCs w:val="24"/>
          <w:lang w:val="ro-RO"/>
        </w:rPr>
        <w:t>.</w:t>
      </w:r>
    </w:p>
    <w:p w14:paraId="4BD192D8" w14:textId="77777777" w:rsidR="00E13CE2" w:rsidRPr="007B4463" w:rsidRDefault="00E13CE2" w:rsidP="00E24147">
      <w:pPr>
        <w:spacing w:after="120" w:line="259" w:lineRule="auto"/>
        <w:ind w:left="567"/>
        <w:rPr>
          <w:rFonts w:eastAsia="Calibri" w:cs="Times New Roman"/>
          <w:szCs w:val="24"/>
          <w:lang w:val="ro-RO"/>
        </w:rPr>
      </w:pPr>
    </w:p>
    <w:p w14:paraId="41FB4574" w14:textId="77777777" w:rsidR="00D65149" w:rsidRPr="007B4463" w:rsidRDefault="00D65149" w:rsidP="00E24147">
      <w:pPr>
        <w:ind w:firstLine="708"/>
        <w:rPr>
          <w:rFonts w:eastAsia="Calibri" w:cs="Times New Roman"/>
          <w:szCs w:val="24"/>
          <w:lang w:val="ro-RO"/>
        </w:rPr>
      </w:pPr>
      <w:r w:rsidRPr="007B4463">
        <w:rPr>
          <w:rFonts w:eastAsia="Calibri" w:cs="Times New Roman"/>
          <w:szCs w:val="24"/>
          <w:lang w:val="ro-RO"/>
        </w:rPr>
        <w:t xml:space="preserve">În cazul în care informaţiile oferite sunt neclare sau incomplete, </w:t>
      </w:r>
      <w:r w:rsidR="0050057B" w:rsidRPr="007B4463">
        <w:rPr>
          <w:rFonts w:eastAsia="Calibri" w:cs="Times New Roman"/>
          <w:szCs w:val="24"/>
          <w:lang w:val="ro-RO"/>
        </w:rPr>
        <w:t>se va transmite solicitantului o clarificar</w:t>
      </w:r>
      <w:r w:rsidR="005B2F33" w:rsidRPr="007B4463">
        <w:rPr>
          <w:rFonts w:eastAsia="Calibri" w:cs="Times New Roman"/>
          <w:szCs w:val="24"/>
          <w:lang w:val="ro-RO"/>
        </w:rPr>
        <w:t>e cuprinzâ</w:t>
      </w:r>
      <w:r w:rsidR="0050057B" w:rsidRPr="007B4463">
        <w:rPr>
          <w:rFonts w:eastAsia="Calibri" w:cs="Times New Roman"/>
          <w:szCs w:val="24"/>
          <w:lang w:val="ro-RO"/>
        </w:rPr>
        <w:t xml:space="preserve">nd toate </w:t>
      </w:r>
      <w:r w:rsidR="00FD1770" w:rsidRPr="007B4463">
        <w:rPr>
          <w:rFonts w:eastAsia="Calibri" w:cs="Times New Roman"/>
          <w:szCs w:val="24"/>
          <w:lang w:val="ro-RO"/>
        </w:rPr>
        <w:t>clarific</w:t>
      </w:r>
      <w:r w:rsidR="00146A92" w:rsidRPr="007B4463">
        <w:rPr>
          <w:rFonts w:eastAsia="Calibri" w:cs="Times New Roman"/>
          <w:szCs w:val="24"/>
          <w:lang w:val="ro-RO"/>
        </w:rPr>
        <w:t>ă</w:t>
      </w:r>
      <w:r w:rsidR="00FD1770" w:rsidRPr="007B4463">
        <w:rPr>
          <w:rFonts w:eastAsia="Calibri" w:cs="Times New Roman"/>
          <w:szCs w:val="24"/>
          <w:lang w:val="ro-RO"/>
        </w:rPr>
        <w:t>rile necesare, constatate urm</w:t>
      </w:r>
      <w:r w:rsidR="009A66D5" w:rsidRPr="007B4463">
        <w:rPr>
          <w:rFonts w:eastAsia="Calibri" w:cs="Times New Roman"/>
          <w:szCs w:val="24"/>
          <w:lang w:val="ro-RO"/>
        </w:rPr>
        <w:t>are a evaluă</w:t>
      </w:r>
      <w:r w:rsidR="005B2F33" w:rsidRPr="007B4463">
        <w:rPr>
          <w:rFonts w:eastAsia="Calibri" w:cs="Times New Roman"/>
          <w:szCs w:val="24"/>
          <w:lang w:val="ro-RO"/>
        </w:rPr>
        <w:t xml:space="preserve">rii, cu termen de răspuns de </w:t>
      </w:r>
      <w:r w:rsidR="00470F7E" w:rsidRPr="007B4463">
        <w:rPr>
          <w:rFonts w:eastAsia="Calibri" w:cs="Times New Roman"/>
          <w:szCs w:val="24"/>
          <w:lang w:val="ro-RO"/>
        </w:rPr>
        <w:t>7</w:t>
      </w:r>
      <w:r w:rsidR="005B2F33" w:rsidRPr="007B4463">
        <w:rPr>
          <w:rFonts w:eastAsia="Calibri" w:cs="Times New Roman"/>
          <w:szCs w:val="24"/>
          <w:lang w:val="ro-RO"/>
        </w:rPr>
        <w:t xml:space="preserve"> zile. În cazul în care ră</w:t>
      </w:r>
      <w:r w:rsidR="00FD1770" w:rsidRPr="007B4463">
        <w:rPr>
          <w:rFonts w:eastAsia="Calibri" w:cs="Times New Roman"/>
          <w:szCs w:val="24"/>
          <w:lang w:val="ro-RO"/>
        </w:rPr>
        <w:t>spunsul nu este complet, necorespunz</w:t>
      </w:r>
      <w:r w:rsidR="005B2F33" w:rsidRPr="007B4463">
        <w:rPr>
          <w:rFonts w:eastAsia="Calibri" w:cs="Times New Roman"/>
          <w:szCs w:val="24"/>
          <w:lang w:val="ro-RO"/>
        </w:rPr>
        <w:t>ator obiectului sau netransmis î</w:t>
      </w:r>
      <w:r w:rsidR="00FD1770" w:rsidRPr="007B4463">
        <w:rPr>
          <w:rFonts w:eastAsia="Calibri" w:cs="Times New Roman"/>
          <w:szCs w:val="24"/>
          <w:lang w:val="ro-RO"/>
        </w:rPr>
        <w:t xml:space="preserve">n termen, </w:t>
      </w:r>
      <w:r w:rsidRPr="007B4463">
        <w:rPr>
          <w:rFonts w:eastAsia="Calibri" w:cs="Times New Roman"/>
          <w:szCs w:val="24"/>
          <w:lang w:val="ro-RO"/>
        </w:rPr>
        <w:t>cererea de finanţare va fi respinsă. În cazul proiectelor care nu sunt considerate admisibile, solicitanţii sunt notificaţi asupra motivelor respingerii.</w:t>
      </w:r>
    </w:p>
    <w:tbl>
      <w:tblPr>
        <w:tblStyle w:val="TableGrid"/>
        <w:tblW w:w="0" w:type="auto"/>
        <w:tblInd w:w="-5" w:type="dxa"/>
        <w:tblCellMar>
          <w:top w:w="510" w:type="dxa"/>
          <w:left w:w="510" w:type="dxa"/>
          <w:bottom w:w="510" w:type="dxa"/>
          <w:right w:w="510" w:type="dxa"/>
        </w:tblCellMar>
        <w:tblLook w:val="04A0" w:firstRow="1" w:lastRow="0" w:firstColumn="1" w:lastColumn="0" w:noHBand="0" w:noVBand="1"/>
      </w:tblPr>
      <w:tblGrid>
        <w:gridCol w:w="9067"/>
      </w:tblGrid>
      <w:tr w:rsidR="00E13CE2" w:rsidRPr="007B4463" w14:paraId="5BAF3872" w14:textId="77777777" w:rsidTr="00E24147">
        <w:tc>
          <w:tcPr>
            <w:tcW w:w="9067" w:type="dxa"/>
            <w:tcBorders>
              <w:top w:val="single" w:sz="4" w:space="0" w:color="auto"/>
              <w:left w:val="single" w:sz="4" w:space="0" w:color="auto"/>
              <w:bottom w:val="single" w:sz="4" w:space="0" w:color="auto"/>
              <w:right w:val="single" w:sz="4" w:space="0" w:color="auto"/>
            </w:tcBorders>
          </w:tcPr>
          <w:p w14:paraId="5FA45CF0" w14:textId="77777777" w:rsidR="00E13CE2" w:rsidRPr="00E24147" w:rsidRDefault="00E13CE2">
            <w:pPr>
              <w:spacing w:after="240" w:line="240" w:lineRule="auto"/>
              <w:jc w:val="left"/>
              <w:rPr>
                <w:rFonts w:eastAsia="Geneva" w:cs="Times New Roman"/>
                <w:b/>
                <w:color w:val="FF0000"/>
                <w:sz w:val="28"/>
                <w:szCs w:val="28"/>
                <w:lang w:val="ro-RO"/>
              </w:rPr>
            </w:pPr>
            <w:r w:rsidRPr="00E24147">
              <w:rPr>
                <w:rFonts w:eastAsia="Geneva" w:cs="Times New Roman"/>
                <w:b/>
                <w:color w:val="FF0000"/>
                <w:sz w:val="28"/>
                <w:szCs w:val="28"/>
                <w:lang w:val="ro-RO"/>
              </w:rPr>
              <w:t>Atenție!</w:t>
            </w:r>
          </w:p>
          <w:p w14:paraId="3F8E4F4F" w14:textId="77777777" w:rsidR="00E13CE2" w:rsidRPr="007B4463" w:rsidRDefault="00E13CE2" w:rsidP="00E13CE2">
            <w:pPr>
              <w:widowControl w:val="0"/>
              <w:spacing w:line="256" w:lineRule="auto"/>
              <w:contextualSpacing/>
              <w:jc w:val="left"/>
              <w:rPr>
                <w:rFonts w:eastAsiaTheme="minorEastAsia" w:cs="Times New Roman"/>
                <w:szCs w:val="24"/>
                <w:lang w:val="ro-RO"/>
              </w:rPr>
            </w:pPr>
            <w:r w:rsidRPr="007B4463">
              <w:rPr>
                <w:rFonts w:eastAsiaTheme="minorEastAsia" w:cs="Times New Roman"/>
                <w:szCs w:val="24"/>
                <w:lang w:val="ro-RO"/>
              </w:rPr>
              <w:t>Având în vedere că depunerea cererii de finanţare se face electronic, procesul de clarificări se va desfăşura astfel:</w:t>
            </w:r>
          </w:p>
          <w:p w14:paraId="518567A9" w14:textId="77777777" w:rsidR="00E13CE2" w:rsidRPr="007B4463" w:rsidRDefault="00E13CE2" w:rsidP="00E13CE2">
            <w:pPr>
              <w:widowControl w:val="0"/>
              <w:spacing w:line="256" w:lineRule="auto"/>
              <w:contextualSpacing/>
              <w:jc w:val="left"/>
              <w:rPr>
                <w:rFonts w:eastAsiaTheme="minorEastAsia" w:cs="Times New Roman"/>
                <w:szCs w:val="24"/>
                <w:lang w:val="ro-RO"/>
              </w:rPr>
            </w:pPr>
          </w:p>
          <w:p w14:paraId="05E68FB2" w14:textId="77777777" w:rsidR="00E13CE2" w:rsidRPr="007B4463" w:rsidRDefault="00E13CE2" w:rsidP="00E13CE2">
            <w:pPr>
              <w:widowControl w:val="0"/>
              <w:spacing w:line="256" w:lineRule="auto"/>
              <w:contextualSpacing/>
              <w:jc w:val="left"/>
              <w:rPr>
                <w:rFonts w:eastAsiaTheme="minorEastAsia" w:cs="Times New Roman"/>
                <w:szCs w:val="24"/>
                <w:lang w:val="ro-RO"/>
              </w:rPr>
            </w:pPr>
            <w:r w:rsidRPr="007B4463">
              <w:rPr>
                <w:rFonts w:eastAsiaTheme="minorEastAsia" w:cs="Times New Roman"/>
                <w:szCs w:val="24"/>
                <w:lang w:val="ro-RO"/>
              </w:rPr>
              <w:t>•</w:t>
            </w:r>
            <w:r w:rsidRPr="007B4463">
              <w:rPr>
                <w:rFonts w:eastAsiaTheme="minorEastAsia" w:cs="Times New Roman"/>
                <w:szCs w:val="24"/>
                <w:lang w:val="ro-RO"/>
              </w:rPr>
              <w:tab/>
              <w:t xml:space="preserve">Se va solicita o singură clarificare pentru această etapă de evaluare; </w:t>
            </w:r>
          </w:p>
          <w:p w14:paraId="79235635" w14:textId="77777777" w:rsidR="00E13CE2" w:rsidRPr="007B4463" w:rsidRDefault="00E13CE2" w:rsidP="00E13CE2">
            <w:pPr>
              <w:widowControl w:val="0"/>
              <w:spacing w:line="256" w:lineRule="auto"/>
              <w:contextualSpacing/>
              <w:jc w:val="left"/>
              <w:rPr>
                <w:rFonts w:eastAsiaTheme="minorEastAsia" w:cs="Times New Roman"/>
                <w:szCs w:val="24"/>
                <w:lang w:val="ro-RO"/>
              </w:rPr>
            </w:pPr>
            <w:r w:rsidRPr="007B4463">
              <w:rPr>
                <w:rFonts w:eastAsiaTheme="minorEastAsia" w:cs="Times New Roman"/>
                <w:szCs w:val="24"/>
                <w:lang w:val="ro-RO"/>
              </w:rPr>
              <w:t>•</w:t>
            </w:r>
            <w:r w:rsidRPr="007B4463">
              <w:rPr>
                <w:rFonts w:eastAsiaTheme="minorEastAsia" w:cs="Times New Roman"/>
                <w:szCs w:val="24"/>
                <w:lang w:val="ro-RO"/>
              </w:rPr>
              <w:tab/>
              <w:t>Solicitantul va avea obligaţia să răspundă în maxim 7 zile.</w:t>
            </w:r>
          </w:p>
        </w:tc>
      </w:tr>
    </w:tbl>
    <w:p w14:paraId="6C155DBB" w14:textId="77777777" w:rsidR="00E13CE2" w:rsidRPr="007B4463" w:rsidRDefault="00E13CE2" w:rsidP="00E13CE2">
      <w:pPr>
        <w:widowControl w:val="0"/>
        <w:spacing w:line="256" w:lineRule="auto"/>
        <w:contextualSpacing/>
        <w:rPr>
          <w:rFonts w:eastAsiaTheme="minorEastAsia" w:cs="Times New Roman"/>
          <w:szCs w:val="24"/>
          <w:lang w:val="ro-RO"/>
        </w:rPr>
      </w:pPr>
    </w:p>
    <w:p w14:paraId="032B37F7" w14:textId="77777777" w:rsidR="00D65149" w:rsidRPr="007B4463" w:rsidRDefault="00D65149" w:rsidP="00E24147">
      <w:pPr>
        <w:ind w:firstLine="708"/>
        <w:rPr>
          <w:rFonts w:eastAsia="Calibri" w:cs="Times New Roman"/>
          <w:b/>
          <w:bCs/>
          <w:szCs w:val="24"/>
          <w:lang w:val="ro-RO"/>
        </w:rPr>
      </w:pPr>
      <w:r w:rsidRPr="007B4463">
        <w:rPr>
          <w:rFonts w:eastAsia="Calibri" w:cs="Times New Roman"/>
          <w:b/>
          <w:bCs/>
          <w:szCs w:val="24"/>
          <w:lang w:val="ro-RO"/>
        </w:rPr>
        <w:t>Numai cere</w:t>
      </w:r>
      <w:r w:rsidR="00D86131" w:rsidRPr="007B4463">
        <w:rPr>
          <w:rFonts w:eastAsia="Calibri" w:cs="Times New Roman"/>
          <w:b/>
          <w:bCs/>
          <w:szCs w:val="24"/>
          <w:lang w:val="ro-RO"/>
        </w:rPr>
        <w:t xml:space="preserve">rile de finanţare eligibile </w:t>
      </w:r>
      <w:r w:rsidRPr="007B4463">
        <w:rPr>
          <w:rFonts w:eastAsia="Calibri" w:cs="Times New Roman"/>
          <w:b/>
          <w:bCs/>
          <w:szCs w:val="24"/>
          <w:lang w:val="ro-RO"/>
        </w:rPr>
        <w:t>care îndeplinesc toate criteriile conformi</w:t>
      </w:r>
      <w:r w:rsidR="00D86131" w:rsidRPr="007B4463">
        <w:rPr>
          <w:rFonts w:eastAsia="Calibri" w:cs="Times New Roman"/>
          <w:b/>
          <w:bCs/>
          <w:szCs w:val="24"/>
          <w:lang w:val="ro-RO"/>
        </w:rPr>
        <w:t xml:space="preserve">tății </w:t>
      </w:r>
      <w:r w:rsidR="00D86131" w:rsidRPr="005117E5">
        <w:rPr>
          <w:rFonts w:eastAsia="Calibri" w:cs="Times New Roman"/>
          <w:b/>
          <w:bCs/>
          <w:szCs w:val="24"/>
          <w:lang w:val="ro-RO"/>
        </w:rPr>
        <w:t>administrative</w:t>
      </w:r>
      <w:r w:rsidR="00D86131" w:rsidRPr="007B4463">
        <w:rPr>
          <w:rFonts w:eastAsia="Calibri" w:cs="Times New Roman"/>
          <w:b/>
          <w:bCs/>
          <w:szCs w:val="24"/>
          <w:lang w:val="ro-RO"/>
        </w:rPr>
        <w:t xml:space="preserve"> și tehnice a </w:t>
      </w:r>
      <w:r w:rsidR="00693449" w:rsidRPr="007B4463">
        <w:rPr>
          <w:rFonts w:eastAsia="Calibri" w:cs="Times New Roman"/>
          <w:b/>
          <w:bCs/>
          <w:szCs w:val="24"/>
          <w:lang w:val="ro-RO"/>
        </w:rPr>
        <w:t>cererii de finanțare</w:t>
      </w:r>
      <w:r w:rsidR="00D86131" w:rsidRPr="007B4463">
        <w:rPr>
          <w:rFonts w:eastAsia="Calibri" w:cs="Times New Roman"/>
          <w:b/>
          <w:bCs/>
          <w:szCs w:val="24"/>
          <w:lang w:val="ro-RO"/>
        </w:rPr>
        <w:t>, conform prevederilor ghidului,</w:t>
      </w:r>
      <w:r w:rsidRPr="007B4463">
        <w:rPr>
          <w:rFonts w:eastAsia="Calibri" w:cs="Times New Roman"/>
          <w:b/>
          <w:bCs/>
          <w:szCs w:val="24"/>
          <w:lang w:val="ro-RO"/>
        </w:rPr>
        <w:t xml:space="preserve"> sunt admise în următoarea etapă</w:t>
      </w:r>
      <w:r w:rsidR="00D86131" w:rsidRPr="007B4463">
        <w:rPr>
          <w:rFonts w:eastAsia="Calibri" w:cs="Times New Roman"/>
          <w:b/>
          <w:bCs/>
          <w:szCs w:val="24"/>
          <w:lang w:val="ro-RO"/>
        </w:rPr>
        <w:t xml:space="preserve"> (după solicitarea clarificărilor și completarea dosarelor),</w:t>
      </w:r>
      <w:r w:rsidRPr="007B4463">
        <w:rPr>
          <w:rFonts w:eastAsia="Calibri" w:cs="Times New Roman"/>
          <w:b/>
          <w:bCs/>
          <w:szCs w:val="24"/>
          <w:lang w:val="ro-RO"/>
        </w:rPr>
        <w:t xml:space="preserve"> respectiv </w:t>
      </w:r>
      <w:r w:rsidR="00D86131" w:rsidRPr="007B4463">
        <w:rPr>
          <w:rFonts w:eastAsia="Calibri" w:cs="Times New Roman"/>
          <w:b/>
          <w:bCs/>
          <w:szCs w:val="24"/>
          <w:lang w:val="ro-RO"/>
        </w:rPr>
        <w:t>semnarea contractelor de finanțare.</w:t>
      </w:r>
    </w:p>
    <w:p w14:paraId="2C0EAFE3" w14:textId="77777777" w:rsidR="00D65149" w:rsidRPr="007B4463" w:rsidRDefault="00D65149" w:rsidP="00E24147">
      <w:pPr>
        <w:ind w:firstLine="708"/>
        <w:rPr>
          <w:rFonts w:eastAsia="Calibri" w:cs="Times New Roman"/>
          <w:szCs w:val="24"/>
          <w:lang w:val="ro-RO"/>
        </w:rPr>
      </w:pPr>
      <w:r w:rsidRPr="007B4463">
        <w:rPr>
          <w:rFonts w:eastAsia="Calibri" w:cs="Times New Roman"/>
          <w:szCs w:val="24"/>
          <w:lang w:val="ro-RO"/>
        </w:rPr>
        <w:t>La finalizarea procesului de verificare a conformității administrative a ofertei, solicitantul va fi notificat privind îndeplinirea sau neîndeplinirea criteriilor de conformitate administrativă şi de eligibilitate.</w:t>
      </w:r>
    </w:p>
    <w:p w14:paraId="4A7E50F0" w14:textId="77777777" w:rsidR="00E13CE2" w:rsidRPr="007B4463" w:rsidRDefault="00E13CE2" w:rsidP="00C579AC">
      <w:pPr>
        <w:rPr>
          <w:rFonts w:eastAsia="Calibri" w:cs="Times New Roman"/>
          <w:szCs w:val="24"/>
          <w:lang w:val="ro-RO"/>
        </w:rPr>
      </w:pPr>
    </w:p>
    <w:p w14:paraId="6AF3DDE1" w14:textId="5C4F2A4C" w:rsidR="00D65149" w:rsidRPr="00E24147" w:rsidRDefault="006F3319" w:rsidP="00E24147">
      <w:pPr>
        <w:pStyle w:val="Heading3"/>
        <w:rPr>
          <w:rFonts w:cs="Times New Roman"/>
          <w:lang w:val="ro-RO"/>
        </w:rPr>
      </w:pPr>
      <w:bookmarkStart w:id="243" w:name="_Toc88551413"/>
      <w:bookmarkStart w:id="244" w:name="_Toc116995976"/>
      <w:bookmarkStart w:id="245" w:name="_Toc97539227"/>
      <w:r w:rsidRPr="00E24147">
        <w:rPr>
          <w:rFonts w:cs="Times New Roman"/>
          <w:lang w:val="ro-RO"/>
        </w:rPr>
        <w:lastRenderedPageBreak/>
        <w:t>5</w:t>
      </w:r>
      <w:r w:rsidR="00D65149" w:rsidRPr="00E24147">
        <w:rPr>
          <w:rFonts w:cs="Times New Roman"/>
          <w:lang w:val="ro-RO"/>
        </w:rPr>
        <w:t>.1.2 Evaluarea</w:t>
      </w:r>
      <w:bookmarkEnd w:id="239"/>
      <w:bookmarkEnd w:id="240"/>
      <w:bookmarkEnd w:id="241"/>
      <w:bookmarkEnd w:id="242"/>
      <w:bookmarkEnd w:id="243"/>
      <w:r w:rsidR="00D65149" w:rsidRPr="00E24147">
        <w:rPr>
          <w:rFonts w:cs="Times New Roman"/>
          <w:lang w:val="ro-RO"/>
        </w:rPr>
        <w:t xml:space="preserve"> tehnico-economică a </w:t>
      </w:r>
      <w:r w:rsidR="00CC5DF0" w:rsidRPr="00E24147">
        <w:rPr>
          <w:rFonts w:cs="Times New Roman"/>
          <w:lang w:val="ro-RO"/>
        </w:rPr>
        <w:t>cererilor de finanțare</w:t>
      </w:r>
      <w:bookmarkEnd w:id="244"/>
      <w:bookmarkEnd w:id="245"/>
      <w:r w:rsidR="00B84340" w:rsidRPr="00E24147">
        <w:rPr>
          <w:rFonts w:cs="Times New Roman"/>
          <w:lang w:val="ro-RO"/>
        </w:rPr>
        <w:t xml:space="preserve"> </w:t>
      </w:r>
    </w:p>
    <w:p w14:paraId="4C1E06F6" w14:textId="77777777" w:rsidR="00D65149" w:rsidRPr="007B4463" w:rsidRDefault="00D65149" w:rsidP="00E24147">
      <w:pPr>
        <w:ind w:firstLine="708"/>
        <w:rPr>
          <w:rFonts w:eastAsia="Calibri" w:cs="Times New Roman"/>
          <w:szCs w:val="24"/>
          <w:lang w:val="ro-RO"/>
        </w:rPr>
      </w:pPr>
      <w:r w:rsidRPr="007B4463">
        <w:rPr>
          <w:rFonts w:eastAsia="Calibri" w:cs="Times New Roman"/>
          <w:szCs w:val="24"/>
          <w:lang w:val="ro-RO"/>
        </w:rPr>
        <w:t>Pentru fiecare proiect selectat în vederea finanţării se va întocmi o notă de aprobare a finanţării. Pentru fiecare proiect respins, solicitantul va fi înştiinţat în scris asupra motivelor respingerii.</w:t>
      </w:r>
    </w:p>
    <w:p w14:paraId="36FDF039" w14:textId="77777777" w:rsidR="00D65149" w:rsidRPr="007B4463" w:rsidRDefault="00D65149" w:rsidP="00E24147">
      <w:pPr>
        <w:ind w:firstLine="708"/>
        <w:rPr>
          <w:rFonts w:eastAsia="Calibri" w:cs="Times New Roman"/>
          <w:strike/>
          <w:szCs w:val="24"/>
          <w:lang w:val="ro-RO"/>
        </w:rPr>
      </w:pPr>
      <w:r w:rsidRPr="007B4463">
        <w:rPr>
          <w:rFonts w:eastAsia="Calibri" w:cs="Times New Roman"/>
          <w:szCs w:val="24"/>
          <w:lang w:val="ro-RO"/>
        </w:rPr>
        <w:t xml:space="preserve">Punctajul total acordat proiectului reprezintă suma punctajelor acordate </w:t>
      </w:r>
      <w:r w:rsidR="006F3319" w:rsidRPr="007B4463">
        <w:rPr>
          <w:rFonts w:eastAsia="Calibri" w:cs="Times New Roman"/>
          <w:szCs w:val="24"/>
          <w:lang w:val="ro-RO"/>
        </w:rPr>
        <w:t xml:space="preserve">conform </w:t>
      </w:r>
      <w:r w:rsidR="006917BE" w:rsidRPr="007B4463">
        <w:rPr>
          <w:rFonts w:eastAsia="Calibri" w:cs="Times New Roman"/>
          <w:szCs w:val="24"/>
          <w:lang w:val="ro-RO"/>
        </w:rPr>
        <w:t>Grilei de evaluare tehnico-economică.</w:t>
      </w:r>
    </w:p>
    <w:p w14:paraId="46F580EA" w14:textId="77777777" w:rsidR="00D65149" w:rsidRPr="007B4463" w:rsidRDefault="00D65149" w:rsidP="00E24147">
      <w:pPr>
        <w:ind w:firstLine="708"/>
        <w:rPr>
          <w:rFonts w:eastAsia="Calibri" w:cs="Times New Roman"/>
          <w:szCs w:val="24"/>
          <w:lang w:val="ro-RO"/>
        </w:rPr>
      </w:pPr>
      <w:r w:rsidRPr="007B4463">
        <w:rPr>
          <w:rFonts w:eastAsia="Calibri" w:cs="Times New Roman"/>
          <w:szCs w:val="24"/>
          <w:lang w:val="ro-RO"/>
        </w:rPr>
        <w:t xml:space="preserve">Evaluarea proiectului va permite aprecierea contribuţiei proiectului la îndeplinirea obiectivelor PNRR, la implementarea legislaţiei relevante cu privire la eficienţa energetică în România. Se va urmări ca oferta concurențială să fie clară, coerentă, realistă şi fezabilă cu privire la operaţiunile propuse, termenele de realizare, eficienţa investiţiilor. Se va evalua coerenţa între problemele identificate, obiectivele proiectului, activităţile propuse şi rezultatele estimate. Toate activităţile propuse în proiect trebuie să fie clar descrise şi cuantificate. </w:t>
      </w:r>
      <w:r w:rsidR="00FC21CB" w:rsidRPr="007B4463">
        <w:rPr>
          <w:rFonts w:eastAsia="Calibri" w:cs="Times New Roman"/>
          <w:szCs w:val="24"/>
          <w:lang w:val="ro-RO"/>
        </w:rPr>
        <w:t xml:space="preserve">Toate echipamentele trebuie să respecte normele privind eligibilitatea cheltuielilor și prevederile punctului 1.8.2. </w:t>
      </w:r>
      <w:r w:rsidRPr="007B4463">
        <w:rPr>
          <w:rFonts w:eastAsia="Calibri" w:cs="Times New Roman"/>
          <w:szCs w:val="24"/>
          <w:lang w:val="ro-RO"/>
        </w:rPr>
        <w:t>Se va evalua dacă resursele folosite pentru implementarea proiectului sunt suficiente. Planificarea activităţilor trebuie să fie realistă. Bugetul proiectului, defalcat pe categorii de cheltuieli trebuie să fie transparent şi coerent.</w:t>
      </w:r>
    </w:p>
    <w:tbl>
      <w:tblPr>
        <w:tblStyle w:val="TableGrid"/>
        <w:tblW w:w="0" w:type="auto"/>
        <w:tblInd w:w="-5" w:type="dxa"/>
        <w:tblCellMar>
          <w:top w:w="510" w:type="dxa"/>
          <w:left w:w="510" w:type="dxa"/>
          <w:bottom w:w="510" w:type="dxa"/>
          <w:right w:w="510" w:type="dxa"/>
        </w:tblCellMar>
        <w:tblLook w:val="04A0" w:firstRow="1" w:lastRow="0" w:firstColumn="1" w:lastColumn="0" w:noHBand="0" w:noVBand="1"/>
      </w:tblPr>
      <w:tblGrid>
        <w:gridCol w:w="9067"/>
      </w:tblGrid>
      <w:tr w:rsidR="00E13CE2" w:rsidRPr="007B4463" w14:paraId="67FFA173" w14:textId="77777777" w:rsidTr="00E24147">
        <w:trPr>
          <w:trHeight w:val="191"/>
        </w:trPr>
        <w:tc>
          <w:tcPr>
            <w:tcW w:w="9067" w:type="dxa"/>
            <w:tcBorders>
              <w:top w:val="single" w:sz="4" w:space="0" w:color="auto"/>
              <w:left w:val="single" w:sz="4" w:space="0" w:color="auto"/>
              <w:bottom w:val="single" w:sz="4" w:space="0" w:color="auto"/>
              <w:right w:val="single" w:sz="4" w:space="0" w:color="auto"/>
            </w:tcBorders>
          </w:tcPr>
          <w:p w14:paraId="535F726A" w14:textId="77777777" w:rsidR="00E13CE2" w:rsidRPr="00E24147" w:rsidRDefault="00E13CE2">
            <w:pPr>
              <w:spacing w:after="240" w:line="240" w:lineRule="auto"/>
              <w:jc w:val="left"/>
              <w:rPr>
                <w:rFonts w:eastAsia="Geneva" w:cs="Times New Roman"/>
                <w:b/>
                <w:color w:val="FF0000"/>
                <w:sz w:val="28"/>
                <w:szCs w:val="28"/>
                <w:lang w:val="ro-RO"/>
              </w:rPr>
            </w:pPr>
            <w:r w:rsidRPr="00E24147">
              <w:rPr>
                <w:rFonts w:eastAsia="Geneva" w:cs="Times New Roman"/>
                <w:b/>
                <w:color w:val="FF0000"/>
                <w:sz w:val="28"/>
                <w:szCs w:val="28"/>
                <w:lang w:val="ro-RO"/>
              </w:rPr>
              <w:t>Atenție!</w:t>
            </w:r>
          </w:p>
          <w:p w14:paraId="0FB52B72" w14:textId="77777777" w:rsidR="00E13CE2" w:rsidRPr="007B4463" w:rsidRDefault="00E13CE2" w:rsidP="00E13CE2">
            <w:pPr>
              <w:widowControl w:val="0"/>
              <w:spacing w:line="256" w:lineRule="auto"/>
              <w:contextualSpacing/>
              <w:jc w:val="left"/>
              <w:rPr>
                <w:rFonts w:eastAsiaTheme="minorEastAsia" w:cs="Times New Roman"/>
                <w:szCs w:val="24"/>
                <w:lang w:val="ro-RO"/>
              </w:rPr>
            </w:pPr>
            <w:r w:rsidRPr="007B4463">
              <w:rPr>
                <w:rFonts w:eastAsiaTheme="minorEastAsia" w:cs="Times New Roman"/>
                <w:szCs w:val="24"/>
                <w:lang w:val="ro-RO"/>
              </w:rPr>
              <w:t>Având în vedere că depunerea cererii de finanţare se face electronic, procesul de clarificări se va desfăşura astfel:</w:t>
            </w:r>
          </w:p>
          <w:p w14:paraId="34506D36" w14:textId="77777777" w:rsidR="00E13CE2" w:rsidRPr="007B4463" w:rsidRDefault="00E13CE2" w:rsidP="00E13CE2">
            <w:pPr>
              <w:widowControl w:val="0"/>
              <w:spacing w:line="256" w:lineRule="auto"/>
              <w:contextualSpacing/>
              <w:jc w:val="left"/>
              <w:rPr>
                <w:rFonts w:eastAsiaTheme="minorEastAsia" w:cs="Times New Roman"/>
                <w:szCs w:val="24"/>
                <w:lang w:val="ro-RO"/>
              </w:rPr>
            </w:pPr>
          </w:p>
          <w:p w14:paraId="0C7A7E52" w14:textId="77777777" w:rsidR="00E13CE2" w:rsidRPr="007B4463" w:rsidRDefault="00E13CE2" w:rsidP="00E13CE2">
            <w:pPr>
              <w:widowControl w:val="0"/>
              <w:spacing w:line="256" w:lineRule="auto"/>
              <w:contextualSpacing/>
              <w:jc w:val="left"/>
              <w:rPr>
                <w:rFonts w:eastAsiaTheme="minorEastAsia" w:cs="Times New Roman"/>
                <w:szCs w:val="24"/>
                <w:lang w:val="ro-RO"/>
              </w:rPr>
            </w:pPr>
            <w:r w:rsidRPr="007B4463">
              <w:rPr>
                <w:rFonts w:eastAsiaTheme="minorEastAsia" w:cs="Times New Roman"/>
                <w:szCs w:val="24"/>
                <w:lang w:val="ro-RO"/>
              </w:rPr>
              <w:t>•</w:t>
            </w:r>
            <w:r w:rsidRPr="007B4463">
              <w:rPr>
                <w:rFonts w:eastAsiaTheme="minorEastAsia" w:cs="Times New Roman"/>
                <w:szCs w:val="24"/>
                <w:lang w:val="ro-RO"/>
              </w:rPr>
              <w:tab/>
              <w:t xml:space="preserve">Se va solicita o singură clarificare pentru această etapă de evaluare; </w:t>
            </w:r>
          </w:p>
          <w:p w14:paraId="524CD120" w14:textId="77777777" w:rsidR="00E13CE2" w:rsidRPr="007B4463" w:rsidRDefault="00E13CE2" w:rsidP="00E13CE2">
            <w:pPr>
              <w:widowControl w:val="0"/>
              <w:spacing w:line="256" w:lineRule="auto"/>
              <w:contextualSpacing/>
              <w:jc w:val="left"/>
              <w:rPr>
                <w:rFonts w:eastAsiaTheme="minorEastAsia" w:cs="Times New Roman"/>
                <w:szCs w:val="24"/>
                <w:lang w:val="ro-RO"/>
              </w:rPr>
            </w:pPr>
            <w:r w:rsidRPr="007B4463">
              <w:rPr>
                <w:rFonts w:eastAsiaTheme="minorEastAsia" w:cs="Times New Roman"/>
                <w:szCs w:val="24"/>
                <w:lang w:val="ro-RO"/>
              </w:rPr>
              <w:t>•</w:t>
            </w:r>
            <w:r w:rsidRPr="007B4463">
              <w:rPr>
                <w:rFonts w:eastAsiaTheme="minorEastAsia" w:cs="Times New Roman"/>
                <w:szCs w:val="24"/>
                <w:lang w:val="ro-RO"/>
              </w:rPr>
              <w:tab/>
              <w:t>Solicitantul va avea obligaţia să răspundă în maxim 7 zile.</w:t>
            </w:r>
          </w:p>
        </w:tc>
      </w:tr>
    </w:tbl>
    <w:p w14:paraId="54E19709" w14:textId="77777777" w:rsidR="00E13CE2" w:rsidRPr="007B4463" w:rsidRDefault="00E13CE2" w:rsidP="00E13CE2">
      <w:pPr>
        <w:widowControl w:val="0"/>
        <w:spacing w:line="256" w:lineRule="auto"/>
        <w:contextualSpacing/>
        <w:rPr>
          <w:rFonts w:eastAsiaTheme="minorEastAsia" w:cs="Times New Roman"/>
          <w:szCs w:val="24"/>
          <w:lang w:val="ro-RO"/>
        </w:rPr>
      </w:pPr>
    </w:p>
    <w:p w14:paraId="5BF43FDD" w14:textId="77777777" w:rsidR="00D65149" w:rsidRPr="007B4463" w:rsidRDefault="00D65149" w:rsidP="00E24147">
      <w:pPr>
        <w:ind w:firstLine="708"/>
        <w:rPr>
          <w:rFonts w:eastAsia="Calibri" w:cs="Times New Roman"/>
          <w:szCs w:val="24"/>
          <w:lang w:val="ro-RO"/>
        </w:rPr>
      </w:pPr>
      <w:r w:rsidRPr="007B4463">
        <w:rPr>
          <w:rFonts w:eastAsia="Calibri" w:cs="Times New Roman"/>
          <w:szCs w:val="24"/>
          <w:lang w:val="ro-RO"/>
        </w:rPr>
        <w:t xml:space="preserve">Pentru fiecare proiect selectat în vederea finanţării se va întocmi o notă de aprobare a finanţării. Pentru fiecare proiect respins, </w:t>
      </w:r>
      <w:r w:rsidR="00797200" w:rsidRPr="007B4463">
        <w:rPr>
          <w:rFonts w:eastAsia="Calibri" w:cs="Times New Roman"/>
          <w:szCs w:val="24"/>
          <w:lang w:val="ro-RO"/>
        </w:rPr>
        <w:t xml:space="preserve">solicitantul </w:t>
      </w:r>
      <w:r w:rsidRPr="007B4463">
        <w:rPr>
          <w:rFonts w:eastAsia="Calibri" w:cs="Times New Roman"/>
          <w:szCs w:val="24"/>
          <w:lang w:val="ro-RO"/>
        </w:rPr>
        <w:t>va fi înştiinţat în scris asupra motivelor respingerii.</w:t>
      </w:r>
    </w:p>
    <w:p w14:paraId="4442DBE0" w14:textId="77777777" w:rsidR="00D65149" w:rsidRPr="007B4463" w:rsidRDefault="00D65149" w:rsidP="00C579AC">
      <w:pPr>
        <w:spacing w:after="120" w:line="240" w:lineRule="auto"/>
        <w:rPr>
          <w:rFonts w:eastAsia="Calibri" w:cs="Times New Roman"/>
          <w:szCs w:val="24"/>
          <w:lang w:val="ro-RO"/>
        </w:rPr>
      </w:pPr>
    </w:p>
    <w:p w14:paraId="53F9EB01" w14:textId="77777777" w:rsidR="00D65149" w:rsidRPr="007B4463" w:rsidRDefault="006F3319" w:rsidP="00E24147">
      <w:pPr>
        <w:pStyle w:val="11"/>
        <w:rPr>
          <w:lang w:eastAsia="ro-RO"/>
        </w:rPr>
      </w:pPr>
      <w:bookmarkStart w:id="246" w:name="_Toc88551414"/>
      <w:bookmarkStart w:id="247" w:name="_Toc97539228"/>
      <w:bookmarkStart w:id="248" w:name="_Toc116995977"/>
      <w:r w:rsidRPr="007B4463">
        <w:rPr>
          <w:iCs w:val="0"/>
          <w:lang w:eastAsia="ro-RO"/>
        </w:rPr>
        <w:t>5</w:t>
      </w:r>
      <w:r w:rsidR="00D65149" w:rsidRPr="007B4463">
        <w:rPr>
          <w:iCs w:val="0"/>
          <w:lang w:eastAsia="ro-RO"/>
        </w:rPr>
        <w:t>.2 Depunerea și soluționarea contestațiilor</w:t>
      </w:r>
      <w:bookmarkEnd w:id="246"/>
      <w:bookmarkEnd w:id="247"/>
      <w:bookmarkEnd w:id="248"/>
    </w:p>
    <w:p w14:paraId="2307A541" w14:textId="77777777" w:rsidR="00CE19B2" w:rsidRPr="007B4463" w:rsidRDefault="00D65149" w:rsidP="00E24147">
      <w:pPr>
        <w:ind w:firstLine="708"/>
        <w:rPr>
          <w:rFonts w:eastAsia="Calibri" w:cs="Times New Roman"/>
          <w:szCs w:val="24"/>
          <w:lang w:val="ro-RO"/>
        </w:rPr>
      </w:pPr>
      <w:r w:rsidRPr="007B4463">
        <w:rPr>
          <w:rFonts w:eastAsia="Calibri" w:cs="Times New Roman"/>
          <w:szCs w:val="24"/>
          <w:lang w:val="ro-RO"/>
        </w:rPr>
        <w:t>În situaţia în care solicitanţii sunt nemulţumiţi de respingerea proiectului în oricare dintre etape, inclusiv în etapa de contractare, aceştia au posibilitatea de a contesta acest rezultat. Contestaţiile se depun în termen de 10 zile lucrătoare de la comunicarea rezultatului</w:t>
      </w:r>
      <w:r w:rsidR="008E0DDC" w:rsidRPr="007B4463">
        <w:rPr>
          <w:rFonts w:eastAsia="Calibri" w:cs="Times New Roman"/>
          <w:szCs w:val="24"/>
          <w:lang w:val="ro-RO"/>
        </w:rPr>
        <w:t>,</w:t>
      </w:r>
      <w:r w:rsidRPr="007B4463">
        <w:rPr>
          <w:rFonts w:eastAsia="Calibri" w:cs="Times New Roman"/>
          <w:szCs w:val="24"/>
          <w:lang w:val="ro-RO"/>
        </w:rPr>
        <w:t xml:space="preserve"> la sediul Ministerului Energiei</w:t>
      </w:r>
      <w:r w:rsidR="00CE19B2" w:rsidRPr="007B4463">
        <w:rPr>
          <w:rFonts w:eastAsia="Calibri" w:cs="Times New Roman"/>
          <w:szCs w:val="24"/>
          <w:lang w:val="ro-RO"/>
        </w:rPr>
        <w:t>, la</w:t>
      </w:r>
      <w:r w:rsidR="004B1A0D" w:rsidRPr="007B4463">
        <w:rPr>
          <w:rFonts w:eastAsia="Calibri" w:cs="Times New Roman"/>
          <w:szCs w:val="24"/>
          <w:lang w:val="ro-RO"/>
        </w:rPr>
        <w:t xml:space="preserve"> adresa </w:t>
      </w:r>
      <w:r w:rsidR="00346E77" w:rsidRPr="007B4463">
        <w:rPr>
          <w:rFonts w:eastAsia="Calibri" w:cs="Times New Roman"/>
          <w:szCs w:val="24"/>
          <w:lang w:val="ro-RO"/>
        </w:rPr>
        <w:t>electronică comunicată sau prin platforma dedicată</w:t>
      </w:r>
      <w:r w:rsidR="00CE19B2" w:rsidRPr="007B4463">
        <w:rPr>
          <w:rFonts w:eastAsia="Calibri" w:cs="Times New Roman"/>
          <w:szCs w:val="24"/>
          <w:lang w:val="ro-RO"/>
        </w:rPr>
        <w:t xml:space="preserve"> (Ministerul Energiei</w:t>
      </w:r>
      <w:r w:rsidR="00346E77" w:rsidRPr="007B4463">
        <w:rPr>
          <w:rFonts w:eastAsia="Calibri" w:cs="Times New Roman"/>
          <w:szCs w:val="24"/>
          <w:lang w:val="ro-RO"/>
        </w:rPr>
        <w:t xml:space="preserve"> va publica informa</w:t>
      </w:r>
      <w:r w:rsidR="00A26176" w:rsidRPr="007B4463">
        <w:rPr>
          <w:rFonts w:eastAsia="Calibri" w:cs="Times New Roman"/>
          <w:szCs w:val="24"/>
          <w:lang w:val="ro-RO"/>
        </w:rPr>
        <w:t>ț</w:t>
      </w:r>
      <w:r w:rsidR="00346E77" w:rsidRPr="007B4463">
        <w:rPr>
          <w:rFonts w:eastAsia="Calibri" w:cs="Times New Roman"/>
          <w:szCs w:val="24"/>
          <w:lang w:val="ro-RO"/>
        </w:rPr>
        <w:t>iile utile în acest sens, î</w:t>
      </w:r>
      <w:r w:rsidR="00CE19B2" w:rsidRPr="007B4463">
        <w:rPr>
          <w:rFonts w:eastAsia="Calibri" w:cs="Times New Roman"/>
          <w:szCs w:val="24"/>
          <w:lang w:val="ro-RO"/>
        </w:rPr>
        <w:t xml:space="preserve">n timp util, pe pagina de internet a </w:t>
      </w:r>
      <w:r w:rsidR="00CE19B2" w:rsidRPr="007B4463">
        <w:rPr>
          <w:rFonts w:eastAsia="Calibri" w:cs="Times New Roman"/>
          <w:szCs w:val="24"/>
          <w:lang w:val="ro-RO"/>
        </w:rPr>
        <w:lastRenderedPageBreak/>
        <w:t>ministerului, la sectiunea dedicata PNRR)</w:t>
      </w:r>
      <w:r w:rsidR="001E2B5B" w:rsidRPr="007B4463">
        <w:rPr>
          <w:rFonts w:eastAsia="Calibri" w:cs="Times New Roman"/>
          <w:szCs w:val="24"/>
          <w:lang w:val="ro-RO"/>
        </w:rPr>
        <w:t>, conform informaț</w:t>
      </w:r>
      <w:r w:rsidR="004B1A0D" w:rsidRPr="007B4463">
        <w:rPr>
          <w:rFonts w:eastAsia="Calibri" w:cs="Times New Roman"/>
          <w:szCs w:val="24"/>
          <w:lang w:val="ro-RO"/>
        </w:rPr>
        <w:t>iilor</w:t>
      </w:r>
      <w:r w:rsidR="00346E77" w:rsidRPr="007B4463">
        <w:rPr>
          <w:rFonts w:eastAsia="Calibri" w:cs="Times New Roman"/>
          <w:szCs w:val="24"/>
          <w:lang w:val="ro-RO"/>
        </w:rPr>
        <w:t xml:space="preserve"> publicate pe pagina electronică</w:t>
      </w:r>
      <w:r w:rsidR="004B1A0D" w:rsidRPr="007B4463">
        <w:rPr>
          <w:rFonts w:eastAsia="Calibri" w:cs="Times New Roman"/>
          <w:szCs w:val="24"/>
          <w:lang w:val="ro-RO"/>
        </w:rPr>
        <w:t xml:space="preserve"> a Ministerului Energiei</w:t>
      </w:r>
      <w:r w:rsidRPr="007B4463">
        <w:rPr>
          <w:rFonts w:eastAsia="Calibri" w:cs="Times New Roman"/>
          <w:szCs w:val="24"/>
          <w:lang w:val="ro-RO"/>
        </w:rPr>
        <w:t xml:space="preserve">. </w:t>
      </w:r>
    </w:p>
    <w:p w14:paraId="775B7D82" w14:textId="77777777" w:rsidR="00D65149" w:rsidRPr="007B4463" w:rsidRDefault="00D65149" w:rsidP="00E24147">
      <w:pPr>
        <w:ind w:firstLine="708"/>
        <w:rPr>
          <w:rFonts w:eastAsia="Calibri" w:cs="Times New Roman"/>
          <w:szCs w:val="24"/>
          <w:lang w:val="ro-RO"/>
        </w:rPr>
      </w:pPr>
      <w:r w:rsidRPr="007B4463">
        <w:rPr>
          <w:rFonts w:eastAsia="Calibri" w:cs="Times New Roman"/>
          <w:szCs w:val="24"/>
          <w:lang w:val="ro-RO"/>
        </w:rPr>
        <w:t>Soluţionarea contestaţiilor se va face în termen de maxim 30 de zile calendaristice</w:t>
      </w:r>
      <w:r w:rsidR="005052E3" w:rsidRPr="007B4463">
        <w:rPr>
          <w:rFonts w:eastAsia="Calibri" w:cs="Times New Roman"/>
          <w:szCs w:val="24"/>
          <w:lang w:val="ro-RO"/>
        </w:rPr>
        <w:t xml:space="preserve"> </w:t>
      </w:r>
      <w:r w:rsidR="00E64490" w:rsidRPr="007B4463">
        <w:rPr>
          <w:rFonts w:eastAsia="Calibri" w:cs="Times New Roman"/>
          <w:szCs w:val="24"/>
          <w:lang w:val="ro-RO"/>
        </w:rPr>
        <w:t xml:space="preserve">de la </w:t>
      </w:r>
      <w:r w:rsidR="00E64490" w:rsidRPr="00E24147">
        <w:rPr>
          <w:rFonts w:eastAsia="Calibri" w:cs="Times New Roman"/>
          <w:szCs w:val="24"/>
          <w:lang w:val="ro-RO"/>
        </w:rPr>
        <w:t>înregistrarea</w:t>
      </w:r>
      <w:r w:rsidR="005052E3" w:rsidRPr="007B4463">
        <w:rPr>
          <w:rFonts w:eastAsia="Calibri" w:cs="Times New Roman"/>
          <w:szCs w:val="24"/>
          <w:lang w:val="ro-RO"/>
        </w:rPr>
        <w:t xml:space="preserve"> acesteia.</w:t>
      </w:r>
      <w:r w:rsidRPr="007B4463">
        <w:rPr>
          <w:rFonts w:eastAsia="Calibri" w:cs="Times New Roman"/>
          <w:szCs w:val="24"/>
          <w:lang w:val="ro-RO"/>
        </w:rPr>
        <w:t xml:space="preserve"> </w:t>
      </w:r>
    </w:p>
    <w:p w14:paraId="4ED3EFEA" w14:textId="77777777" w:rsidR="00D65149" w:rsidRPr="007B4463" w:rsidRDefault="00D65149" w:rsidP="00E24147">
      <w:pPr>
        <w:ind w:firstLine="708"/>
        <w:rPr>
          <w:rFonts w:eastAsia="Calibri" w:cs="Times New Roman"/>
          <w:szCs w:val="24"/>
          <w:lang w:val="ro-RO"/>
        </w:rPr>
      </w:pPr>
      <w:r w:rsidRPr="007B4463">
        <w:rPr>
          <w:rFonts w:eastAsia="Calibri" w:cs="Times New Roman"/>
          <w:szCs w:val="24"/>
          <w:lang w:val="ro-RO"/>
        </w:rPr>
        <w:t xml:space="preserve">Pentru a putea fi luate în considerare, contestaţiile trebuie să respecte următoarele cerinţe: </w:t>
      </w:r>
    </w:p>
    <w:p w14:paraId="33A7C843" w14:textId="77777777" w:rsidR="00D65149" w:rsidRPr="007B4463" w:rsidRDefault="00D65149" w:rsidP="005A3A56">
      <w:pPr>
        <w:numPr>
          <w:ilvl w:val="0"/>
          <w:numId w:val="28"/>
        </w:numPr>
        <w:spacing w:after="0" w:line="259" w:lineRule="auto"/>
        <w:rPr>
          <w:rFonts w:eastAsia="Calibri" w:cs="Times New Roman"/>
          <w:szCs w:val="24"/>
          <w:lang w:val="ro-RO"/>
        </w:rPr>
      </w:pPr>
      <w:r w:rsidRPr="007B4463">
        <w:rPr>
          <w:rFonts w:eastAsia="Calibri" w:cs="Times New Roman"/>
          <w:szCs w:val="24"/>
          <w:lang w:val="ro-RO"/>
        </w:rPr>
        <w:t>Identificarea contestatarului,</w:t>
      </w:r>
      <w:r w:rsidR="00D631AD" w:rsidRPr="007B4463">
        <w:rPr>
          <w:rFonts w:eastAsia="Calibri" w:cs="Times New Roman"/>
          <w:szCs w:val="24"/>
          <w:lang w:val="ro-RO"/>
        </w:rPr>
        <w:t xml:space="preserve"> prin: denumirea solicitantului, adresa,</w:t>
      </w:r>
      <w:r w:rsidRPr="007B4463">
        <w:rPr>
          <w:rFonts w:eastAsia="Calibri" w:cs="Times New Roman"/>
          <w:szCs w:val="24"/>
          <w:lang w:val="ro-RO"/>
        </w:rPr>
        <w:t xml:space="preserve"> funcţia, numele şi prenumele reprezentantului legal;</w:t>
      </w:r>
    </w:p>
    <w:p w14:paraId="46BA8D87" w14:textId="77777777" w:rsidR="00D65149" w:rsidRPr="007B4463" w:rsidRDefault="00D65149" w:rsidP="005A3A56">
      <w:pPr>
        <w:numPr>
          <w:ilvl w:val="0"/>
          <w:numId w:val="28"/>
        </w:numPr>
        <w:spacing w:after="0" w:line="259" w:lineRule="auto"/>
        <w:rPr>
          <w:rFonts w:eastAsia="Calibri" w:cs="Times New Roman"/>
          <w:szCs w:val="24"/>
          <w:lang w:val="ro-RO"/>
        </w:rPr>
      </w:pPr>
      <w:r w:rsidRPr="007B4463">
        <w:rPr>
          <w:rFonts w:eastAsia="Calibri" w:cs="Times New Roman"/>
          <w:szCs w:val="24"/>
          <w:lang w:val="ro-RO"/>
        </w:rPr>
        <w:t>Identificarea proiectului, prin: numărul unic de înregistrare alocat cererii de finanţare (codul proiectului din platforma electronică) şi titlul proiectului;</w:t>
      </w:r>
    </w:p>
    <w:p w14:paraId="7DD4500D" w14:textId="77777777" w:rsidR="00D65149" w:rsidRPr="007B4463" w:rsidRDefault="00D65149" w:rsidP="005A3A56">
      <w:pPr>
        <w:numPr>
          <w:ilvl w:val="0"/>
          <w:numId w:val="28"/>
        </w:numPr>
        <w:spacing w:after="0" w:line="259" w:lineRule="auto"/>
        <w:rPr>
          <w:rFonts w:eastAsia="Calibri" w:cs="Times New Roman"/>
          <w:szCs w:val="24"/>
          <w:lang w:val="ro-RO"/>
        </w:rPr>
      </w:pPr>
      <w:r w:rsidRPr="007B4463">
        <w:rPr>
          <w:rFonts w:eastAsia="Calibri" w:cs="Times New Roman"/>
          <w:szCs w:val="24"/>
          <w:lang w:val="ro-RO"/>
        </w:rPr>
        <w:t>Obiectul contestaţiei (ce se solicită prin formularea contestaţiei);</w:t>
      </w:r>
    </w:p>
    <w:p w14:paraId="55100506" w14:textId="77777777" w:rsidR="00D65149" w:rsidRPr="007B4463" w:rsidRDefault="00D65149" w:rsidP="005A3A56">
      <w:pPr>
        <w:numPr>
          <w:ilvl w:val="0"/>
          <w:numId w:val="28"/>
        </w:numPr>
        <w:spacing w:after="0" w:line="259" w:lineRule="auto"/>
        <w:rPr>
          <w:rFonts w:eastAsia="Calibri" w:cs="Times New Roman"/>
          <w:szCs w:val="24"/>
          <w:lang w:val="ro-RO"/>
        </w:rPr>
      </w:pPr>
      <w:r w:rsidRPr="007B4463">
        <w:rPr>
          <w:rFonts w:eastAsia="Calibri" w:cs="Times New Roman"/>
          <w:szCs w:val="24"/>
          <w:lang w:val="ro-RO"/>
        </w:rPr>
        <w:t>Motivele de fapt şi de drept (dispoziţiile legale naţionale şi/sau comunitare, principiile încălcate);</w:t>
      </w:r>
    </w:p>
    <w:p w14:paraId="629D8C39" w14:textId="77777777" w:rsidR="00D65149" w:rsidRPr="007B4463" w:rsidRDefault="00D65149" w:rsidP="005A3A56">
      <w:pPr>
        <w:numPr>
          <w:ilvl w:val="0"/>
          <w:numId w:val="28"/>
        </w:numPr>
        <w:spacing w:after="0" w:line="259" w:lineRule="auto"/>
        <w:rPr>
          <w:rFonts w:eastAsia="Calibri" w:cs="Times New Roman"/>
          <w:szCs w:val="24"/>
          <w:lang w:val="ro-RO"/>
        </w:rPr>
      </w:pPr>
      <w:r w:rsidRPr="007B4463">
        <w:rPr>
          <w:rFonts w:eastAsia="Calibri" w:cs="Times New Roman"/>
          <w:szCs w:val="24"/>
          <w:lang w:val="ro-RO"/>
        </w:rPr>
        <w:t xml:space="preserve">Mijloace de probă </w:t>
      </w:r>
    </w:p>
    <w:p w14:paraId="511946C4" w14:textId="77777777" w:rsidR="00D65149" w:rsidRPr="007B4463" w:rsidRDefault="00D65149" w:rsidP="005A3A56">
      <w:pPr>
        <w:numPr>
          <w:ilvl w:val="0"/>
          <w:numId w:val="28"/>
        </w:numPr>
        <w:spacing w:after="0" w:line="259" w:lineRule="auto"/>
        <w:rPr>
          <w:rFonts w:eastAsia="Calibri" w:cs="Times New Roman"/>
          <w:szCs w:val="24"/>
          <w:lang w:val="ro-RO"/>
        </w:rPr>
      </w:pPr>
      <w:r w:rsidRPr="007B4463">
        <w:rPr>
          <w:rFonts w:eastAsia="Calibri" w:cs="Times New Roman"/>
          <w:szCs w:val="24"/>
          <w:lang w:val="ro-RO"/>
        </w:rPr>
        <w:t>Contestaţiile trebuie să fie însoţite de o copie a comunic</w:t>
      </w:r>
      <w:r w:rsidR="00FC21CB" w:rsidRPr="007B4463">
        <w:rPr>
          <w:rFonts w:eastAsia="Calibri" w:cs="Times New Roman"/>
          <w:szCs w:val="24"/>
          <w:lang w:val="ro-RO"/>
        </w:rPr>
        <w:t>ării,</w:t>
      </w:r>
      <w:r w:rsidRPr="007B4463">
        <w:rPr>
          <w:rFonts w:eastAsia="Calibri" w:cs="Times New Roman"/>
          <w:szCs w:val="24"/>
          <w:lang w:val="ro-RO"/>
        </w:rPr>
        <w:t xml:space="preserve"> de către Ministerul Energiei</w:t>
      </w:r>
      <w:r w:rsidR="00FC21CB" w:rsidRPr="007B4463">
        <w:rPr>
          <w:rFonts w:eastAsia="Calibri" w:cs="Times New Roman"/>
          <w:szCs w:val="24"/>
          <w:lang w:val="ro-RO"/>
        </w:rPr>
        <w:t>,</w:t>
      </w:r>
      <w:r w:rsidRPr="007B4463">
        <w:rPr>
          <w:rFonts w:eastAsia="Calibri" w:cs="Times New Roman"/>
          <w:szCs w:val="24"/>
          <w:lang w:val="ro-RO"/>
        </w:rPr>
        <w:t xml:space="preserve"> a rezultatului procesului de evaluare şi selecţie;</w:t>
      </w:r>
    </w:p>
    <w:p w14:paraId="51BCA1CC" w14:textId="77777777" w:rsidR="00D65149" w:rsidRPr="007B4463" w:rsidRDefault="00D65149" w:rsidP="005A3A56">
      <w:pPr>
        <w:numPr>
          <w:ilvl w:val="0"/>
          <w:numId w:val="28"/>
        </w:numPr>
        <w:spacing w:after="0" w:line="259" w:lineRule="auto"/>
        <w:rPr>
          <w:rFonts w:eastAsia="Calibri" w:cs="Times New Roman"/>
          <w:szCs w:val="24"/>
          <w:lang w:val="ro-RO"/>
        </w:rPr>
      </w:pPr>
      <w:r w:rsidRPr="007B4463">
        <w:rPr>
          <w:rFonts w:eastAsia="Calibri" w:cs="Times New Roman"/>
          <w:szCs w:val="24"/>
          <w:lang w:val="ro-RO"/>
        </w:rPr>
        <w:t>Semnătura reprezentantului legal;</w:t>
      </w:r>
    </w:p>
    <w:p w14:paraId="4C97EBB8" w14:textId="77777777" w:rsidR="00D65149" w:rsidRPr="007B4463" w:rsidRDefault="00D65149" w:rsidP="005A3A56">
      <w:pPr>
        <w:numPr>
          <w:ilvl w:val="0"/>
          <w:numId w:val="28"/>
        </w:numPr>
        <w:spacing w:after="0" w:line="259" w:lineRule="auto"/>
        <w:rPr>
          <w:rFonts w:eastAsia="Calibri" w:cs="Times New Roman"/>
          <w:szCs w:val="24"/>
          <w:lang w:val="ro-RO"/>
        </w:rPr>
      </w:pPr>
      <w:r w:rsidRPr="007B4463">
        <w:rPr>
          <w:rFonts w:eastAsia="Calibri" w:cs="Times New Roman"/>
          <w:szCs w:val="24"/>
          <w:lang w:val="ro-RO"/>
        </w:rPr>
        <w:t>Data formulării contestaţiei;</w:t>
      </w:r>
    </w:p>
    <w:p w14:paraId="7B3ADF29" w14:textId="77777777" w:rsidR="00D65149" w:rsidRPr="007B4463" w:rsidRDefault="00D65149" w:rsidP="00C579AC">
      <w:pPr>
        <w:spacing w:after="0" w:line="240" w:lineRule="auto"/>
        <w:rPr>
          <w:rFonts w:eastAsia="Calibri" w:cs="Times New Roman"/>
          <w:szCs w:val="24"/>
          <w:lang w:val="ro-RO"/>
        </w:rPr>
      </w:pPr>
    </w:p>
    <w:p w14:paraId="1C9028A0" w14:textId="77777777" w:rsidR="00D65149" w:rsidRPr="007B4463" w:rsidRDefault="00D65149" w:rsidP="00E24147">
      <w:pPr>
        <w:ind w:firstLine="708"/>
        <w:rPr>
          <w:rFonts w:eastAsia="Calibri" w:cs="Times New Roman"/>
          <w:szCs w:val="24"/>
          <w:lang w:val="ro-RO"/>
        </w:rPr>
      </w:pPr>
      <w:r w:rsidRPr="007B4463">
        <w:rPr>
          <w:rFonts w:eastAsia="Calibri" w:cs="Times New Roman"/>
          <w:szCs w:val="24"/>
          <w:lang w:val="ro-RO"/>
        </w:rPr>
        <w:t>Contestaţiile sunt analizate şi soluţionate în termen de 30 de zile (calendaristice) de la data înregistrării lor. În situaţia în care se consideră necesară o investigaţie mai amănunţită, care presupune depăşirea termenului de 30 de zile, contestatarul va fi anunţat, în scris, asupra termenului de soluţionare. Decizia comisiei constituită pentru soluţionarea contestaţiilor poate fi de admitere sau de respingere şi are caracter definitiv la nivelul Ministerului Energiei. Contestatarul este notificat în scris asupra deciziei comisiei.</w:t>
      </w:r>
    </w:p>
    <w:p w14:paraId="1C38227B" w14:textId="77777777" w:rsidR="00D65149" w:rsidRPr="007B4463" w:rsidRDefault="00D65149" w:rsidP="00C579AC">
      <w:pPr>
        <w:spacing w:after="0" w:line="240" w:lineRule="auto"/>
        <w:rPr>
          <w:rFonts w:eastAsia="Calibri" w:cs="Times New Roman"/>
          <w:szCs w:val="24"/>
          <w:lang w:val="ro-RO"/>
        </w:rPr>
      </w:pPr>
    </w:p>
    <w:p w14:paraId="308F914A" w14:textId="77777777" w:rsidR="00D65149" w:rsidRPr="007B4463" w:rsidRDefault="00D65149" w:rsidP="00E24147">
      <w:pPr>
        <w:pStyle w:val="1"/>
        <w:rPr>
          <w:bCs/>
          <w:szCs w:val="24"/>
        </w:rPr>
      </w:pPr>
      <w:bookmarkStart w:id="249" w:name="_Toc439948374"/>
      <w:bookmarkStart w:id="250" w:name="_Toc441236119"/>
      <w:bookmarkStart w:id="251" w:name="_Toc442405190"/>
      <w:bookmarkStart w:id="252" w:name="_Toc88551415"/>
      <w:bookmarkStart w:id="253" w:name="_Toc97539229"/>
      <w:bookmarkStart w:id="254" w:name="_Toc116995978"/>
      <w:r w:rsidRPr="007B4463">
        <w:t xml:space="preserve">Capitolul </w:t>
      </w:r>
      <w:r w:rsidR="006F3319" w:rsidRPr="007B4463">
        <w:t>6</w:t>
      </w:r>
      <w:r w:rsidRPr="007B4463">
        <w:t>.</w:t>
      </w:r>
      <w:bookmarkEnd w:id="249"/>
      <w:r w:rsidRPr="007B4463">
        <w:t xml:space="preserve"> contractarea proiectelor</w:t>
      </w:r>
      <w:bookmarkEnd w:id="250"/>
      <w:bookmarkEnd w:id="251"/>
      <w:bookmarkEnd w:id="252"/>
      <w:bookmarkEnd w:id="253"/>
      <w:bookmarkEnd w:id="254"/>
    </w:p>
    <w:p w14:paraId="4E4EF33B" w14:textId="77777777" w:rsidR="00D65149" w:rsidRPr="007B4463" w:rsidRDefault="00D65149" w:rsidP="00C579AC">
      <w:pPr>
        <w:ind w:firstLine="708"/>
        <w:rPr>
          <w:rFonts w:eastAsia="Calibri" w:cs="Times New Roman"/>
          <w:szCs w:val="24"/>
          <w:lang w:val="ro-RO"/>
        </w:rPr>
      </w:pPr>
      <w:r w:rsidRPr="007B4463">
        <w:rPr>
          <w:rFonts w:eastAsia="Calibri" w:cs="Times New Roman"/>
          <w:szCs w:val="24"/>
          <w:lang w:val="ro-RO"/>
        </w:rPr>
        <w:t>Contractul de finanţare (CF) reprezintă un act juridic supus regulilor de drept public, cu titlu oneros pentru beneficiar, de adeziune, comutativ şi sinalagmatic prin care se stabilesc drepturile şi obligaţiile corelative ale părţilor în vederea implementării operaţiunilor.</w:t>
      </w:r>
    </w:p>
    <w:p w14:paraId="45D60995" w14:textId="77777777" w:rsidR="00C74020" w:rsidRPr="007B4463" w:rsidRDefault="00D65149" w:rsidP="00C579AC">
      <w:pPr>
        <w:ind w:firstLine="708"/>
        <w:rPr>
          <w:rFonts w:eastAsia="Calibri" w:cs="Times New Roman"/>
          <w:szCs w:val="24"/>
          <w:lang w:val="ro-RO"/>
        </w:rPr>
      </w:pPr>
      <w:r w:rsidRPr="007B4463">
        <w:rPr>
          <w:rFonts w:eastAsia="Calibri" w:cs="Times New Roman"/>
          <w:szCs w:val="24"/>
          <w:lang w:val="ro-RO"/>
        </w:rPr>
        <w:t xml:space="preserve">După finalizarea procesului de evaluare, pentru proiectele selectate în urma </w:t>
      </w:r>
      <w:r w:rsidR="00ED4AEC" w:rsidRPr="007B4463">
        <w:rPr>
          <w:rFonts w:eastAsia="Calibri" w:cs="Times New Roman"/>
          <w:szCs w:val="24"/>
          <w:lang w:val="ro-RO"/>
        </w:rPr>
        <w:t xml:space="preserve">apelului </w:t>
      </w:r>
      <w:r w:rsidR="0076504C" w:rsidRPr="007B4463">
        <w:rPr>
          <w:rFonts w:eastAsia="Calibri" w:cs="Times New Roman"/>
          <w:szCs w:val="24"/>
          <w:lang w:val="ro-RO"/>
        </w:rPr>
        <w:t>competitiv</w:t>
      </w:r>
      <w:r w:rsidRPr="007B4463">
        <w:rPr>
          <w:rFonts w:eastAsia="Calibri" w:cs="Times New Roman"/>
          <w:szCs w:val="24"/>
          <w:lang w:val="ro-RO"/>
        </w:rPr>
        <w:t xml:space="preserve">, Ministerul Energiei redactează </w:t>
      </w:r>
      <w:r w:rsidR="00C74020" w:rsidRPr="007B4463">
        <w:rPr>
          <w:rFonts w:eastAsia="Calibri" w:cs="Times New Roman"/>
          <w:szCs w:val="24"/>
          <w:lang w:val="ro-RO"/>
        </w:rPr>
        <w:t>lista proiectelor eligibi</w:t>
      </w:r>
      <w:r w:rsidR="003563BC" w:rsidRPr="007B4463">
        <w:rPr>
          <w:rFonts w:eastAsia="Calibri" w:cs="Times New Roman"/>
          <w:szCs w:val="24"/>
          <w:lang w:val="ro-RO"/>
        </w:rPr>
        <w:t xml:space="preserve">le </w:t>
      </w:r>
      <w:r w:rsidR="00146A92" w:rsidRPr="007B4463">
        <w:rPr>
          <w:rFonts w:eastAsia="Calibri" w:cs="Times New Roman"/>
          <w:szCs w:val="24"/>
          <w:lang w:val="ro-RO"/>
        </w:rPr>
        <w:t>ș</w:t>
      </w:r>
      <w:r w:rsidR="003563BC" w:rsidRPr="007B4463">
        <w:rPr>
          <w:rFonts w:eastAsia="Calibri" w:cs="Times New Roman"/>
          <w:szCs w:val="24"/>
          <w:lang w:val="ro-RO"/>
        </w:rPr>
        <w:t>i a proiectelor care nu se î</w:t>
      </w:r>
      <w:r w:rsidR="00C74020" w:rsidRPr="007B4463">
        <w:rPr>
          <w:rFonts w:eastAsia="Calibri" w:cs="Times New Roman"/>
          <w:szCs w:val="24"/>
          <w:lang w:val="ro-RO"/>
        </w:rPr>
        <w:t>nscriu pentru</w:t>
      </w:r>
      <w:r w:rsidR="003563BC" w:rsidRPr="007B4463">
        <w:rPr>
          <w:rFonts w:eastAsia="Calibri" w:cs="Times New Roman"/>
          <w:szCs w:val="24"/>
          <w:lang w:val="ro-RO"/>
        </w:rPr>
        <w:t xml:space="preserve"> finanț</w:t>
      </w:r>
      <w:r w:rsidR="00C74020" w:rsidRPr="007B4463">
        <w:rPr>
          <w:rFonts w:eastAsia="Calibri" w:cs="Times New Roman"/>
          <w:szCs w:val="24"/>
          <w:lang w:val="ro-RO"/>
        </w:rPr>
        <w:t>are.</w:t>
      </w:r>
    </w:p>
    <w:p w14:paraId="3F3A693A" w14:textId="02E77C65" w:rsidR="00D65149" w:rsidRPr="007B4463" w:rsidRDefault="002D6B21" w:rsidP="00E24147">
      <w:pPr>
        <w:ind w:firstLine="708"/>
        <w:rPr>
          <w:rFonts w:eastAsia="Calibri" w:cs="Times New Roman"/>
          <w:szCs w:val="24"/>
          <w:lang w:val="ro-RO"/>
        </w:rPr>
      </w:pPr>
      <w:r w:rsidRPr="007B4463">
        <w:rPr>
          <w:rFonts w:eastAsia="Calibri" w:cs="Times New Roman"/>
          <w:szCs w:val="24"/>
          <w:lang w:val="ro-RO"/>
        </w:rPr>
        <w:t>În urma aprobă</w:t>
      </w:r>
      <w:r w:rsidR="00C74020" w:rsidRPr="007B4463">
        <w:rPr>
          <w:rFonts w:eastAsia="Calibri" w:cs="Times New Roman"/>
          <w:szCs w:val="24"/>
          <w:lang w:val="ro-RO"/>
        </w:rPr>
        <w:t>rii listei, contractul de finanţare se</w:t>
      </w:r>
      <w:r w:rsidR="00D65149" w:rsidRPr="007B4463">
        <w:rPr>
          <w:rFonts w:eastAsia="Calibri" w:cs="Times New Roman"/>
          <w:szCs w:val="24"/>
          <w:lang w:val="ro-RO"/>
        </w:rPr>
        <w:t xml:space="preserve"> transmite </w:t>
      </w:r>
      <w:r w:rsidR="009E1D93" w:rsidRPr="007B4463">
        <w:rPr>
          <w:rFonts w:eastAsia="Calibri" w:cs="Times New Roman"/>
          <w:szCs w:val="24"/>
          <w:lang w:val="ro-RO"/>
        </w:rPr>
        <w:t>solicitanților declarați eligibili și aprobați în lista finală</w:t>
      </w:r>
      <w:r w:rsidR="00C74020" w:rsidRPr="007B4463">
        <w:rPr>
          <w:rFonts w:eastAsia="Calibri" w:cs="Times New Roman"/>
          <w:szCs w:val="24"/>
          <w:lang w:val="ro-RO"/>
        </w:rPr>
        <w:t>.</w:t>
      </w:r>
    </w:p>
    <w:p w14:paraId="3EE3B694" w14:textId="77777777" w:rsidR="00D65149" w:rsidRPr="007B4463" w:rsidRDefault="00675414" w:rsidP="00E24147">
      <w:pPr>
        <w:ind w:firstLine="708"/>
        <w:rPr>
          <w:rFonts w:eastAsia="Calibri" w:cs="Times New Roman"/>
          <w:szCs w:val="24"/>
          <w:lang w:val="ro-RO"/>
        </w:rPr>
      </w:pPr>
      <w:r w:rsidRPr="005117E5">
        <w:rPr>
          <w:rFonts w:eastAsia="Calibri" w:cs="Times New Roman"/>
          <w:szCs w:val="24"/>
          <w:lang w:val="ro-RO"/>
        </w:rPr>
        <w:lastRenderedPageBreak/>
        <w:t>Solicitantul va încă</w:t>
      </w:r>
      <w:r w:rsidR="00D65149" w:rsidRPr="005117E5">
        <w:rPr>
          <w:rFonts w:eastAsia="Calibri" w:cs="Times New Roman"/>
          <w:szCs w:val="24"/>
          <w:lang w:val="ro-RO"/>
        </w:rPr>
        <w:t>rca în sistemul informatic d</w:t>
      </w:r>
      <w:r w:rsidR="00D65149" w:rsidRPr="007B4463">
        <w:rPr>
          <w:rFonts w:eastAsia="Calibri" w:cs="Times New Roman"/>
          <w:szCs w:val="24"/>
          <w:lang w:val="ro-RO"/>
        </w:rPr>
        <w:t>ocumentele solicitate în funcţie de disponibilitatea sistemului electronic. Proiectul poate fi respins în cadrul acestei etape şi se va transmite solicitantului o Notificare de respingere</w:t>
      </w:r>
      <w:r w:rsidR="00CE19B2" w:rsidRPr="007B4463">
        <w:rPr>
          <w:rFonts w:eastAsia="Calibri" w:cs="Times New Roman"/>
          <w:szCs w:val="24"/>
          <w:lang w:val="ro-RO"/>
        </w:rPr>
        <w:t xml:space="preserve"> și motivele care au stat la baza acestei decizii</w:t>
      </w:r>
      <w:r w:rsidR="00D65149" w:rsidRPr="007B4463">
        <w:rPr>
          <w:rFonts w:eastAsia="Calibri" w:cs="Times New Roman"/>
          <w:szCs w:val="24"/>
          <w:lang w:val="ro-RO"/>
        </w:rPr>
        <w:t>,</w:t>
      </w:r>
      <w:r w:rsidR="000518EC" w:rsidRPr="007B4463">
        <w:rPr>
          <w:rFonts w:eastAsia="Calibri" w:cs="Times New Roman"/>
          <w:szCs w:val="24"/>
          <w:lang w:val="ro-RO"/>
        </w:rPr>
        <w:t xml:space="preserve"> prin intermediul aplicaț</w:t>
      </w:r>
      <w:r w:rsidR="00D65149" w:rsidRPr="007B4463">
        <w:rPr>
          <w:rFonts w:eastAsia="Calibri" w:cs="Times New Roman"/>
          <w:szCs w:val="24"/>
          <w:lang w:val="ro-RO"/>
        </w:rPr>
        <w:t>iei electronice</w:t>
      </w:r>
      <w:r w:rsidR="005053EB" w:rsidRPr="007B4463">
        <w:rPr>
          <w:rFonts w:eastAsia="Calibri" w:cs="Times New Roman"/>
          <w:szCs w:val="24"/>
          <w:lang w:val="ro-RO"/>
        </w:rPr>
        <w:t>,</w:t>
      </w:r>
      <w:r w:rsidR="00D65149" w:rsidRPr="007B4463">
        <w:rPr>
          <w:rFonts w:eastAsia="Calibri" w:cs="Times New Roman"/>
          <w:szCs w:val="24"/>
          <w:lang w:val="ro-RO"/>
        </w:rPr>
        <w:t>:</w:t>
      </w:r>
    </w:p>
    <w:p w14:paraId="40E023CE" w14:textId="77777777" w:rsidR="00D65149" w:rsidRPr="007B4463" w:rsidRDefault="00D65149" w:rsidP="005A3A56">
      <w:pPr>
        <w:numPr>
          <w:ilvl w:val="0"/>
          <w:numId w:val="27"/>
        </w:numPr>
        <w:spacing w:after="0" w:line="240" w:lineRule="auto"/>
        <w:rPr>
          <w:rFonts w:eastAsia="Calibri" w:cs="Times New Roman"/>
          <w:szCs w:val="24"/>
          <w:lang w:val="ro-RO"/>
        </w:rPr>
      </w:pPr>
      <w:r w:rsidRPr="007B4463">
        <w:rPr>
          <w:rFonts w:eastAsia="Calibri" w:cs="Times New Roman"/>
          <w:szCs w:val="24"/>
          <w:lang w:val="ro-RO"/>
        </w:rPr>
        <w:t>documentaţia solicitată nu este transmisă în termenul solicitat ori este incompletă în raport cu cerinţele Ghidului (respectiv</w:t>
      </w:r>
      <w:r w:rsidRPr="00E24147">
        <w:rPr>
          <w:rFonts w:eastAsia="Calibri" w:cs="Times New Roman"/>
          <w:b/>
          <w:szCs w:val="24"/>
          <w:lang w:val="ro-RO"/>
        </w:rPr>
        <w:t>)</w:t>
      </w:r>
      <w:r w:rsidRPr="007B4463">
        <w:rPr>
          <w:rFonts w:eastAsia="Calibri" w:cs="Times New Roman"/>
          <w:szCs w:val="24"/>
          <w:lang w:val="ro-RO"/>
        </w:rPr>
        <w:t xml:space="preserve"> sau nu se mai află în </w:t>
      </w:r>
      <w:r w:rsidR="00F96406" w:rsidRPr="007B4463">
        <w:rPr>
          <w:rFonts w:eastAsia="Calibri" w:cs="Times New Roman"/>
          <w:szCs w:val="24"/>
          <w:lang w:val="ro-RO"/>
        </w:rPr>
        <w:t>perioada</w:t>
      </w:r>
      <w:r w:rsidR="000C452F" w:rsidRPr="007B4463">
        <w:rPr>
          <w:rFonts w:eastAsia="Calibri" w:cs="Times New Roman"/>
          <w:szCs w:val="24"/>
          <w:lang w:val="ro-RO"/>
        </w:rPr>
        <w:t xml:space="preserve"> de valabilitat</w:t>
      </w:r>
      <w:r w:rsidRPr="007B4463">
        <w:rPr>
          <w:rFonts w:eastAsia="Calibri" w:cs="Times New Roman"/>
          <w:szCs w:val="24"/>
          <w:lang w:val="ro-RO"/>
        </w:rPr>
        <w:t xml:space="preserve">e; </w:t>
      </w:r>
    </w:p>
    <w:p w14:paraId="71CA8015" w14:textId="496B4FD8" w:rsidR="00D65149" w:rsidRPr="007B4463" w:rsidRDefault="00003DD7" w:rsidP="005A3A56">
      <w:pPr>
        <w:numPr>
          <w:ilvl w:val="0"/>
          <w:numId w:val="27"/>
        </w:numPr>
        <w:spacing w:after="0" w:line="240" w:lineRule="auto"/>
        <w:rPr>
          <w:rFonts w:eastAsia="Calibri" w:cs="Times New Roman"/>
          <w:szCs w:val="24"/>
          <w:lang w:val="ro-RO"/>
        </w:rPr>
      </w:pPr>
      <w:r w:rsidRPr="007B4463">
        <w:rPr>
          <w:rFonts w:eastAsia="Calibri" w:cs="Times New Roman"/>
          <w:szCs w:val="24"/>
          <w:lang w:val="ro-RO"/>
        </w:rPr>
        <w:t>se constată modificarea</w:t>
      </w:r>
      <w:r w:rsidR="00D65149" w:rsidRPr="007B4463">
        <w:rPr>
          <w:rFonts w:eastAsia="Calibri" w:cs="Times New Roman"/>
          <w:szCs w:val="24"/>
          <w:lang w:val="ro-RO"/>
        </w:rPr>
        <w:t xml:space="preserve"> formei iniţiale a contractului transmis de către Ministerul Energiei</w:t>
      </w:r>
      <w:r w:rsidR="00B84340" w:rsidRPr="007B4463">
        <w:rPr>
          <w:rFonts w:eastAsia="Calibri" w:cs="Times New Roman"/>
          <w:szCs w:val="24"/>
          <w:lang w:val="ro-RO"/>
        </w:rPr>
        <w:t xml:space="preserve"> </w:t>
      </w:r>
      <w:r w:rsidRPr="007B4463">
        <w:rPr>
          <w:rFonts w:eastAsia="Calibri" w:cs="Times New Roman"/>
          <w:szCs w:val="24"/>
          <w:lang w:val="ro-RO"/>
        </w:rPr>
        <w:t>şi/</w:t>
      </w:r>
      <w:r w:rsidR="00D65149" w:rsidRPr="007B4463">
        <w:rPr>
          <w:rFonts w:eastAsia="Calibri" w:cs="Times New Roman"/>
          <w:szCs w:val="24"/>
          <w:lang w:val="ro-RO"/>
        </w:rPr>
        <w:t>sau nerespectarea termenului limită de returnare a contractului semnat.</w:t>
      </w:r>
    </w:p>
    <w:p w14:paraId="00A09534" w14:textId="77777777" w:rsidR="00D65149" w:rsidRPr="007B4463" w:rsidRDefault="00D65149" w:rsidP="00C579AC">
      <w:pPr>
        <w:spacing w:after="0" w:line="240" w:lineRule="auto"/>
        <w:rPr>
          <w:rFonts w:eastAsia="Calibri" w:cs="Times New Roman"/>
          <w:szCs w:val="24"/>
          <w:lang w:val="ro-RO"/>
        </w:rPr>
      </w:pPr>
    </w:p>
    <w:p w14:paraId="2B888AD6" w14:textId="77777777" w:rsidR="007F7E24" w:rsidRPr="007B4463" w:rsidRDefault="00D65149" w:rsidP="00E24147">
      <w:pPr>
        <w:ind w:firstLine="708"/>
        <w:rPr>
          <w:rFonts w:eastAsia="Calibri" w:cs="Times New Roman"/>
          <w:szCs w:val="24"/>
          <w:lang w:val="ro-RO"/>
        </w:rPr>
      </w:pPr>
      <w:r w:rsidRPr="007B4463">
        <w:rPr>
          <w:rFonts w:eastAsia="Calibri" w:cs="Times New Roman"/>
          <w:szCs w:val="24"/>
          <w:lang w:val="ro-RO"/>
        </w:rPr>
        <w:t>Solicitantul se obligă ca toate documentele transmise să fie în formatul prevăzut de lege şi în vigoare la data depunerii acestora, în caz contrar n</w:t>
      </w:r>
      <w:r w:rsidR="007F7E24" w:rsidRPr="007B4463">
        <w:rPr>
          <w:rFonts w:eastAsia="Calibri" w:cs="Times New Roman"/>
          <w:szCs w:val="24"/>
          <w:lang w:val="ro-RO"/>
        </w:rPr>
        <w:t>eputându-se încheia contractul.</w:t>
      </w:r>
    </w:p>
    <w:p w14:paraId="30430E42" w14:textId="77777777" w:rsidR="00D65149" w:rsidRPr="007B4463" w:rsidRDefault="00D65149" w:rsidP="00E24147">
      <w:pPr>
        <w:ind w:firstLine="708"/>
        <w:rPr>
          <w:rFonts w:eastAsia="Calibri" w:cs="Times New Roman"/>
          <w:szCs w:val="24"/>
          <w:lang w:val="ro-RO"/>
        </w:rPr>
      </w:pPr>
      <w:r w:rsidRPr="007B4463">
        <w:rPr>
          <w:rFonts w:eastAsia="Calibri" w:cs="Times New Roman"/>
          <w:szCs w:val="24"/>
          <w:lang w:val="ro-RO"/>
        </w:rPr>
        <w:t>Contactul de finanţare va fi semnat de către reprezentanţii Ministerului Energiei şi reprezentantul legal al solicitantului, contractul de finanţare intrând în vigoare la data semnării ultimei părţi semnatare.</w:t>
      </w:r>
    </w:p>
    <w:p w14:paraId="1786C924" w14:textId="3CD95EE5" w:rsidR="00D65149" w:rsidRDefault="00D65149" w:rsidP="00E24147">
      <w:pPr>
        <w:ind w:firstLine="708"/>
        <w:rPr>
          <w:rFonts w:eastAsia="Calibri" w:cs="Times New Roman"/>
          <w:szCs w:val="24"/>
          <w:lang w:val="ro-RO"/>
        </w:rPr>
      </w:pPr>
      <w:r w:rsidRPr="007B4463">
        <w:rPr>
          <w:rFonts w:eastAsia="Calibri" w:cs="Times New Roman"/>
          <w:szCs w:val="24"/>
          <w:lang w:val="ro-RO"/>
        </w:rPr>
        <w:t xml:space="preserve">Solicitantul are obligaţia de a semna electronic contractul de finanțare şi de a-l returna în termenul solicitat de Ministerul Energiei </w:t>
      </w:r>
      <w:r w:rsidR="00CE19B2" w:rsidRPr="007B4463">
        <w:rPr>
          <w:rFonts w:eastAsia="Calibri" w:cs="Times New Roman"/>
          <w:szCs w:val="24"/>
          <w:lang w:val="ro-RO"/>
        </w:rPr>
        <w:t>(10</w:t>
      </w:r>
      <w:r w:rsidRPr="007B4463">
        <w:rPr>
          <w:rFonts w:eastAsia="Calibri" w:cs="Times New Roman"/>
          <w:szCs w:val="24"/>
          <w:lang w:val="ro-RO"/>
        </w:rPr>
        <w:t xml:space="preserve"> zile de la data primirii documentului) însoţit, eventual, de orice alt document solicitat </w:t>
      </w:r>
      <w:r w:rsidR="00CE19B2" w:rsidRPr="007B4463">
        <w:rPr>
          <w:rFonts w:eastAsia="Calibri" w:cs="Times New Roman"/>
          <w:szCs w:val="24"/>
          <w:lang w:val="ro-RO"/>
        </w:rPr>
        <w:t>odată cu transmiterea</w:t>
      </w:r>
      <w:r w:rsidRPr="007B4463">
        <w:rPr>
          <w:rFonts w:eastAsia="Calibri" w:cs="Times New Roman"/>
          <w:szCs w:val="24"/>
          <w:lang w:val="ro-RO"/>
        </w:rPr>
        <w:t xml:space="preserve"> contract</w:t>
      </w:r>
      <w:r w:rsidR="00CE19B2" w:rsidRPr="007B4463">
        <w:rPr>
          <w:rFonts w:eastAsia="Calibri" w:cs="Times New Roman"/>
          <w:szCs w:val="24"/>
          <w:lang w:val="ro-RO"/>
        </w:rPr>
        <w:t>ului</w:t>
      </w:r>
      <w:r w:rsidRPr="007B4463">
        <w:rPr>
          <w:rFonts w:eastAsia="Calibri" w:cs="Times New Roman"/>
          <w:szCs w:val="24"/>
          <w:lang w:val="ro-RO"/>
        </w:rPr>
        <w:t xml:space="preserve">. În cazul în care solicitantul nu respectă termenul de semnare a contractul de finanţare şi </w:t>
      </w:r>
      <w:r w:rsidR="00CE19B2" w:rsidRPr="007B4463">
        <w:rPr>
          <w:rFonts w:eastAsia="Calibri" w:cs="Times New Roman"/>
          <w:szCs w:val="24"/>
          <w:lang w:val="ro-RO"/>
        </w:rPr>
        <w:t xml:space="preserve">de </w:t>
      </w:r>
      <w:r w:rsidRPr="007B4463">
        <w:rPr>
          <w:rFonts w:eastAsia="Calibri" w:cs="Times New Roman"/>
          <w:szCs w:val="24"/>
          <w:lang w:val="ro-RO"/>
        </w:rPr>
        <w:t>returnare la Ministerul Energiei, ministerul îşi rezervă dreptul de a respinge finanţarea contractul de finanţare.</w:t>
      </w:r>
    </w:p>
    <w:p w14:paraId="28DF2D07" w14:textId="77777777" w:rsidR="004C4473" w:rsidRPr="007B4463" w:rsidRDefault="00D65149" w:rsidP="00E24147">
      <w:pPr>
        <w:ind w:firstLine="708"/>
        <w:rPr>
          <w:rFonts w:eastAsia="Calibri" w:cs="Times New Roman"/>
          <w:szCs w:val="24"/>
          <w:lang w:val="ro-RO"/>
        </w:rPr>
      </w:pPr>
      <w:r w:rsidRPr="007B4463">
        <w:rPr>
          <w:rFonts w:eastAsia="Calibri" w:cs="Times New Roman"/>
          <w:szCs w:val="24"/>
          <w:lang w:val="ro-RO"/>
        </w:rPr>
        <w:t>După semnarea de către solicitant, contractul de finanţare va fi semnat de către reprezentantul legal al Ministerului Energiei. Data încheierii contractului de finanţare este data ultimei semnături.</w:t>
      </w:r>
    </w:p>
    <w:p w14:paraId="14CF378E" w14:textId="77777777" w:rsidR="00D65149" w:rsidRPr="007B4463" w:rsidRDefault="00D65149" w:rsidP="00E24147">
      <w:pPr>
        <w:ind w:firstLine="708"/>
        <w:rPr>
          <w:rFonts w:eastAsia="Calibri" w:cs="Times New Roman"/>
          <w:szCs w:val="24"/>
          <w:lang w:val="ro-RO"/>
        </w:rPr>
      </w:pPr>
      <w:r w:rsidRPr="007B4463">
        <w:rPr>
          <w:rFonts w:eastAsia="Calibri" w:cs="Times New Roman"/>
          <w:szCs w:val="24"/>
          <w:lang w:val="ro-RO"/>
        </w:rPr>
        <w:t xml:space="preserve"> </w:t>
      </w:r>
      <w:r w:rsidR="004C4473" w:rsidRPr="007B4463">
        <w:rPr>
          <w:rFonts w:eastAsia="Calibri" w:cs="Times New Roman"/>
          <w:szCs w:val="24"/>
          <w:lang w:val="ro-RO"/>
        </w:rPr>
        <w:t>Beneficiarul se angajează să furnizeze datele privind beneficiarul real, conform art. 22 alin. 2 lit. d din Regulamentul (UE) 2021/241.</w:t>
      </w:r>
    </w:p>
    <w:p w14:paraId="6C9301C9" w14:textId="77777777" w:rsidR="000A66BA" w:rsidRPr="007B4463" w:rsidRDefault="000A66BA" w:rsidP="005A3A56">
      <w:pPr>
        <w:numPr>
          <w:ilvl w:val="0"/>
          <w:numId w:val="50"/>
        </w:numPr>
        <w:spacing w:after="0" w:line="240" w:lineRule="auto"/>
        <w:contextualSpacing/>
        <w:rPr>
          <w:rFonts w:cs="Times New Roman"/>
          <w:szCs w:val="24"/>
          <w:lang w:val="ro-RO"/>
        </w:rPr>
      </w:pPr>
      <w:r w:rsidRPr="007B4463">
        <w:rPr>
          <w:rFonts w:cs="Times New Roman"/>
          <w:szCs w:val="24"/>
          <w:lang w:val="ro-RO"/>
        </w:rPr>
        <w:t>la depunerea Cererii de finantare se solicită prin Anexa 1 menţionarea beneficiarului real, iar ȋn procesul de contractare se impune</w:t>
      </w:r>
      <w:r w:rsidR="00981B97" w:rsidRPr="007B4463">
        <w:rPr>
          <w:rFonts w:cs="Times New Roman"/>
          <w:szCs w:val="24"/>
          <w:lang w:val="ro-RO"/>
        </w:rPr>
        <w:t>,</w:t>
      </w:r>
      <w:r w:rsidRPr="007B4463">
        <w:rPr>
          <w:rFonts w:cs="Times New Roman"/>
          <w:szCs w:val="24"/>
          <w:lang w:val="ro-RO"/>
        </w:rPr>
        <w:t xml:space="preserve"> odată cu semnarea contractului de finanțare, beneficiarul să depună Declarația privind beneficiarul real al persoanei juridice (solicitantul de finanțare), document eliberat de ONRC și să completeze secțiunea dedicată beneficiarul real al destinatarului final (solicitantul de finanțare) din aplicația IT;</w:t>
      </w:r>
    </w:p>
    <w:p w14:paraId="5EB8713E" w14:textId="77777777" w:rsidR="000A66BA" w:rsidRPr="007B4463" w:rsidRDefault="000A66BA" w:rsidP="00C579AC">
      <w:pPr>
        <w:spacing w:after="0" w:line="240" w:lineRule="auto"/>
        <w:ind w:firstLine="360"/>
        <w:rPr>
          <w:rFonts w:eastAsia="Calibri" w:cs="Times New Roman"/>
          <w:szCs w:val="24"/>
          <w:lang w:val="ro-RO"/>
        </w:rPr>
      </w:pPr>
    </w:p>
    <w:p w14:paraId="64DD4B70" w14:textId="77777777" w:rsidR="004C4473" w:rsidRPr="007B4463" w:rsidRDefault="004C4473" w:rsidP="00C579AC">
      <w:pPr>
        <w:spacing w:after="0" w:line="240" w:lineRule="auto"/>
        <w:ind w:firstLine="360"/>
        <w:rPr>
          <w:rFonts w:eastAsia="Calibri" w:cs="Times New Roman"/>
          <w:szCs w:val="24"/>
          <w:lang w:val="ro-RO"/>
        </w:rPr>
      </w:pPr>
      <w:r w:rsidRPr="007B4463">
        <w:rPr>
          <w:rFonts w:eastAsia="Calibri" w:cs="Times New Roman"/>
          <w:szCs w:val="24"/>
          <w:lang w:val="ro-RO"/>
        </w:rPr>
        <w:t>Totodată, beneficiarul se angajează să includă condițiile legate de DNSH în cadrul documentațiilor de atribuire a achizițiilor aferente proiectelor finanțate și să respecte acest principiu pe perioada de implementare/operare.</w:t>
      </w:r>
    </w:p>
    <w:p w14:paraId="18A3E174" w14:textId="77777777" w:rsidR="004C4473" w:rsidRPr="007B4463" w:rsidRDefault="004C4473" w:rsidP="00C579AC">
      <w:pPr>
        <w:spacing w:after="0" w:line="240" w:lineRule="auto"/>
        <w:ind w:firstLine="360"/>
        <w:rPr>
          <w:rFonts w:eastAsia="Calibri" w:cs="Times New Roman"/>
          <w:szCs w:val="24"/>
          <w:lang w:val="ro-RO"/>
        </w:rPr>
      </w:pPr>
      <w:r w:rsidRPr="007B4463">
        <w:rPr>
          <w:rFonts w:eastAsia="Calibri" w:cs="Times New Roman"/>
          <w:szCs w:val="24"/>
          <w:lang w:val="ro-RO"/>
        </w:rPr>
        <w:t>Beneficiarul are obligația de a menține investiția pe perioada valabilității contractului de finanțare și de a păstra documentele aferente proiectelor pe perioada prevăzută de art. 132 din Regulamentul financiar, respectiv timp de 5 ani de la data plății soldului sau, în absența unei astfel de plăți, de la data efectuării ultimei raportări.</w:t>
      </w:r>
    </w:p>
    <w:p w14:paraId="620CE9D8" w14:textId="77777777" w:rsidR="004C4473" w:rsidRPr="007B4463" w:rsidRDefault="004C4473" w:rsidP="00C579AC">
      <w:pPr>
        <w:spacing w:after="0" w:line="240" w:lineRule="auto"/>
        <w:ind w:firstLine="360"/>
        <w:rPr>
          <w:rFonts w:eastAsia="Calibri" w:cs="Times New Roman"/>
          <w:szCs w:val="24"/>
          <w:lang w:val="ro-RO"/>
        </w:rPr>
      </w:pPr>
      <w:r w:rsidRPr="007B4463">
        <w:rPr>
          <w:rFonts w:eastAsia="Calibri" w:cs="Times New Roman"/>
          <w:szCs w:val="24"/>
          <w:lang w:val="ro-RO"/>
        </w:rPr>
        <w:lastRenderedPageBreak/>
        <w:t>Beneficiarul este obligat să transmită Ministerului Energiei raportări privind progresul tehnic al investiţiilor, date privind indicatorii, precum și orice alte informații suplimentare legate de contractul de finanțare încheiat, astfel încât acesta să poată realiza în termen util raportările către MIPE și celelalte autorități implicate, conform prevederilor legale aplicabile PNRR.</w:t>
      </w:r>
      <w:r w:rsidRPr="007B4463">
        <w:rPr>
          <w:rFonts w:cs="Times New Roman"/>
          <w:lang w:val="ro-RO"/>
        </w:rPr>
        <w:t xml:space="preserve"> </w:t>
      </w:r>
      <w:r w:rsidRPr="007B4463">
        <w:rPr>
          <w:rFonts w:eastAsia="Calibri" w:cs="Times New Roman"/>
          <w:szCs w:val="24"/>
          <w:lang w:val="ro-RO"/>
        </w:rPr>
        <w:t>Termenele de transmitere a acestor raportări vor fi prevăzute în contractul de finanţare.</w:t>
      </w:r>
    </w:p>
    <w:p w14:paraId="2473E0FB" w14:textId="77777777" w:rsidR="00D65149" w:rsidRPr="007B4463" w:rsidRDefault="004C4473" w:rsidP="00C579AC">
      <w:pPr>
        <w:spacing w:after="0" w:line="240" w:lineRule="auto"/>
        <w:ind w:firstLine="360"/>
        <w:rPr>
          <w:rFonts w:cs="Times New Roman"/>
          <w:szCs w:val="24"/>
          <w:lang w:val="ro-RO"/>
        </w:rPr>
      </w:pPr>
      <w:r w:rsidRPr="007B4463">
        <w:rPr>
          <w:rFonts w:eastAsia="Calibri" w:cs="Times New Roman"/>
          <w:szCs w:val="24"/>
          <w:lang w:val="ro-RO"/>
        </w:rPr>
        <w:t>Beneficiarii ajutorului de stat sunt obligaţi să păstreze, pentru o perioadă de 10 ani începând de la data ultimului ajutor plătit în cadrul schemei, toate documentele necesare şi să ţină o evidenţă specifică a ajutorului de care au beneficiat conform prezentei scheme.</w:t>
      </w:r>
      <w:r w:rsidR="00D65149" w:rsidRPr="007B4463">
        <w:rPr>
          <w:rFonts w:cs="Times New Roman"/>
          <w:szCs w:val="24"/>
          <w:lang w:val="ro-RO"/>
        </w:rPr>
        <w:t>Procedura de contractare poate diferi de cea descrisă în Ghidul Solicitantului, în corelare cu funcționalitățile sistemului informatic. Prin urmare, va fi comunicată ulterior beneficiarilor.</w:t>
      </w:r>
    </w:p>
    <w:p w14:paraId="0C8ACB0A" w14:textId="77777777" w:rsidR="00D65149" w:rsidRPr="007B4463" w:rsidRDefault="00D65149" w:rsidP="00C579AC">
      <w:pPr>
        <w:spacing w:after="0" w:line="240" w:lineRule="auto"/>
        <w:rPr>
          <w:rFonts w:cs="Times New Roman"/>
          <w:szCs w:val="24"/>
          <w:lang w:val="ro-RO"/>
        </w:rPr>
      </w:pPr>
    </w:p>
    <w:p w14:paraId="439BE78B" w14:textId="77777777" w:rsidR="00D65149" w:rsidRPr="007B4463" w:rsidRDefault="00D65149" w:rsidP="00C579AC">
      <w:pPr>
        <w:spacing w:after="0" w:line="240" w:lineRule="auto"/>
        <w:ind w:firstLine="360"/>
        <w:rPr>
          <w:rFonts w:cs="Times New Roman"/>
          <w:szCs w:val="24"/>
          <w:lang w:val="ro-RO"/>
        </w:rPr>
      </w:pPr>
      <w:r w:rsidRPr="007B4463">
        <w:rPr>
          <w:rFonts w:cs="Times New Roman"/>
          <w:szCs w:val="24"/>
          <w:lang w:val="ro-RO"/>
        </w:rPr>
        <w:t>Fi</w:t>
      </w:r>
      <w:r w:rsidR="00962C76" w:rsidRPr="007B4463">
        <w:rPr>
          <w:rFonts w:cs="Times New Roman"/>
          <w:szCs w:val="24"/>
          <w:lang w:val="ro-RO"/>
        </w:rPr>
        <w:t>ecare contract poate avea clauze</w:t>
      </w:r>
      <w:r w:rsidRPr="007B4463">
        <w:rPr>
          <w:rFonts w:cs="Times New Roman"/>
          <w:szCs w:val="24"/>
          <w:lang w:val="ro-RO"/>
        </w:rPr>
        <w:t xml:space="preserve"> suplimentare specifice sau poate fi actualizat cu ultimele modificări identificate a fi necesare de către Ministerul Energiei. Versiunea</w:t>
      </w:r>
      <w:r w:rsidR="00962C76" w:rsidRPr="007B4463">
        <w:rPr>
          <w:rFonts w:cs="Times New Roman"/>
          <w:szCs w:val="24"/>
          <w:lang w:val="ro-RO"/>
        </w:rPr>
        <w:t xml:space="preserve"> finală a contractului de finanț</w:t>
      </w:r>
      <w:r w:rsidRPr="007B4463">
        <w:rPr>
          <w:rFonts w:cs="Times New Roman"/>
          <w:szCs w:val="24"/>
          <w:lang w:val="ro-RO"/>
        </w:rPr>
        <w:t xml:space="preserve">are (în special clauzele specifice și anexele) vor fi comunicate ulterior beneficiarilor. </w:t>
      </w:r>
    </w:p>
    <w:p w14:paraId="4F0EA014" w14:textId="77777777" w:rsidR="00E13CE2" w:rsidRPr="007B4463" w:rsidRDefault="00E13CE2" w:rsidP="00E13CE2">
      <w:pPr>
        <w:ind w:firstLine="708"/>
        <w:rPr>
          <w:rFonts w:eastAsia="SimSun" w:cs="Times New Roman"/>
          <w:b/>
          <w:bCs/>
          <w:szCs w:val="24"/>
          <w:lang w:val="ro-RO"/>
        </w:rPr>
      </w:pPr>
    </w:p>
    <w:tbl>
      <w:tblPr>
        <w:tblStyle w:val="TableGrid"/>
        <w:tblW w:w="0" w:type="auto"/>
        <w:tblInd w:w="510" w:type="dxa"/>
        <w:tblCellMar>
          <w:top w:w="510" w:type="dxa"/>
          <w:left w:w="510" w:type="dxa"/>
          <w:bottom w:w="510" w:type="dxa"/>
          <w:right w:w="510" w:type="dxa"/>
        </w:tblCellMar>
        <w:tblLook w:val="04A0" w:firstRow="1" w:lastRow="0" w:firstColumn="1" w:lastColumn="0" w:noHBand="0" w:noVBand="1"/>
      </w:tblPr>
      <w:tblGrid>
        <w:gridCol w:w="8552"/>
      </w:tblGrid>
      <w:tr w:rsidR="00E13CE2" w:rsidRPr="007B4463" w14:paraId="5BF79C9A" w14:textId="77777777" w:rsidTr="00E13CE2">
        <w:tc>
          <w:tcPr>
            <w:tcW w:w="9072" w:type="dxa"/>
            <w:tcBorders>
              <w:top w:val="single" w:sz="4" w:space="0" w:color="auto"/>
              <w:left w:val="single" w:sz="4" w:space="0" w:color="auto"/>
              <w:bottom w:val="single" w:sz="4" w:space="0" w:color="auto"/>
              <w:right w:val="single" w:sz="4" w:space="0" w:color="auto"/>
            </w:tcBorders>
          </w:tcPr>
          <w:p w14:paraId="7F1FFE45" w14:textId="77777777" w:rsidR="00E13CE2" w:rsidRPr="00E24147" w:rsidRDefault="00E13CE2">
            <w:pPr>
              <w:spacing w:after="240" w:line="240" w:lineRule="auto"/>
              <w:jc w:val="left"/>
              <w:rPr>
                <w:rFonts w:eastAsia="Geneva" w:cs="Times New Roman"/>
                <w:b/>
                <w:color w:val="FF0000"/>
                <w:sz w:val="28"/>
                <w:szCs w:val="28"/>
                <w:lang w:val="ro-RO"/>
              </w:rPr>
            </w:pPr>
            <w:r w:rsidRPr="00E24147">
              <w:rPr>
                <w:rFonts w:eastAsia="Geneva" w:cs="Times New Roman"/>
                <w:b/>
                <w:color w:val="FF0000"/>
                <w:sz w:val="28"/>
                <w:szCs w:val="28"/>
                <w:lang w:val="ro-RO"/>
              </w:rPr>
              <w:t>Atenție!</w:t>
            </w:r>
          </w:p>
          <w:p w14:paraId="096AA990" w14:textId="77777777" w:rsidR="00E13CE2" w:rsidRPr="007B4463" w:rsidRDefault="00E13CE2">
            <w:pPr>
              <w:widowControl w:val="0"/>
              <w:spacing w:line="256" w:lineRule="auto"/>
              <w:contextualSpacing/>
              <w:jc w:val="left"/>
              <w:rPr>
                <w:rFonts w:eastAsiaTheme="minorEastAsia" w:cs="Times New Roman"/>
                <w:szCs w:val="24"/>
                <w:lang w:val="ro-RO"/>
              </w:rPr>
            </w:pPr>
            <w:r w:rsidRPr="007B4463">
              <w:rPr>
                <w:rFonts w:eastAsiaTheme="minorEastAsia" w:cs="Times New Roman"/>
                <w:szCs w:val="24"/>
                <w:lang w:val="ro-RO"/>
              </w:rPr>
              <w:t>Contractele de finanţare reprezintă contracte de adeziune, cu clauze prestabilite ce nu pot face obiectul negocierilor dintre părţi.</w:t>
            </w:r>
          </w:p>
        </w:tc>
      </w:tr>
    </w:tbl>
    <w:p w14:paraId="453FAEFD" w14:textId="77777777" w:rsidR="00E13CE2" w:rsidRPr="007B4463" w:rsidRDefault="00E13CE2" w:rsidP="00E13CE2">
      <w:pPr>
        <w:widowControl w:val="0"/>
        <w:spacing w:line="256" w:lineRule="auto"/>
        <w:contextualSpacing/>
        <w:rPr>
          <w:rFonts w:eastAsiaTheme="minorEastAsia" w:cs="Times New Roman"/>
          <w:szCs w:val="24"/>
          <w:lang w:val="ro-RO"/>
        </w:rPr>
      </w:pPr>
    </w:p>
    <w:p w14:paraId="37290118" w14:textId="77777777" w:rsidR="00406DAD" w:rsidRPr="007B4463" w:rsidRDefault="00406DAD" w:rsidP="00C579AC">
      <w:pPr>
        <w:spacing w:after="0" w:line="240" w:lineRule="auto"/>
        <w:rPr>
          <w:rFonts w:cs="Times New Roman"/>
          <w:szCs w:val="24"/>
          <w:lang w:val="ro-RO"/>
        </w:rPr>
      </w:pPr>
    </w:p>
    <w:p w14:paraId="3B1BBFC0" w14:textId="5352F7A0" w:rsidR="00CF63DD" w:rsidRPr="007B4463" w:rsidRDefault="00CF63DD" w:rsidP="00C579AC">
      <w:pPr>
        <w:spacing w:after="0" w:line="240" w:lineRule="auto"/>
        <w:rPr>
          <w:rFonts w:cs="Times New Roman"/>
          <w:szCs w:val="24"/>
          <w:lang w:val="ro-RO"/>
        </w:rPr>
      </w:pPr>
    </w:p>
    <w:p w14:paraId="30F2A778" w14:textId="77777777" w:rsidR="00CF63DD" w:rsidRPr="007B4463" w:rsidRDefault="00CF63DD">
      <w:pPr>
        <w:spacing w:after="160" w:line="259" w:lineRule="auto"/>
        <w:jc w:val="left"/>
        <w:rPr>
          <w:rFonts w:cs="Times New Roman"/>
          <w:szCs w:val="24"/>
          <w:lang w:val="ro-RO"/>
        </w:rPr>
      </w:pPr>
      <w:r w:rsidRPr="007B4463">
        <w:rPr>
          <w:rFonts w:cs="Times New Roman"/>
          <w:szCs w:val="24"/>
          <w:lang w:val="ro-RO"/>
        </w:rPr>
        <w:br w:type="page"/>
      </w:r>
    </w:p>
    <w:p w14:paraId="3870FB22" w14:textId="57316676" w:rsidR="00D65149" w:rsidRPr="007B4463" w:rsidRDefault="0079725E" w:rsidP="00E24147">
      <w:pPr>
        <w:pStyle w:val="1"/>
      </w:pPr>
      <w:bookmarkStart w:id="255" w:name="_Toc116995979"/>
      <w:r w:rsidRPr="007B4463">
        <w:lastRenderedPageBreak/>
        <w:t>Link-uri din Legislați</w:t>
      </w:r>
      <w:r w:rsidR="00121208">
        <w:t>a aplicabilă</w:t>
      </w:r>
      <w:bookmarkEnd w:id="255"/>
      <w:r w:rsidR="00CF63DD" w:rsidRPr="007B4463">
        <w:t xml:space="preserve"> </w:t>
      </w:r>
    </w:p>
    <w:bookmarkEnd w:id="133"/>
    <w:p w14:paraId="59638961" w14:textId="34E2FB42" w:rsidR="00CF63DD" w:rsidRPr="007B4463" w:rsidRDefault="0079725E" w:rsidP="00CF63DD">
      <w:pPr>
        <w:spacing w:after="0"/>
        <w:jc w:val="left"/>
        <w:rPr>
          <w:rFonts w:eastAsia="Times New Roman" w:cs="Times New Roman"/>
          <w:szCs w:val="24"/>
          <w:lang w:val="ro-RO"/>
        </w:rPr>
      </w:pPr>
      <w:r w:rsidRPr="007B4463">
        <w:rPr>
          <w:rFonts w:eastAsia="Times New Roman" w:cs="Times New Roman"/>
          <w:b/>
          <w:smallCaps/>
          <w:sz w:val="36"/>
          <w:szCs w:val="36"/>
          <w:lang w:val="ro-RO" w:eastAsia="ar-SA"/>
        </w:rPr>
        <w:fldChar w:fldCharType="begin"/>
      </w:r>
      <w:r w:rsidRPr="007B4463">
        <w:rPr>
          <w:rFonts w:eastAsia="Times New Roman" w:cs="Times New Roman"/>
          <w:b/>
          <w:smallCaps/>
          <w:sz w:val="36"/>
          <w:szCs w:val="36"/>
          <w:lang w:val="ro-RO" w:eastAsia="ar-SA"/>
        </w:rPr>
        <w:instrText xml:space="preserve"> HYPERLINK "https://eur-lex.europa.eu/legal-content/RO/TXT/PDF/?uri=CELEX:32021R2106" </w:instrText>
      </w:r>
      <w:r w:rsidRPr="007B4463">
        <w:rPr>
          <w:rFonts w:eastAsia="Times New Roman" w:cs="Times New Roman"/>
          <w:b/>
          <w:smallCaps/>
          <w:sz w:val="36"/>
          <w:szCs w:val="36"/>
          <w:lang w:val="ro-RO" w:eastAsia="ar-SA"/>
        </w:rPr>
        <w:fldChar w:fldCharType="separate"/>
      </w:r>
      <w:r w:rsidR="00CF63DD" w:rsidRPr="007B4463">
        <w:rPr>
          <w:rStyle w:val="Hyperlink"/>
          <w:rFonts w:eastAsia="Times New Roman" w:cs="Times New Roman"/>
          <w:b/>
          <w:bCs/>
          <w:szCs w:val="24"/>
          <w:lang w:val="ro-RO"/>
        </w:rPr>
        <w:t>Regulamentul Delegat (UE) 2021/2106</w:t>
      </w:r>
      <w:r w:rsidRPr="007B4463">
        <w:rPr>
          <w:rFonts w:eastAsia="Times New Roman" w:cs="Times New Roman"/>
          <w:b/>
          <w:smallCaps/>
          <w:sz w:val="36"/>
          <w:szCs w:val="36"/>
          <w:lang w:val="ro-RO" w:eastAsia="ar-SA"/>
        </w:rPr>
        <w:fldChar w:fldCharType="end"/>
      </w:r>
      <w:r w:rsidR="00CF63DD" w:rsidRPr="007B4463">
        <w:rPr>
          <w:rFonts w:eastAsia="Times New Roman" w:cs="Times New Roman"/>
          <w:b/>
          <w:bCs/>
          <w:szCs w:val="24"/>
          <w:lang w:val="ro-RO"/>
        </w:rPr>
        <w:t xml:space="preserve"> </w:t>
      </w:r>
      <w:r w:rsidR="00CF63DD" w:rsidRPr="007B4463">
        <w:rPr>
          <w:rFonts w:eastAsia="Times New Roman" w:cs="Times New Roman"/>
          <w:szCs w:val="24"/>
          <w:lang w:val="ro-RO"/>
        </w:rPr>
        <w:t>al Comisiei de completare a Regulamentului (UE) 2021/241 al Parlamentului European și al Consiliului de instituire a Mecanismului de redresare și reziliență prin stabilirea indicatorilor comuni și a elementelor detaliate ale tabloului de bord privind redresarea și reziliența</w:t>
      </w:r>
    </w:p>
    <w:p w14:paraId="6ACECD18" w14:textId="77777777" w:rsidR="00CF63DD" w:rsidRPr="007B4463" w:rsidRDefault="00CF63DD" w:rsidP="00CF63DD">
      <w:pPr>
        <w:spacing w:after="0"/>
        <w:jc w:val="left"/>
        <w:rPr>
          <w:rFonts w:eastAsia="Times New Roman" w:cs="Times New Roman"/>
          <w:b/>
          <w:bCs/>
          <w:szCs w:val="24"/>
          <w:lang w:val="ro-RO"/>
        </w:rPr>
      </w:pPr>
    </w:p>
    <w:p w14:paraId="6109D8BA" w14:textId="4A061AC2" w:rsidR="00CF63DD" w:rsidRPr="007B4463" w:rsidRDefault="0079725E" w:rsidP="00CF63DD">
      <w:pPr>
        <w:spacing w:after="0"/>
        <w:jc w:val="left"/>
        <w:rPr>
          <w:rFonts w:eastAsia="Times New Roman" w:cs="Times New Roman"/>
          <w:szCs w:val="24"/>
          <w:lang w:val="ro-RO"/>
        </w:rPr>
      </w:pPr>
      <w:hyperlink r:id="rId28" w:history="1">
        <w:r w:rsidR="00CF63DD" w:rsidRPr="007B4463">
          <w:rPr>
            <w:rStyle w:val="Hyperlink"/>
            <w:rFonts w:eastAsia="Times New Roman" w:cs="Times New Roman"/>
            <w:b/>
            <w:bCs/>
            <w:szCs w:val="24"/>
            <w:lang w:val="ro-RO"/>
          </w:rPr>
          <w:t>Directiva 2012/27/UE</w:t>
        </w:r>
      </w:hyperlink>
      <w:r w:rsidR="00CF63DD" w:rsidRPr="007B4463">
        <w:rPr>
          <w:rFonts w:eastAsia="Times New Roman" w:cs="Times New Roman"/>
          <w:szCs w:val="24"/>
          <w:lang w:val="ro-RO"/>
        </w:rPr>
        <w:t xml:space="preserve"> a Parlamentului European și a Consiliului (Directiva privind eficiența energetică)</w:t>
      </w:r>
    </w:p>
    <w:p w14:paraId="248458CE" w14:textId="77777777" w:rsidR="00CF63DD" w:rsidRPr="007B4463" w:rsidRDefault="00CF63DD" w:rsidP="00CF63DD">
      <w:pPr>
        <w:spacing w:after="0"/>
        <w:jc w:val="left"/>
        <w:rPr>
          <w:rFonts w:eastAsia="Times New Roman" w:cs="Times New Roman"/>
          <w:szCs w:val="24"/>
          <w:lang w:val="ro-RO"/>
        </w:rPr>
      </w:pPr>
    </w:p>
    <w:p w14:paraId="5ACD53DD" w14:textId="585616FC" w:rsidR="00CF63DD" w:rsidRPr="007B4463" w:rsidRDefault="0079725E" w:rsidP="00CF63DD">
      <w:pPr>
        <w:spacing w:after="0"/>
        <w:jc w:val="left"/>
        <w:rPr>
          <w:rFonts w:eastAsiaTheme="minorEastAsia" w:cs="Times New Roman"/>
          <w:szCs w:val="24"/>
          <w:lang w:val="ro-RO"/>
        </w:rPr>
      </w:pPr>
      <w:hyperlink r:id="rId29" w:history="1">
        <w:r w:rsidR="00CF63DD" w:rsidRPr="007B4463">
          <w:rPr>
            <w:rStyle w:val="Hyperlink"/>
            <w:rFonts w:eastAsiaTheme="minorEastAsia" w:cs="Times New Roman"/>
            <w:b/>
            <w:bCs/>
            <w:szCs w:val="24"/>
            <w:lang w:val="ro-RO"/>
          </w:rPr>
          <w:t>Anexa DNSH la PNRR</w:t>
        </w:r>
      </w:hyperlink>
      <w:r w:rsidR="00CF63DD" w:rsidRPr="007B4463">
        <w:rPr>
          <w:rFonts w:eastAsiaTheme="minorEastAsia" w:cs="Times New Roman"/>
          <w:b/>
          <w:bCs/>
          <w:szCs w:val="24"/>
          <w:lang w:val="ro-RO"/>
        </w:rPr>
        <w:t>,</w:t>
      </w:r>
      <w:r w:rsidR="00CF63DD" w:rsidRPr="007B4463">
        <w:rPr>
          <w:rFonts w:eastAsiaTheme="minorEastAsia" w:cs="Times New Roman"/>
          <w:szCs w:val="24"/>
          <w:lang w:val="ro-RO"/>
        </w:rPr>
        <w:t xml:space="preserve"> Componenta C6. Energie, publicată pe site-ul MIPE</w:t>
      </w:r>
      <w:r w:rsidRPr="007B4463">
        <w:rPr>
          <w:rFonts w:eastAsiaTheme="minorEastAsia" w:cs="Times New Roman"/>
          <w:szCs w:val="24"/>
          <w:lang w:val="ro-RO"/>
        </w:rPr>
        <w:t>.</w:t>
      </w:r>
    </w:p>
    <w:p w14:paraId="12171C94" w14:textId="77777777" w:rsidR="00CF63DD" w:rsidRPr="007B4463" w:rsidRDefault="00CF63DD" w:rsidP="00CF63DD">
      <w:pPr>
        <w:spacing w:after="0"/>
        <w:jc w:val="left"/>
        <w:rPr>
          <w:rFonts w:eastAsiaTheme="minorEastAsia" w:cs="Times New Roman"/>
          <w:szCs w:val="24"/>
          <w:lang w:val="ro-RO"/>
        </w:rPr>
      </w:pPr>
    </w:p>
    <w:p w14:paraId="1BB024B2" w14:textId="44BF46EE" w:rsidR="00CF63DD" w:rsidRPr="007B4463" w:rsidRDefault="0079725E" w:rsidP="00CF63DD">
      <w:pPr>
        <w:spacing w:after="0"/>
        <w:jc w:val="left"/>
        <w:rPr>
          <w:rFonts w:eastAsia="Geneva" w:cs="Times New Roman"/>
          <w:color w:val="000000"/>
          <w:szCs w:val="24"/>
          <w:lang w:val="ro-RO"/>
        </w:rPr>
      </w:pPr>
      <w:hyperlink r:id="rId30" w:history="1">
        <w:r w:rsidR="00CF63DD" w:rsidRPr="007B4463">
          <w:rPr>
            <w:rStyle w:val="Hyperlink"/>
            <w:rFonts w:eastAsiaTheme="minorEastAsia" w:cs="Times New Roman"/>
            <w:b/>
            <w:bCs/>
            <w:szCs w:val="24"/>
            <w:lang w:val="ro-RO"/>
          </w:rPr>
          <w:t>Directivei 2010/75/UE</w:t>
        </w:r>
      </w:hyperlink>
      <w:r w:rsidR="00CF63DD" w:rsidRPr="007B4463">
        <w:rPr>
          <w:rFonts w:eastAsiaTheme="minorEastAsia" w:cs="Times New Roman"/>
          <w:szCs w:val="24"/>
          <w:lang w:val="ro-RO"/>
        </w:rPr>
        <w:t xml:space="preserve"> a Parlamentului European și a Consiliului (1) de a utiliza</w:t>
      </w:r>
      <w:r w:rsidR="00CF63DD" w:rsidRPr="007B4463">
        <w:rPr>
          <w:rFonts w:eastAsia="Geneva" w:cs="Times New Roman"/>
          <w:color w:val="000000"/>
          <w:szCs w:val="24"/>
          <w:lang w:val="ro-RO"/>
        </w:rPr>
        <w:t xml:space="preserve"> cele mai bune tehnici disponibile (BAT) și de a garanta c</w:t>
      </w:r>
      <w:r w:rsidR="00CF63DD" w:rsidRPr="007B4463">
        <w:rPr>
          <w:rFonts w:eastAsia="Arial Unicode MS" w:cs="Times New Roman"/>
          <w:color w:val="000000"/>
          <w:szCs w:val="24"/>
          <w:lang w:val="ro-RO"/>
        </w:rPr>
        <w:t>ă</w:t>
      </w:r>
      <w:r w:rsidR="00CF63DD" w:rsidRPr="007B4463">
        <w:rPr>
          <w:rFonts w:eastAsia="Geneva" w:cs="Times New Roman"/>
          <w:color w:val="000000"/>
          <w:szCs w:val="24"/>
          <w:lang w:val="ro-RO"/>
        </w:rPr>
        <w:t xml:space="preserve"> nivelurile de emisie a poluan</w:t>
      </w:r>
      <w:r w:rsidR="00CF63DD" w:rsidRPr="007B4463">
        <w:rPr>
          <w:rFonts w:eastAsia="Arial Unicode MS" w:cs="Times New Roman"/>
          <w:color w:val="000000"/>
          <w:szCs w:val="24"/>
          <w:lang w:val="ro-RO"/>
        </w:rPr>
        <w:t>ţ</w:t>
      </w:r>
      <w:r w:rsidR="00CF63DD" w:rsidRPr="007B4463">
        <w:rPr>
          <w:rFonts w:eastAsia="Geneva" w:cs="Times New Roman"/>
          <w:color w:val="000000"/>
          <w:szCs w:val="24"/>
          <w:lang w:val="ro-RO"/>
        </w:rPr>
        <w:t>ilor nu sunt mai ridicate dec</w:t>
      </w:r>
      <w:r w:rsidR="00CF63DD" w:rsidRPr="007B4463">
        <w:rPr>
          <w:rFonts w:eastAsia="Arial Unicode MS" w:cs="Times New Roman"/>
          <w:color w:val="000000"/>
          <w:szCs w:val="24"/>
          <w:lang w:val="ro-RO"/>
        </w:rPr>
        <w:t>â</w:t>
      </w:r>
      <w:r w:rsidR="00CF63DD" w:rsidRPr="007B4463">
        <w:rPr>
          <w:rFonts w:eastAsia="Geneva" w:cs="Times New Roman"/>
          <w:color w:val="000000"/>
          <w:szCs w:val="24"/>
          <w:lang w:val="ro-RO"/>
        </w:rPr>
        <w:t xml:space="preserve">t nivelurile care s-ar fi </w:t>
      </w:r>
      <w:r w:rsidR="00CF63DD" w:rsidRPr="007B4463">
        <w:rPr>
          <w:rFonts w:eastAsia="Arial Unicode MS" w:cs="Times New Roman"/>
          <w:color w:val="000000"/>
          <w:szCs w:val="24"/>
          <w:lang w:val="ro-RO"/>
        </w:rPr>
        <w:t>î</w:t>
      </w:r>
      <w:r w:rsidR="00CF63DD" w:rsidRPr="007B4463">
        <w:rPr>
          <w:rFonts w:eastAsia="Geneva" w:cs="Times New Roman"/>
          <w:color w:val="000000"/>
          <w:szCs w:val="24"/>
          <w:lang w:val="ro-RO"/>
        </w:rPr>
        <w:t xml:space="preserve">nregistrat prin aplicarea BAT; </w:t>
      </w:r>
      <w:r w:rsidR="00CF63DD" w:rsidRPr="007B4463">
        <w:rPr>
          <w:rFonts w:eastAsia="Arial Unicode MS" w:cs="Times New Roman"/>
          <w:color w:val="000000"/>
          <w:szCs w:val="24"/>
          <w:lang w:val="ro-RO"/>
        </w:rPr>
        <w:t>î</w:t>
      </w:r>
      <w:r w:rsidR="00CF63DD" w:rsidRPr="007B4463">
        <w:rPr>
          <w:rFonts w:eastAsia="Geneva" w:cs="Times New Roman"/>
          <w:color w:val="000000"/>
          <w:szCs w:val="24"/>
          <w:lang w:val="ro-RO"/>
        </w:rPr>
        <w:t xml:space="preserve">n cazurile </w:t>
      </w:r>
      <w:r w:rsidR="00CF63DD" w:rsidRPr="007B4463">
        <w:rPr>
          <w:rFonts w:eastAsia="Arial Unicode MS" w:cs="Times New Roman"/>
          <w:color w:val="000000"/>
          <w:szCs w:val="24"/>
          <w:lang w:val="ro-RO"/>
        </w:rPr>
        <w:t>î</w:t>
      </w:r>
      <w:r w:rsidR="00CF63DD" w:rsidRPr="007B4463">
        <w:rPr>
          <w:rFonts w:eastAsia="Geneva" w:cs="Times New Roman"/>
          <w:color w:val="000000"/>
          <w:szCs w:val="24"/>
          <w:lang w:val="ro-RO"/>
        </w:rPr>
        <w:t>n care nivelurile emisiilor asociate BAT au fost definite în actele de punere în aplicare adoptate în temeiul Directivei 2010/75/UE, acele niveluri se vor aplica în sensul prezentului regulament, dacă nivelurile respective sunt exprimate ca interval, se va aplica limita în care se atinge BAT pentru prima dată.</w:t>
      </w:r>
    </w:p>
    <w:p w14:paraId="21E57550" w14:textId="77777777" w:rsidR="0079725E" w:rsidRPr="007B4463" w:rsidRDefault="0079725E" w:rsidP="00CF63DD">
      <w:pPr>
        <w:spacing w:after="0"/>
        <w:jc w:val="left"/>
        <w:rPr>
          <w:rFonts w:eastAsia="Geneva" w:cs="Times New Roman"/>
          <w:color w:val="000000"/>
          <w:szCs w:val="24"/>
          <w:lang w:val="ro-RO"/>
        </w:rPr>
      </w:pPr>
    </w:p>
    <w:p w14:paraId="782F3054" w14:textId="510D3F96" w:rsidR="00CF63DD" w:rsidRPr="007B4463" w:rsidRDefault="0079725E" w:rsidP="00CF63DD">
      <w:pPr>
        <w:spacing w:after="0"/>
        <w:jc w:val="left"/>
        <w:rPr>
          <w:rFonts w:eastAsia="Geneva" w:cs="Times New Roman"/>
          <w:color w:val="000000"/>
          <w:szCs w:val="24"/>
          <w:lang w:val="ro-RO"/>
        </w:rPr>
      </w:pPr>
      <w:hyperlink r:id="rId31" w:history="1">
        <w:r w:rsidR="00CF63DD" w:rsidRPr="007B4463">
          <w:rPr>
            <w:rStyle w:val="Hyperlink"/>
            <w:rFonts w:eastAsia="Geneva" w:cs="Times New Roman"/>
            <w:b/>
            <w:bCs/>
            <w:szCs w:val="24"/>
            <w:lang w:val="ro-RO"/>
          </w:rPr>
          <w:t>Ordonanță de Urgență a Guvernului nr. 124/2021</w:t>
        </w:r>
      </w:hyperlink>
      <w:r w:rsidR="00CF63DD" w:rsidRPr="007B4463">
        <w:rPr>
          <w:rFonts w:eastAsia="Geneva" w:cs="Times New Roman"/>
          <w:b/>
          <w:bCs/>
          <w:color w:val="000000"/>
          <w:szCs w:val="24"/>
          <w:lang w:val="ro-RO"/>
        </w:rPr>
        <w:t xml:space="preserve"> </w:t>
      </w:r>
      <w:r w:rsidR="00CF63DD" w:rsidRPr="007B4463">
        <w:rPr>
          <w:rFonts w:eastAsia="Geneva" w:cs="Times New Roman"/>
          <w:color w:val="000000"/>
          <w:szCs w:val="24"/>
          <w:lang w:val="ro-RO"/>
        </w:rPr>
        <w:t>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232B80A9" w14:textId="77777777" w:rsidR="0079725E" w:rsidRPr="007B4463" w:rsidRDefault="0079725E" w:rsidP="00CF63DD">
      <w:pPr>
        <w:spacing w:after="0"/>
        <w:jc w:val="left"/>
        <w:rPr>
          <w:rFonts w:eastAsia="Geneva" w:cs="Times New Roman"/>
          <w:color w:val="000000"/>
          <w:szCs w:val="24"/>
          <w:lang w:val="ro-RO"/>
        </w:rPr>
      </w:pPr>
    </w:p>
    <w:p w14:paraId="41CA62E3" w14:textId="44B9490C" w:rsidR="00CF63DD" w:rsidRPr="007B4463" w:rsidRDefault="0079725E" w:rsidP="00CF63DD">
      <w:pPr>
        <w:widowControl w:val="0"/>
        <w:spacing w:after="0" w:line="240" w:lineRule="auto"/>
        <w:rPr>
          <w:rFonts w:eastAsia="Times New Roman" w:cs="Times New Roman"/>
          <w:szCs w:val="24"/>
          <w:lang w:val="ro-RO"/>
        </w:rPr>
      </w:pPr>
      <w:hyperlink r:id="rId32" w:history="1">
        <w:r w:rsidR="00CF63DD" w:rsidRPr="007B4463">
          <w:rPr>
            <w:rStyle w:val="Hyperlink"/>
            <w:rFonts w:eastAsia="Times New Roman" w:cs="Times New Roman"/>
            <w:b/>
            <w:bCs/>
            <w:szCs w:val="24"/>
            <w:lang w:val="ro-RO"/>
          </w:rPr>
          <w:t>ISO 50001</w:t>
        </w:r>
      </w:hyperlink>
      <w:r w:rsidR="00CF63DD" w:rsidRPr="007B4463">
        <w:rPr>
          <w:rFonts w:eastAsia="Times New Roman" w:cs="Times New Roman"/>
          <w:szCs w:val="24"/>
          <w:lang w:val="ro-RO"/>
        </w:rPr>
        <w:t xml:space="preserve"> –</w:t>
      </w:r>
      <w:r w:rsidR="00CF63DD" w:rsidRPr="007B4463">
        <w:rPr>
          <w:rFonts w:cs="Times New Roman"/>
          <w:lang w:val="ro-RO"/>
        </w:rPr>
        <w:t xml:space="preserve"> </w:t>
      </w:r>
      <w:r w:rsidR="00CF63DD" w:rsidRPr="007B4463">
        <w:rPr>
          <w:rFonts w:eastAsia="Times New Roman" w:cs="Times New Roman"/>
          <w:szCs w:val="24"/>
          <w:lang w:val="ro-RO"/>
        </w:rPr>
        <w:tab/>
        <w:t>Sistemul de management și monitorizare energetică 50001</w:t>
      </w:r>
    </w:p>
    <w:p w14:paraId="18D9CE5D" w14:textId="0C406CFE" w:rsidR="00820F1F" w:rsidRPr="007B4463" w:rsidRDefault="00820F1F" w:rsidP="00C579AC">
      <w:pPr>
        <w:widowControl w:val="0"/>
        <w:spacing w:after="0" w:line="240" w:lineRule="auto"/>
        <w:rPr>
          <w:rFonts w:eastAsia="Times New Roman" w:cs="Times New Roman"/>
          <w:b/>
          <w:smallCaps/>
          <w:sz w:val="36"/>
          <w:szCs w:val="36"/>
          <w:lang w:val="ro-RO" w:eastAsia="ar-SA"/>
        </w:rPr>
      </w:pPr>
    </w:p>
    <w:sectPr w:rsidR="00820F1F" w:rsidRPr="007B4463" w:rsidSect="00E24147">
      <w:headerReference w:type="default" r:id="rId33"/>
      <w:footerReference w:type="default" r:id="rId34"/>
      <w:pgSz w:w="11906" w:h="16838"/>
      <w:pgMar w:top="212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2D45B" w14:textId="77777777" w:rsidR="00604170" w:rsidRDefault="00604170" w:rsidP="000C20D3">
      <w:pPr>
        <w:spacing w:after="0" w:line="240" w:lineRule="auto"/>
      </w:pPr>
      <w:r>
        <w:separator/>
      </w:r>
    </w:p>
  </w:endnote>
  <w:endnote w:type="continuationSeparator" w:id="0">
    <w:p w14:paraId="07662BA2" w14:textId="77777777" w:rsidR="00604170" w:rsidRDefault="00604170" w:rsidP="000C20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eneva">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Unicode MS">
    <w:altName w:val="Arial"/>
    <w:panose1 w:val="020B0604020202020204"/>
    <w:charset w:val="80"/>
    <w:family w:val="swiss"/>
    <w:pitch w:val="variable"/>
    <w:sig w:usb0="F7FFAFFF" w:usb1="E9DFFFFF" w:usb2="0000003F" w:usb3="00000000" w:csb0="003F01FF" w:csb1="00000000"/>
  </w:font>
  <w:font w:name="CIDFont+F2">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7269134"/>
      <w:docPartObj>
        <w:docPartGallery w:val="Page Numbers (Bottom of Page)"/>
        <w:docPartUnique/>
      </w:docPartObj>
    </w:sdtPr>
    <w:sdtEndPr>
      <w:rPr>
        <w:noProof/>
      </w:rPr>
    </w:sdtEndPr>
    <w:sdtContent>
      <w:p w14:paraId="48C607AA" w14:textId="77777777" w:rsidR="006E6B50" w:rsidRDefault="006E6B50">
        <w:pPr>
          <w:pStyle w:val="Footer"/>
          <w:jc w:val="center"/>
        </w:pPr>
        <w:r>
          <w:fldChar w:fldCharType="begin"/>
        </w:r>
        <w:r>
          <w:instrText xml:space="preserve"> PAGE   \* MERGEFORMAT </w:instrText>
        </w:r>
        <w:r>
          <w:fldChar w:fldCharType="separate"/>
        </w:r>
        <w:r w:rsidR="0027045C">
          <w:rPr>
            <w:noProof/>
          </w:rPr>
          <w:t>3</w:t>
        </w:r>
        <w:r>
          <w:rPr>
            <w:noProof/>
          </w:rPr>
          <w:fldChar w:fldCharType="end"/>
        </w:r>
      </w:p>
    </w:sdtContent>
  </w:sdt>
  <w:p w14:paraId="7020D00F" w14:textId="77777777" w:rsidR="006E6B50" w:rsidRDefault="006E6B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F474F" w14:textId="77777777" w:rsidR="00604170" w:rsidRDefault="00604170" w:rsidP="000C20D3">
      <w:pPr>
        <w:spacing w:after="0" w:line="240" w:lineRule="auto"/>
      </w:pPr>
      <w:r>
        <w:separator/>
      </w:r>
    </w:p>
  </w:footnote>
  <w:footnote w:type="continuationSeparator" w:id="0">
    <w:p w14:paraId="333CE848" w14:textId="77777777" w:rsidR="00604170" w:rsidRDefault="00604170" w:rsidP="000C20D3">
      <w:pPr>
        <w:spacing w:after="0" w:line="240" w:lineRule="auto"/>
      </w:pPr>
      <w:r>
        <w:continuationSeparator/>
      </w:r>
    </w:p>
  </w:footnote>
  <w:footnote w:id="1">
    <w:p w14:paraId="7C57F458" w14:textId="0B2BD92F" w:rsidR="00B46BD2" w:rsidRPr="00925960" w:rsidRDefault="00B46BD2">
      <w:pPr>
        <w:pStyle w:val="FootnoteText"/>
        <w:rPr>
          <w:rFonts w:cs="Times New Roman"/>
        </w:rPr>
      </w:pPr>
      <w:r w:rsidRPr="000F2EF5">
        <w:rPr>
          <w:rStyle w:val="FootnoteReference"/>
          <w:rFonts w:cs="Times New Roman"/>
        </w:rPr>
        <w:footnoteRef/>
      </w:r>
      <w:r w:rsidRPr="000F2EF5">
        <w:rPr>
          <w:rFonts w:cs="Times New Roman"/>
        </w:rPr>
        <w:t xml:space="preserve"> </w:t>
      </w:r>
      <w:r w:rsidRPr="00E24147">
        <w:rPr>
          <w:rFonts w:eastAsia="Calibri" w:cs="Times New Roman"/>
          <w:color w:val="000000"/>
          <w:lang w:val="ro-RO"/>
        </w:rPr>
        <w:t>anul 2021</w:t>
      </w:r>
      <w:r w:rsidRPr="000F2EF5">
        <w:rPr>
          <w:rFonts w:eastAsia="Calibri" w:cs="Times New Roman"/>
          <w:color w:val="000000"/>
          <w:lang w:val="ro-RO"/>
        </w:rPr>
        <w:t>, ca an de referință pentru</w:t>
      </w:r>
      <w:r w:rsidR="00F972A5" w:rsidRPr="00E24147">
        <w:rPr>
          <w:rFonts w:eastAsia="Calibri" w:cs="Times New Roman"/>
          <w:color w:val="000000"/>
          <w:lang w:val="ro-RO"/>
        </w:rPr>
        <w:t xml:space="preserve"> proiectele depuse în apelul</w:t>
      </w:r>
      <w:r w:rsidRPr="000F2EF5">
        <w:rPr>
          <w:rFonts w:eastAsia="Calibri" w:cs="Times New Roman"/>
          <w:color w:val="000000"/>
          <w:lang w:val="ro-RO"/>
        </w:rPr>
        <w:t xml:space="preserve"> PNRR C6 I5</w:t>
      </w:r>
    </w:p>
  </w:footnote>
  <w:footnote w:id="2">
    <w:p w14:paraId="76CE8E03" w14:textId="333E63FB" w:rsidR="006E6B50" w:rsidRPr="00E24147" w:rsidRDefault="006E6B50" w:rsidP="009E1378">
      <w:pPr>
        <w:pStyle w:val="FootnoteText"/>
        <w:rPr>
          <w:rFonts w:cs="Times New Roman"/>
          <w:sz w:val="18"/>
          <w:szCs w:val="18"/>
          <w:lang w:val="ro-RO"/>
        </w:rPr>
      </w:pPr>
      <w:r w:rsidRPr="00925960">
        <w:rPr>
          <w:rStyle w:val="FootnoteReference"/>
          <w:rFonts w:cs="Times New Roman"/>
        </w:rPr>
        <w:footnoteRef/>
      </w:r>
      <w:r w:rsidRPr="00925960">
        <w:rPr>
          <w:rFonts w:cs="Times New Roman"/>
        </w:rPr>
        <w:t xml:space="preserve"> </w:t>
      </w:r>
      <w:r w:rsidRPr="00E24147">
        <w:rPr>
          <w:rFonts w:cs="Times New Roman"/>
          <w:sz w:val="18"/>
          <w:szCs w:val="18"/>
        </w:rPr>
        <w:t>Cu excepția proiectelor din cadrul acestei m</w:t>
      </w:r>
      <w:r w:rsidRPr="00E24147">
        <w:rPr>
          <w:rFonts w:cs="Times New Roman" w:hint="eastAsia"/>
          <w:sz w:val="18"/>
          <w:szCs w:val="18"/>
        </w:rPr>
        <w:t>ă</w:t>
      </w:r>
      <w:r w:rsidRPr="00E24147">
        <w:rPr>
          <w:rFonts w:cs="Times New Roman"/>
          <w:sz w:val="18"/>
          <w:szCs w:val="18"/>
        </w:rPr>
        <w:t>suri care au ca obiect generarea de energie electric</w:t>
      </w:r>
      <w:r w:rsidRPr="00E24147">
        <w:rPr>
          <w:rFonts w:cs="Times New Roman" w:hint="eastAsia"/>
          <w:sz w:val="18"/>
          <w:szCs w:val="18"/>
        </w:rPr>
        <w:t>ă</w:t>
      </w:r>
      <w:r w:rsidRPr="00E24147">
        <w:rPr>
          <w:rFonts w:cs="Times New Roman"/>
          <w:sz w:val="18"/>
          <w:szCs w:val="18"/>
        </w:rPr>
        <w:t xml:space="preserve"> și/sau termic</w:t>
      </w:r>
      <w:r w:rsidRPr="00E24147">
        <w:rPr>
          <w:rFonts w:cs="Times New Roman" w:hint="eastAsia"/>
          <w:sz w:val="18"/>
          <w:szCs w:val="18"/>
        </w:rPr>
        <w:t>ă</w:t>
      </w:r>
      <w:r w:rsidRPr="00E24147">
        <w:rPr>
          <w:rFonts w:cs="Times New Roman"/>
          <w:sz w:val="18"/>
          <w:szCs w:val="18"/>
        </w:rPr>
        <w:t>, precum și a infrastructurii conexe de transport și distribuție pe gaze naturale, care respect</w:t>
      </w:r>
      <w:r w:rsidR="009E1378" w:rsidRPr="00E24147">
        <w:rPr>
          <w:rFonts w:cs="Times New Roman"/>
          <w:sz w:val="18"/>
          <w:szCs w:val="18"/>
        </w:rPr>
        <w:t>ă</w:t>
      </w:r>
      <w:r w:rsidRPr="00E24147">
        <w:rPr>
          <w:rFonts w:cs="Times New Roman"/>
          <w:sz w:val="18"/>
          <w:szCs w:val="18"/>
        </w:rPr>
        <w:t xml:space="preserve"> condițiile prev</w:t>
      </w:r>
      <w:r w:rsidRPr="00E24147">
        <w:rPr>
          <w:rFonts w:cs="Times New Roman" w:hint="eastAsia"/>
          <w:sz w:val="18"/>
          <w:szCs w:val="18"/>
        </w:rPr>
        <w:t>ă</w:t>
      </w:r>
      <w:r w:rsidRPr="00E24147">
        <w:rPr>
          <w:rFonts w:cs="Times New Roman"/>
          <w:sz w:val="18"/>
          <w:szCs w:val="18"/>
        </w:rPr>
        <w:t xml:space="preserve">zute </w:t>
      </w:r>
      <w:r w:rsidRPr="00E24147">
        <w:rPr>
          <w:rFonts w:cs="Times New Roman" w:hint="eastAsia"/>
          <w:sz w:val="18"/>
          <w:szCs w:val="18"/>
        </w:rPr>
        <w:t>î</w:t>
      </w:r>
      <w:r w:rsidRPr="00E24147">
        <w:rPr>
          <w:rFonts w:cs="Times New Roman"/>
          <w:sz w:val="18"/>
          <w:szCs w:val="18"/>
        </w:rPr>
        <w:t xml:space="preserve">n </w:t>
      </w:r>
      <w:r w:rsidR="009E1378" w:rsidRPr="00E24147">
        <w:rPr>
          <w:rFonts w:cs="Times New Roman"/>
          <w:sz w:val="18"/>
          <w:szCs w:val="18"/>
        </w:rPr>
        <w:t xml:space="preserve">Anexa </w:t>
      </w:r>
      <w:r w:rsidRPr="00E24147">
        <w:rPr>
          <w:rFonts w:cs="Times New Roman"/>
          <w:sz w:val="18"/>
          <w:szCs w:val="18"/>
        </w:rPr>
        <w:t>III la Orient</w:t>
      </w:r>
      <w:r w:rsidRPr="00E24147">
        <w:rPr>
          <w:rFonts w:cs="Times New Roman" w:hint="eastAsia"/>
          <w:sz w:val="18"/>
          <w:szCs w:val="18"/>
        </w:rPr>
        <w:t>ă</w:t>
      </w:r>
      <w:r w:rsidRPr="00E24147">
        <w:rPr>
          <w:rFonts w:cs="Times New Roman"/>
          <w:sz w:val="18"/>
          <w:szCs w:val="18"/>
        </w:rPr>
        <w:t xml:space="preserve">rile tehnice privind aplicarea principiului de </w:t>
      </w:r>
      <w:r w:rsidRPr="00E24147">
        <w:rPr>
          <w:rFonts w:cs="Times New Roman" w:hint="eastAsia"/>
          <w:sz w:val="18"/>
          <w:szCs w:val="18"/>
        </w:rPr>
        <w:t>„</w:t>
      </w:r>
      <w:r w:rsidRPr="00E24147">
        <w:rPr>
          <w:rFonts w:cs="Times New Roman"/>
          <w:sz w:val="18"/>
          <w:szCs w:val="18"/>
        </w:rPr>
        <w:t>a nu aduce prejudicii semnificative</w:t>
      </w:r>
      <w:r w:rsidR="009E1378" w:rsidRPr="00E24147">
        <w:rPr>
          <w:rFonts w:cs="Times New Roman"/>
          <w:sz w:val="18"/>
          <w:szCs w:val="18"/>
        </w:rPr>
        <w:t>”</w:t>
      </w:r>
      <w:r w:rsidRPr="00E24147">
        <w:rPr>
          <w:rFonts w:cs="Times New Roman"/>
          <w:sz w:val="18"/>
          <w:szCs w:val="18"/>
        </w:rPr>
        <w:t xml:space="preserve"> (2021/C58/01).</w:t>
      </w:r>
    </w:p>
  </w:footnote>
  <w:footnote w:id="3">
    <w:p w14:paraId="6D2B0D30" w14:textId="22EBC4AC" w:rsidR="006E6B50" w:rsidRPr="00E24147" w:rsidRDefault="006E6B50" w:rsidP="009E1378">
      <w:pPr>
        <w:pStyle w:val="FootnoteText"/>
        <w:rPr>
          <w:rFonts w:cs="Times New Roman"/>
          <w:sz w:val="18"/>
          <w:szCs w:val="18"/>
          <w:lang w:val="ro-RO"/>
        </w:rPr>
      </w:pPr>
      <w:r w:rsidRPr="00E24147">
        <w:rPr>
          <w:rStyle w:val="FootnoteReference"/>
          <w:rFonts w:cs="Times New Roman"/>
          <w:sz w:val="18"/>
          <w:szCs w:val="18"/>
        </w:rPr>
        <w:footnoteRef/>
      </w:r>
      <w:r w:rsidRPr="00E24147">
        <w:rPr>
          <w:rFonts w:cs="Times New Roman"/>
          <w:sz w:val="18"/>
          <w:szCs w:val="18"/>
        </w:rPr>
        <w:t xml:space="preserve"> </w:t>
      </w:r>
      <w:r w:rsidRPr="00E24147">
        <w:rPr>
          <w:rFonts w:cs="Times New Roman" w:hint="eastAsia"/>
          <w:sz w:val="18"/>
          <w:szCs w:val="18"/>
        </w:rPr>
        <w:t>Î</w:t>
      </w:r>
      <w:r w:rsidRPr="00E24147">
        <w:rPr>
          <w:rFonts w:cs="Times New Roman"/>
          <w:sz w:val="18"/>
          <w:szCs w:val="18"/>
        </w:rPr>
        <w:t xml:space="preserve">n cazul </w:t>
      </w:r>
      <w:r w:rsidRPr="00E24147">
        <w:rPr>
          <w:rFonts w:cs="Times New Roman" w:hint="eastAsia"/>
          <w:sz w:val="18"/>
          <w:szCs w:val="18"/>
        </w:rPr>
        <w:t>î</w:t>
      </w:r>
      <w:r w:rsidRPr="00E24147">
        <w:rPr>
          <w:rFonts w:cs="Times New Roman"/>
          <w:sz w:val="18"/>
          <w:szCs w:val="18"/>
        </w:rPr>
        <w:t>n care activitatea care beneficiaz</w:t>
      </w:r>
      <w:r w:rsidRPr="00E24147">
        <w:rPr>
          <w:rFonts w:cs="Times New Roman" w:hint="eastAsia"/>
          <w:sz w:val="18"/>
          <w:szCs w:val="18"/>
        </w:rPr>
        <w:t>ă</w:t>
      </w:r>
      <w:r w:rsidRPr="00E24147">
        <w:rPr>
          <w:rFonts w:cs="Times New Roman"/>
          <w:sz w:val="18"/>
          <w:szCs w:val="18"/>
        </w:rPr>
        <w:t xml:space="preserve"> de sprijin genereaz</w:t>
      </w:r>
      <w:r w:rsidRPr="00E24147">
        <w:rPr>
          <w:rFonts w:cs="Times New Roman" w:hint="eastAsia"/>
          <w:sz w:val="18"/>
          <w:szCs w:val="18"/>
        </w:rPr>
        <w:t>ă</w:t>
      </w:r>
      <w:r w:rsidRPr="00E24147">
        <w:rPr>
          <w:rFonts w:cs="Times New Roman"/>
          <w:sz w:val="18"/>
          <w:szCs w:val="18"/>
        </w:rPr>
        <w:t xml:space="preserve"> emisii preconizate de gaze cu efect de ser</w:t>
      </w:r>
      <w:r w:rsidRPr="00E24147">
        <w:rPr>
          <w:rFonts w:cs="Times New Roman" w:hint="eastAsia"/>
          <w:sz w:val="18"/>
          <w:szCs w:val="18"/>
        </w:rPr>
        <w:t>ă</w:t>
      </w:r>
      <w:r w:rsidRPr="00E24147">
        <w:rPr>
          <w:rFonts w:cs="Times New Roman"/>
          <w:sz w:val="18"/>
          <w:szCs w:val="18"/>
        </w:rPr>
        <w:t xml:space="preserve"> care nu sunt semnificativ mai mici dec</w:t>
      </w:r>
      <w:r w:rsidRPr="00E24147">
        <w:rPr>
          <w:rFonts w:cs="Times New Roman" w:hint="eastAsia"/>
          <w:sz w:val="18"/>
          <w:szCs w:val="18"/>
        </w:rPr>
        <w:t>â</w:t>
      </w:r>
      <w:r w:rsidRPr="00E24147">
        <w:rPr>
          <w:rFonts w:cs="Times New Roman"/>
          <w:sz w:val="18"/>
          <w:szCs w:val="18"/>
        </w:rPr>
        <w:t>t valorile de referinț</w:t>
      </w:r>
      <w:r w:rsidRPr="00E24147">
        <w:rPr>
          <w:rFonts w:cs="Times New Roman" w:hint="eastAsia"/>
          <w:sz w:val="18"/>
          <w:szCs w:val="18"/>
        </w:rPr>
        <w:t>ă</w:t>
      </w:r>
      <w:r w:rsidRPr="00E24147">
        <w:rPr>
          <w:rFonts w:cs="Times New Roman"/>
          <w:sz w:val="18"/>
          <w:szCs w:val="18"/>
        </w:rPr>
        <w:t xml:space="preserve"> relevante, ar trebui s</w:t>
      </w:r>
      <w:r w:rsidRPr="00E24147">
        <w:rPr>
          <w:rFonts w:cs="Times New Roman" w:hint="eastAsia"/>
          <w:sz w:val="18"/>
          <w:szCs w:val="18"/>
        </w:rPr>
        <w:t>ă</w:t>
      </w:r>
      <w:r w:rsidRPr="00E24147">
        <w:rPr>
          <w:rFonts w:cs="Times New Roman"/>
          <w:sz w:val="18"/>
          <w:szCs w:val="18"/>
        </w:rPr>
        <w:t xml:space="preserve"> se furnizeze o explicație a motivelor pentru care acest lucru nu este posibil. Valorile de referinț</w:t>
      </w:r>
      <w:r w:rsidRPr="00E24147">
        <w:rPr>
          <w:rFonts w:cs="Times New Roman" w:hint="eastAsia"/>
          <w:sz w:val="18"/>
          <w:szCs w:val="18"/>
        </w:rPr>
        <w:t>ă</w:t>
      </w:r>
      <w:r w:rsidRPr="00E24147">
        <w:rPr>
          <w:rFonts w:cs="Times New Roman"/>
          <w:sz w:val="18"/>
          <w:szCs w:val="18"/>
        </w:rPr>
        <w:t xml:space="preserve"> stabilite pentru alocarea cu titlu gratuit</w:t>
      </w:r>
      <w:r w:rsidRPr="00E24147">
        <w:rPr>
          <w:rFonts w:cs="Times New Roman"/>
          <w:sz w:val="18"/>
          <w:szCs w:val="18"/>
        </w:rPr>
        <w:t xml:space="preserve"> pentru activit</w:t>
      </w:r>
      <w:r w:rsidRPr="00E24147">
        <w:rPr>
          <w:rFonts w:cs="Times New Roman" w:hint="eastAsia"/>
          <w:sz w:val="18"/>
          <w:szCs w:val="18"/>
        </w:rPr>
        <w:t>ă</w:t>
      </w:r>
      <w:r w:rsidRPr="00E24147">
        <w:rPr>
          <w:rFonts w:cs="Times New Roman"/>
          <w:sz w:val="18"/>
          <w:szCs w:val="18"/>
        </w:rPr>
        <w:t xml:space="preserve">țile care </w:t>
      </w:r>
      <w:r w:rsidR="009E1378" w:rsidRPr="00E24147">
        <w:rPr>
          <w:rFonts w:cs="Times New Roman"/>
          <w:sz w:val="18"/>
          <w:szCs w:val="18"/>
        </w:rPr>
        <w:t xml:space="preserve">intră </w:t>
      </w:r>
      <w:r w:rsidRPr="00E24147">
        <w:rPr>
          <w:rFonts w:cs="Times New Roman" w:hint="eastAsia"/>
          <w:sz w:val="18"/>
          <w:szCs w:val="18"/>
        </w:rPr>
        <w:t>î</w:t>
      </w:r>
      <w:r w:rsidRPr="00E24147">
        <w:rPr>
          <w:rFonts w:cs="Times New Roman"/>
          <w:sz w:val="18"/>
          <w:szCs w:val="18"/>
        </w:rPr>
        <w:t xml:space="preserve">n sfera de aplicare a sistemului UE de comercializare a certificatelor de emisii, </w:t>
      </w:r>
      <w:r w:rsidRPr="00E24147">
        <w:rPr>
          <w:rFonts w:cs="Times New Roman" w:hint="eastAsia"/>
          <w:sz w:val="18"/>
          <w:szCs w:val="18"/>
        </w:rPr>
        <w:t>î</w:t>
      </w:r>
      <w:r w:rsidRPr="00E24147">
        <w:rPr>
          <w:rFonts w:cs="Times New Roman"/>
          <w:sz w:val="18"/>
          <w:szCs w:val="18"/>
        </w:rPr>
        <w:t xml:space="preserve">n conformitate cu Regulamentul de punere </w:t>
      </w:r>
      <w:r w:rsidRPr="00E24147">
        <w:rPr>
          <w:rFonts w:cs="Times New Roman" w:hint="eastAsia"/>
          <w:sz w:val="18"/>
          <w:szCs w:val="18"/>
        </w:rPr>
        <w:t>î</w:t>
      </w:r>
      <w:r w:rsidRPr="00E24147">
        <w:rPr>
          <w:rFonts w:cs="Times New Roman"/>
          <w:sz w:val="18"/>
          <w:szCs w:val="18"/>
        </w:rPr>
        <w:t>n aplicare (UE) 2021/447 al Comisiei.</w:t>
      </w:r>
    </w:p>
  </w:footnote>
  <w:footnote w:id="4">
    <w:p w14:paraId="27A5CD45" w14:textId="77777777" w:rsidR="006E6B50" w:rsidRPr="00E24147" w:rsidRDefault="006E6B50" w:rsidP="009E1378">
      <w:pPr>
        <w:pStyle w:val="FootnoteText"/>
        <w:rPr>
          <w:rFonts w:cs="Times New Roman"/>
          <w:lang w:val="ro-RO"/>
        </w:rPr>
      </w:pPr>
      <w:r w:rsidRPr="00925960">
        <w:rPr>
          <w:rStyle w:val="FootnoteReference"/>
          <w:rFonts w:cs="Times New Roman"/>
        </w:rPr>
        <w:footnoteRef/>
      </w:r>
      <w:r w:rsidRPr="00925960">
        <w:rPr>
          <w:rFonts w:cs="Times New Roman"/>
        </w:rPr>
        <w:t xml:space="preserve"> </w:t>
      </w:r>
      <w:r w:rsidRPr="00E24147">
        <w:rPr>
          <w:rFonts w:cs="Times New Roman"/>
          <w:sz w:val="18"/>
          <w:szCs w:val="18"/>
        </w:rPr>
        <w:t>Această excludere nu se aplică acțiunilor întreprinse în cadrul acestei măsuri în instalații destinate exclusive tratării deșeurilor periculoase nereciclabile și instalații existente, în cazul în care acțiunile din cadrul acestei măsuri vizează sporirea eficienței energetice, captarea gazelor de evacuare pentru depozitare ori utilizare sau recuperarea materialelor din cenușa de incinerare, cu condiția ca astfel de acțiuni din cadrul acestei măsuri să nu conducă la o sporire a capacității instalațiilor de a prelucra deșeuri sau la o prelungire a duratei de viață a instalațiilor; pentru care se furnizează dovezi la nivel de instalație</w:t>
      </w:r>
    </w:p>
  </w:footnote>
  <w:footnote w:id="5">
    <w:p w14:paraId="4180389F" w14:textId="10A0C92C" w:rsidR="006E6B50" w:rsidRPr="00E24147" w:rsidRDefault="006E6B50" w:rsidP="008F10C4">
      <w:pPr>
        <w:pStyle w:val="FootnoteText"/>
        <w:rPr>
          <w:rFonts w:cs="Times New Roman"/>
          <w:lang w:val="ro-RO"/>
        </w:rPr>
      </w:pPr>
      <w:r w:rsidRPr="00E24147">
        <w:rPr>
          <w:rStyle w:val="FootnoteReference"/>
          <w:rFonts w:cs="Times New Roman"/>
          <w:sz w:val="18"/>
          <w:szCs w:val="18"/>
        </w:rPr>
        <w:footnoteRef/>
      </w:r>
      <w:r w:rsidRPr="00925960">
        <w:rPr>
          <w:rFonts w:cs="Times New Roman"/>
        </w:rPr>
        <w:t xml:space="preserve"> </w:t>
      </w:r>
      <w:r w:rsidRPr="00E24147">
        <w:rPr>
          <w:rFonts w:cs="Times New Roman"/>
          <w:sz w:val="18"/>
          <w:szCs w:val="18"/>
        </w:rPr>
        <w:t>Aceast</w:t>
      </w:r>
      <w:r w:rsidRPr="00E24147">
        <w:rPr>
          <w:rFonts w:cs="Times New Roman" w:hint="eastAsia"/>
          <w:sz w:val="18"/>
          <w:szCs w:val="18"/>
        </w:rPr>
        <w:t>ă</w:t>
      </w:r>
      <w:r w:rsidRPr="00E24147">
        <w:rPr>
          <w:rFonts w:cs="Times New Roman"/>
          <w:sz w:val="18"/>
          <w:szCs w:val="18"/>
        </w:rPr>
        <w:t xml:space="preserve"> excludere nu se aplic</w:t>
      </w:r>
      <w:r w:rsidRPr="00E24147">
        <w:rPr>
          <w:rFonts w:cs="Times New Roman" w:hint="eastAsia"/>
          <w:sz w:val="18"/>
          <w:szCs w:val="18"/>
        </w:rPr>
        <w:t>ă</w:t>
      </w:r>
      <w:r w:rsidRPr="00E24147">
        <w:rPr>
          <w:rFonts w:cs="Times New Roman"/>
          <w:sz w:val="18"/>
          <w:szCs w:val="18"/>
        </w:rPr>
        <w:t xml:space="preserve"> acțiunilor </w:t>
      </w:r>
      <w:r w:rsidRPr="00E24147">
        <w:rPr>
          <w:rFonts w:cs="Times New Roman" w:hint="eastAsia"/>
          <w:sz w:val="18"/>
          <w:szCs w:val="18"/>
        </w:rPr>
        <w:t>î</w:t>
      </w:r>
      <w:r w:rsidRPr="00E24147">
        <w:rPr>
          <w:rFonts w:cs="Times New Roman"/>
          <w:sz w:val="18"/>
          <w:szCs w:val="18"/>
        </w:rPr>
        <w:t xml:space="preserve">ntreprinse </w:t>
      </w:r>
      <w:r w:rsidRPr="00E24147">
        <w:rPr>
          <w:rFonts w:cs="Times New Roman" w:hint="eastAsia"/>
          <w:sz w:val="18"/>
          <w:szCs w:val="18"/>
        </w:rPr>
        <w:t>î</w:t>
      </w:r>
      <w:r w:rsidRPr="00E24147">
        <w:rPr>
          <w:rFonts w:cs="Times New Roman"/>
          <w:sz w:val="18"/>
          <w:szCs w:val="18"/>
        </w:rPr>
        <w:t>n cadrul acestei m</w:t>
      </w:r>
      <w:r w:rsidRPr="00E24147">
        <w:rPr>
          <w:rFonts w:cs="Times New Roman" w:hint="eastAsia"/>
          <w:sz w:val="18"/>
          <w:szCs w:val="18"/>
        </w:rPr>
        <w:t>ă</w:t>
      </w:r>
      <w:r w:rsidRPr="00E24147">
        <w:rPr>
          <w:rFonts w:cs="Times New Roman"/>
          <w:sz w:val="18"/>
          <w:szCs w:val="18"/>
        </w:rPr>
        <w:t xml:space="preserve">suri </w:t>
      </w:r>
      <w:r w:rsidRPr="00E24147">
        <w:rPr>
          <w:rFonts w:cs="Times New Roman" w:hint="eastAsia"/>
          <w:sz w:val="18"/>
          <w:szCs w:val="18"/>
        </w:rPr>
        <w:t>î</w:t>
      </w:r>
      <w:r w:rsidRPr="00E24147">
        <w:rPr>
          <w:rFonts w:cs="Times New Roman"/>
          <w:sz w:val="18"/>
          <w:szCs w:val="18"/>
        </w:rPr>
        <w:t>n instalații existente de tratare</w:t>
      </w:r>
      <w:r w:rsidR="009E1378" w:rsidRPr="00E24147">
        <w:rPr>
          <w:rFonts w:cs="Times New Roman"/>
          <w:sz w:val="18"/>
          <w:szCs w:val="18"/>
        </w:rPr>
        <w:t xml:space="preserve"> </w:t>
      </w:r>
      <w:r w:rsidRPr="00E24147">
        <w:rPr>
          <w:rFonts w:cs="Times New Roman"/>
          <w:sz w:val="18"/>
          <w:szCs w:val="18"/>
        </w:rPr>
        <w:t>mecano-biologic</w:t>
      </w:r>
      <w:r w:rsidRPr="00E24147">
        <w:rPr>
          <w:rFonts w:cs="Times New Roman" w:hint="eastAsia"/>
          <w:sz w:val="18"/>
          <w:szCs w:val="18"/>
        </w:rPr>
        <w:t>ă</w:t>
      </w:r>
      <w:r w:rsidRPr="00E24147">
        <w:rPr>
          <w:rFonts w:cs="Times New Roman"/>
          <w:sz w:val="18"/>
          <w:szCs w:val="18"/>
        </w:rPr>
        <w:t xml:space="preserve">, </w:t>
      </w:r>
      <w:r w:rsidRPr="00E24147">
        <w:rPr>
          <w:rFonts w:cs="Times New Roman" w:hint="eastAsia"/>
          <w:sz w:val="18"/>
          <w:szCs w:val="18"/>
        </w:rPr>
        <w:t>î</w:t>
      </w:r>
      <w:r w:rsidRPr="00E24147">
        <w:rPr>
          <w:rFonts w:cs="Times New Roman"/>
          <w:sz w:val="18"/>
          <w:szCs w:val="18"/>
        </w:rPr>
        <w:t xml:space="preserve">n cazul </w:t>
      </w:r>
      <w:r w:rsidRPr="00E24147">
        <w:rPr>
          <w:rFonts w:cs="Times New Roman" w:hint="eastAsia"/>
          <w:sz w:val="18"/>
          <w:szCs w:val="18"/>
        </w:rPr>
        <w:t>î</w:t>
      </w:r>
      <w:r w:rsidRPr="00E24147">
        <w:rPr>
          <w:rFonts w:cs="Times New Roman"/>
          <w:sz w:val="18"/>
          <w:szCs w:val="18"/>
        </w:rPr>
        <w:t>n care acțiunile din cadrul acestei m</w:t>
      </w:r>
      <w:r w:rsidRPr="00E24147">
        <w:rPr>
          <w:rFonts w:cs="Times New Roman" w:hint="eastAsia"/>
          <w:sz w:val="18"/>
          <w:szCs w:val="18"/>
        </w:rPr>
        <w:t>ă</w:t>
      </w:r>
      <w:r w:rsidRPr="00E24147">
        <w:rPr>
          <w:rFonts w:cs="Times New Roman"/>
          <w:sz w:val="18"/>
          <w:szCs w:val="18"/>
        </w:rPr>
        <w:t>suri vizeaz</w:t>
      </w:r>
      <w:r w:rsidRPr="00E24147">
        <w:rPr>
          <w:rFonts w:cs="Times New Roman" w:hint="eastAsia"/>
          <w:sz w:val="18"/>
          <w:szCs w:val="18"/>
        </w:rPr>
        <w:t>ă</w:t>
      </w:r>
      <w:r w:rsidRPr="00E24147">
        <w:rPr>
          <w:rFonts w:cs="Times New Roman"/>
          <w:sz w:val="18"/>
          <w:szCs w:val="18"/>
        </w:rPr>
        <w:t xml:space="preserve"> sporirea eficienței energetice sau</w:t>
      </w:r>
      <w:r w:rsidR="009E1378" w:rsidRPr="00E24147">
        <w:rPr>
          <w:rFonts w:cs="Times New Roman"/>
          <w:sz w:val="18"/>
          <w:szCs w:val="18"/>
        </w:rPr>
        <w:t xml:space="preserve"> </w:t>
      </w:r>
      <w:r w:rsidRPr="00E24147">
        <w:rPr>
          <w:rFonts w:cs="Times New Roman"/>
          <w:sz w:val="18"/>
          <w:szCs w:val="18"/>
        </w:rPr>
        <w:t>modernizarea operațiunilor de reciclare a deșeurilor separate pentru compostarea biodeșeurilor și digestia</w:t>
      </w:r>
      <w:r w:rsidR="009E1378" w:rsidRPr="00E24147">
        <w:rPr>
          <w:rFonts w:cs="Times New Roman"/>
          <w:sz w:val="18"/>
          <w:szCs w:val="18"/>
        </w:rPr>
        <w:t xml:space="preserve"> </w:t>
      </w:r>
      <w:r w:rsidRPr="00E24147">
        <w:rPr>
          <w:rFonts w:cs="Times New Roman"/>
          <w:sz w:val="18"/>
          <w:szCs w:val="18"/>
        </w:rPr>
        <w:t>anaerob</w:t>
      </w:r>
      <w:r w:rsidRPr="00E24147">
        <w:rPr>
          <w:rFonts w:cs="Times New Roman" w:hint="eastAsia"/>
          <w:sz w:val="18"/>
          <w:szCs w:val="18"/>
        </w:rPr>
        <w:t>ă</w:t>
      </w:r>
      <w:r w:rsidRPr="00E24147">
        <w:rPr>
          <w:rFonts w:cs="Times New Roman"/>
          <w:sz w:val="18"/>
          <w:szCs w:val="18"/>
        </w:rPr>
        <w:t xml:space="preserve"> a biodeșeurilor, cu condiția ca astfel de acțiuni din cadrul acestei m</w:t>
      </w:r>
      <w:r w:rsidRPr="00E24147">
        <w:rPr>
          <w:rFonts w:cs="Times New Roman" w:hint="eastAsia"/>
          <w:sz w:val="18"/>
          <w:szCs w:val="18"/>
        </w:rPr>
        <w:t>ă</w:t>
      </w:r>
      <w:r w:rsidRPr="00E24147">
        <w:rPr>
          <w:rFonts w:cs="Times New Roman"/>
          <w:sz w:val="18"/>
          <w:szCs w:val="18"/>
        </w:rPr>
        <w:t>suri s</w:t>
      </w:r>
      <w:r w:rsidRPr="00E24147">
        <w:rPr>
          <w:rFonts w:cs="Times New Roman" w:hint="eastAsia"/>
          <w:sz w:val="18"/>
          <w:szCs w:val="18"/>
        </w:rPr>
        <w:t>ă</w:t>
      </w:r>
      <w:r w:rsidRPr="00E24147">
        <w:rPr>
          <w:rFonts w:cs="Times New Roman"/>
          <w:sz w:val="18"/>
          <w:szCs w:val="18"/>
        </w:rPr>
        <w:t xml:space="preserve"> nu conduc</w:t>
      </w:r>
      <w:r w:rsidRPr="00E24147">
        <w:rPr>
          <w:rFonts w:cs="Times New Roman" w:hint="eastAsia"/>
          <w:sz w:val="18"/>
          <w:szCs w:val="18"/>
        </w:rPr>
        <w:t>ă</w:t>
      </w:r>
      <w:r w:rsidRPr="00E24147">
        <w:rPr>
          <w:rFonts w:cs="Times New Roman"/>
          <w:sz w:val="18"/>
          <w:szCs w:val="18"/>
        </w:rPr>
        <w:t xml:space="preserve"> la o sporire a</w:t>
      </w:r>
      <w:r w:rsidR="009E1378" w:rsidRPr="00E24147">
        <w:rPr>
          <w:rFonts w:cs="Times New Roman"/>
          <w:sz w:val="18"/>
          <w:szCs w:val="18"/>
        </w:rPr>
        <w:t xml:space="preserve"> </w:t>
      </w:r>
      <w:r w:rsidRPr="00E24147">
        <w:rPr>
          <w:rFonts w:cs="Times New Roman"/>
          <w:sz w:val="18"/>
          <w:szCs w:val="18"/>
        </w:rPr>
        <w:t>capacit</w:t>
      </w:r>
      <w:r w:rsidRPr="00E24147">
        <w:rPr>
          <w:rFonts w:cs="Times New Roman" w:hint="eastAsia"/>
          <w:sz w:val="18"/>
          <w:szCs w:val="18"/>
        </w:rPr>
        <w:t>ă</w:t>
      </w:r>
      <w:r w:rsidRPr="00E24147">
        <w:rPr>
          <w:rFonts w:cs="Times New Roman"/>
          <w:sz w:val="18"/>
          <w:szCs w:val="18"/>
        </w:rPr>
        <w:t>ții instalațiilor de a prelucra deșeuri sau la o prelungire a duratei de viaț</w:t>
      </w:r>
      <w:r w:rsidRPr="00E24147">
        <w:rPr>
          <w:rFonts w:cs="Times New Roman" w:hint="eastAsia"/>
          <w:sz w:val="18"/>
          <w:szCs w:val="18"/>
        </w:rPr>
        <w:t>ă</w:t>
      </w:r>
      <w:r w:rsidRPr="00E24147">
        <w:rPr>
          <w:rFonts w:cs="Times New Roman"/>
          <w:sz w:val="18"/>
          <w:szCs w:val="18"/>
        </w:rPr>
        <w:t xml:space="preserve"> a instalațiilor; pentru care se</w:t>
      </w:r>
      <w:r w:rsidR="009E1378" w:rsidRPr="00E24147">
        <w:rPr>
          <w:rFonts w:cs="Times New Roman"/>
          <w:sz w:val="18"/>
          <w:szCs w:val="18"/>
        </w:rPr>
        <w:t xml:space="preserve"> </w:t>
      </w:r>
      <w:r w:rsidRPr="00E24147">
        <w:rPr>
          <w:rFonts w:cs="Times New Roman"/>
          <w:sz w:val="18"/>
          <w:szCs w:val="18"/>
        </w:rPr>
        <w:t>furnizeaz</w:t>
      </w:r>
      <w:r w:rsidRPr="00E24147">
        <w:rPr>
          <w:rFonts w:cs="Times New Roman" w:hint="eastAsia"/>
          <w:sz w:val="18"/>
          <w:szCs w:val="18"/>
        </w:rPr>
        <w:t>ă</w:t>
      </w:r>
      <w:r w:rsidRPr="00E24147">
        <w:rPr>
          <w:rFonts w:cs="Times New Roman"/>
          <w:sz w:val="18"/>
          <w:szCs w:val="18"/>
        </w:rPr>
        <w:t xml:space="preserve"> dovezi la nivel de instalație.</w:t>
      </w:r>
    </w:p>
  </w:footnote>
  <w:footnote w:id="6">
    <w:p w14:paraId="6F08FF28" w14:textId="77777777" w:rsidR="006E6B50" w:rsidRPr="00E24147" w:rsidRDefault="006E6B50">
      <w:pPr>
        <w:pStyle w:val="FootnoteText"/>
        <w:rPr>
          <w:rFonts w:cs="Times New Roman"/>
          <w:lang w:val="ro-RO"/>
        </w:rPr>
      </w:pPr>
      <w:r w:rsidRPr="00925960">
        <w:rPr>
          <w:rStyle w:val="FootnoteReference"/>
          <w:rFonts w:cs="Times New Roman"/>
        </w:rPr>
        <w:footnoteRef/>
      </w:r>
      <w:r w:rsidRPr="00925960">
        <w:rPr>
          <w:rFonts w:cs="Times New Roman"/>
        </w:rPr>
        <w:t xml:space="preserve"> </w:t>
      </w:r>
      <w:r w:rsidRPr="00E24147">
        <w:rPr>
          <w:rFonts w:cs="Times New Roman"/>
          <w:lang w:val="ro-RO"/>
        </w:rPr>
        <w:t>Indicator comun conform Anexei privind lista indicatorilor comuni din Regulamentul delegat (UE) 2021/2106 al Comisiei din 28 septembrie 2021 de completare a Regulamentului (UE) 2021/214 al Parlamentului European și al Consiliului de instituire a Mecanismului de redresare și reziliență prin stabilirea indicatorilor comuni și a elementelor detaliate ale tabloului de bord privind redresarea și reziliența</w:t>
      </w:r>
    </w:p>
  </w:footnote>
  <w:footnote w:id="7">
    <w:p w14:paraId="473181BD" w14:textId="03524659" w:rsidR="006E6B50" w:rsidRPr="00E24147" w:rsidRDefault="006E6B50" w:rsidP="006E6B50">
      <w:pPr>
        <w:pStyle w:val="FootnoteText"/>
        <w:rPr>
          <w:rFonts w:cs="Times New Roman"/>
          <w:lang w:val="ro-RO"/>
        </w:rPr>
      </w:pPr>
      <w:r w:rsidRPr="00925960">
        <w:rPr>
          <w:rStyle w:val="FootnoteReference"/>
          <w:rFonts w:cs="Times New Roman"/>
        </w:rPr>
        <w:footnoteRef/>
      </w:r>
      <w:r w:rsidRPr="00925960">
        <w:rPr>
          <w:rFonts w:cs="Times New Roman"/>
        </w:rPr>
        <w:t xml:space="preserve"> Valoarea de referință se referă la consumul anual de energie primară </w:t>
      </w:r>
      <w:r w:rsidR="001E1114">
        <w:rPr>
          <w:rFonts w:cs="Times New Roman"/>
        </w:rPr>
        <w:t>din 2021 pe conturul energetic evaluat</w:t>
      </w:r>
      <w:r w:rsidRPr="00925960">
        <w:rPr>
          <w:rFonts w:cs="Times New Roman"/>
        </w:rPr>
        <w:t>, iar valoarea obținută se referă la consumul anual de energie primară pentru anul următor intervenției. Pentru procesele din întreprinderi, consumul annual de energie primară se documentează pe baza auditurilor energetice în conformitate cu articolul 8 din Directiva 2021/27/UE privind eficiența energetică</w:t>
      </w:r>
    </w:p>
  </w:footnote>
  <w:footnote w:id="8">
    <w:p w14:paraId="581AE461" w14:textId="77777777" w:rsidR="001E1114" w:rsidRPr="00911F2D" w:rsidRDefault="001E1114" w:rsidP="001E1114">
      <w:pPr>
        <w:pStyle w:val="FootnoteText"/>
        <w:rPr>
          <w:rFonts w:cs="Times New Roman"/>
          <w:lang w:val="ro-RO"/>
        </w:rPr>
      </w:pPr>
      <w:r w:rsidRPr="00925960">
        <w:rPr>
          <w:rStyle w:val="FootnoteReference"/>
          <w:rFonts w:cs="Times New Roman"/>
        </w:rPr>
        <w:footnoteRef/>
      </w:r>
      <w:r w:rsidRPr="00925960">
        <w:rPr>
          <w:rFonts w:cs="Times New Roman"/>
        </w:rPr>
        <w:t xml:space="preserve"> </w:t>
      </w:r>
      <w:r w:rsidRPr="00925960">
        <w:rPr>
          <w:rFonts w:cs="Times New Roman"/>
          <w:sz w:val="18"/>
          <w:szCs w:val="18"/>
        </w:rPr>
        <w:t>Diferența dintre bugetul alocat prin PNRR pentru I5 și ajutorul de stat din prezenta schem</w:t>
      </w:r>
      <w:r w:rsidRPr="00911F2D">
        <w:rPr>
          <w:rFonts w:cs="Times New Roman"/>
          <w:sz w:val="18"/>
          <w:szCs w:val="18"/>
        </w:rPr>
        <w:t>ă</w:t>
      </w:r>
      <w:r w:rsidRPr="00925960">
        <w:rPr>
          <w:rFonts w:cs="Times New Roman"/>
          <w:sz w:val="18"/>
          <w:szCs w:val="18"/>
        </w:rPr>
        <w:t xml:space="preserve"> este dedicat</w:t>
      </w:r>
      <w:r w:rsidRPr="00911F2D">
        <w:rPr>
          <w:rFonts w:cs="Times New Roman"/>
          <w:sz w:val="18"/>
          <w:szCs w:val="18"/>
        </w:rPr>
        <w:t>ă</w:t>
      </w:r>
      <w:r w:rsidRPr="00925960">
        <w:rPr>
          <w:rFonts w:cs="Times New Roman"/>
          <w:sz w:val="18"/>
          <w:szCs w:val="18"/>
        </w:rPr>
        <w:t xml:space="preserve"> dezvolt</w:t>
      </w:r>
      <w:r w:rsidRPr="00911F2D">
        <w:rPr>
          <w:rFonts w:cs="Times New Roman"/>
          <w:sz w:val="18"/>
          <w:szCs w:val="18"/>
        </w:rPr>
        <w:t>ă</w:t>
      </w:r>
      <w:r w:rsidRPr="00925960">
        <w:rPr>
          <w:rFonts w:cs="Times New Roman"/>
          <w:sz w:val="18"/>
          <w:szCs w:val="18"/>
        </w:rPr>
        <w:t>rii platformei informatice pentru centralizarea și analiza datelor de consum de energie, la nivel național.</w:t>
      </w:r>
    </w:p>
  </w:footnote>
  <w:footnote w:id="9">
    <w:p w14:paraId="4805B62B" w14:textId="77777777" w:rsidR="006E6B50" w:rsidRPr="00925960" w:rsidRDefault="006E6B50" w:rsidP="00163D92">
      <w:pPr>
        <w:pStyle w:val="BodyText"/>
        <w:spacing w:after="0"/>
        <w:ind w:right="2"/>
        <w:rPr>
          <w:sz w:val="18"/>
          <w:szCs w:val="18"/>
          <w:lang w:val="ro-RO"/>
        </w:rPr>
      </w:pPr>
      <w:r w:rsidRPr="00925960">
        <w:rPr>
          <w:rStyle w:val="FootnoteReference"/>
        </w:rPr>
        <w:footnoteRef/>
      </w:r>
      <w:r w:rsidRPr="00925960">
        <w:t xml:space="preserve"> </w:t>
      </w:r>
      <w:r w:rsidRPr="00925960">
        <w:rPr>
          <w:sz w:val="18"/>
          <w:szCs w:val="18"/>
          <w:lang w:val="ro-RO"/>
        </w:rPr>
        <w:t>Valoarea actualizată netă financiară (VANF) reprezintă suma care rezultă după ce costurile de investiție, de funcționare și de înlocuire preconizate (actualizate) ale proiectului sunt deduse din valoarea actualizată a veniturilor  preconizate. Rata de rentabilitate financiară (RRF) este rata de actualizare care determină o VANF egală cu zero.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B2701" w14:textId="15D05145" w:rsidR="006E6B50" w:rsidRDefault="00D04C0D">
    <w:pPr>
      <w:pStyle w:val="Header"/>
    </w:pPr>
    <w:r w:rsidRPr="00D04C0D">
      <w:rPr>
        <w:rFonts w:ascii="Calibri" w:eastAsia="Times New Roman" w:hAnsi="Calibri" w:cs="Times New Roman"/>
        <w:b/>
        <w:noProof/>
        <w:color w:val="0066B1"/>
        <w:sz w:val="18"/>
        <w:lang w:val="ro-RO"/>
      </w:rPr>
      <w:drawing>
        <wp:anchor distT="0" distB="0" distL="114300" distR="114300" simplePos="0" relativeHeight="251659264" behindDoc="0" locked="0" layoutInCell="1" allowOverlap="1" wp14:anchorId="5CB7B7F1" wp14:editId="477B2FAD">
          <wp:simplePos x="0" y="0"/>
          <wp:positionH relativeFrom="column">
            <wp:posOffset>2291080</wp:posOffset>
          </wp:positionH>
          <wp:positionV relativeFrom="paragraph">
            <wp:posOffset>13335</wp:posOffset>
          </wp:positionV>
          <wp:extent cx="518160" cy="51625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8160" cy="5162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04C0D">
      <w:rPr>
        <w:rFonts w:ascii="Calibri" w:eastAsia="Times New Roman" w:hAnsi="Calibri" w:cs="Times New Roman"/>
        <w:b/>
        <w:noProof/>
        <w:color w:val="0066B1"/>
        <w:sz w:val="18"/>
        <w:lang w:val="ro-RO"/>
      </w:rPr>
      <w:drawing>
        <wp:anchor distT="0" distB="0" distL="114300" distR="114300" simplePos="0" relativeHeight="251662336" behindDoc="0" locked="0" layoutInCell="1" allowOverlap="1" wp14:anchorId="1A37732B" wp14:editId="354F33B1">
          <wp:simplePos x="0" y="0"/>
          <wp:positionH relativeFrom="column">
            <wp:posOffset>3428365</wp:posOffset>
          </wp:positionH>
          <wp:positionV relativeFrom="paragraph">
            <wp:posOffset>67310</wp:posOffset>
          </wp:positionV>
          <wp:extent cx="2323465" cy="412115"/>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23465" cy="4121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04C0D">
      <w:rPr>
        <w:rFonts w:ascii="Calibri" w:eastAsia="Times New Roman" w:hAnsi="Calibri" w:cs="Times New Roman"/>
        <w:b/>
        <w:noProof/>
        <w:color w:val="0066B1"/>
        <w:sz w:val="18"/>
        <w:lang w:val="ro-RO"/>
      </w:rPr>
      <w:drawing>
        <wp:anchor distT="0" distB="0" distL="114300" distR="114300" simplePos="0" relativeHeight="251657216" behindDoc="0" locked="0" layoutInCell="1" allowOverlap="1" wp14:anchorId="7B2338E8" wp14:editId="5FF766AC">
          <wp:simplePos x="0" y="0"/>
          <wp:positionH relativeFrom="column">
            <wp:posOffset>48260</wp:posOffset>
          </wp:positionH>
          <wp:positionV relativeFrom="paragraph">
            <wp:posOffset>68580</wp:posOffset>
          </wp:positionV>
          <wp:extent cx="1764030" cy="414655"/>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64030" cy="414655"/>
                  </a:xfrm>
                  <a:prstGeom prst="rect">
                    <a:avLst/>
                  </a:prstGeom>
                  <a:noFill/>
                  <a:ln>
                    <a:noFill/>
                  </a:ln>
                </pic:spPr>
              </pic:pic>
            </a:graphicData>
          </a:graphic>
          <wp14:sizeRelH relativeFrom="page">
            <wp14:pctWidth>0</wp14:pctWidth>
          </wp14:sizeRelH>
          <wp14:sizeRelV relativeFrom="page">
            <wp14:pctHeight>0</wp14:pctHeight>
          </wp14:sizeRelV>
        </wp:anchor>
      </w:drawing>
    </w:r>
    <w:r w:rsidR="006E6B50">
      <w:rPr>
        <w:rFonts w:ascii="Calibri" w:eastAsia="Times New Roman" w:hAnsi="Calibri" w:cs="Times New Roman"/>
        <w:sz w:val="18"/>
        <w:lang w:val="ro-RO"/>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E"/>
    <w:multiLevelType w:val="singleLevel"/>
    <w:tmpl w:val="0000002E"/>
    <w:name w:val="WW8Num54"/>
    <w:lvl w:ilvl="0">
      <w:start w:val="1"/>
      <w:numFmt w:val="bullet"/>
      <w:lvlText w:val=""/>
      <w:lvlJc w:val="left"/>
      <w:pPr>
        <w:tabs>
          <w:tab w:val="num" w:pos="900"/>
        </w:tabs>
        <w:ind w:left="900" w:hanging="360"/>
      </w:pPr>
      <w:rPr>
        <w:rFonts w:ascii="Symbol" w:hAnsi="Symbol"/>
      </w:rPr>
    </w:lvl>
  </w:abstractNum>
  <w:abstractNum w:abstractNumId="1" w15:restartNumberingAfterBreak="0">
    <w:nsid w:val="05D025E2"/>
    <w:multiLevelType w:val="hybridMultilevel"/>
    <w:tmpl w:val="FC54A75E"/>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7B84ACC"/>
    <w:multiLevelType w:val="hybridMultilevel"/>
    <w:tmpl w:val="9EA21FE2"/>
    <w:lvl w:ilvl="0" w:tplc="4A26FAA6">
      <w:start w:val="1"/>
      <w:numFmt w:val="decimal"/>
      <w:lvlText w:val="%1."/>
      <w:lvlJc w:val="left"/>
      <w:pPr>
        <w:ind w:left="1080" w:hanging="360"/>
      </w:pPr>
      <w:rPr>
        <w:rFonts w:asciiTheme="minorHAnsi" w:eastAsia="Times New Roman" w:hAnsiTheme="minorHAnsi" w:cstheme="minorHAnsi" w:hint="default"/>
        <w:sz w:val="26"/>
        <w:szCs w:val="26"/>
      </w:rPr>
    </w:lvl>
    <w:lvl w:ilvl="1" w:tplc="04090005">
      <w:start w:val="1"/>
      <w:numFmt w:val="bullet"/>
      <w:lvlText w:val=""/>
      <w:lvlJc w:val="left"/>
      <w:pPr>
        <w:ind w:left="1800" w:hanging="360"/>
      </w:pPr>
      <w:rPr>
        <w:rFonts w:ascii="Wingdings" w:hAnsi="Wingdings" w:hint="default"/>
      </w:rPr>
    </w:lvl>
    <w:lvl w:ilvl="2" w:tplc="95F8D73C">
      <w:start w:val="3"/>
      <w:numFmt w:val="upperLetter"/>
      <w:lvlText w:val="%3)"/>
      <w:lvlJc w:val="left"/>
      <w:pPr>
        <w:ind w:left="2520" w:hanging="360"/>
      </w:pPr>
      <w:rPr>
        <w:rFonts w:hint="default"/>
      </w:rPr>
    </w:lvl>
    <w:lvl w:ilvl="3" w:tplc="0409000D">
      <w:start w:val="1"/>
      <w:numFmt w:val="bullet"/>
      <w:lvlText w:val=""/>
      <w:lvlJc w:val="left"/>
      <w:pPr>
        <w:ind w:left="630" w:hanging="360"/>
      </w:pPr>
      <w:rPr>
        <w:rFonts w:ascii="Wingdings" w:hAnsi="Wingdings" w:hint="default"/>
        <w:i w:val="0"/>
      </w:rPr>
    </w:lvl>
    <w:lvl w:ilvl="4" w:tplc="77FC67BA">
      <w:start w:val="11"/>
      <w:numFmt w:val="lowerLetter"/>
      <w:lvlText w:val="%5)"/>
      <w:lvlJc w:val="left"/>
      <w:pPr>
        <w:ind w:left="3960" w:hanging="360"/>
      </w:pPr>
      <w:rPr>
        <w:rFont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61329B"/>
    <w:multiLevelType w:val="hybridMultilevel"/>
    <w:tmpl w:val="36F60C5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5DE08AD"/>
    <w:multiLevelType w:val="hybridMultilevel"/>
    <w:tmpl w:val="32C4F2FE"/>
    <w:lvl w:ilvl="0" w:tplc="5F744A00">
      <w:start w:val="2"/>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60738BF"/>
    <w:multiLevelType w:val="hybridMultilevel"/>
    <w:tmpl w:val="329031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7" w15:restartNumberingAfterBreak="0">
    <w:nsid w:val="1B026084"/>
    <w:multiLevelType w:val="hybridMultilevel"/>
    <w:tmpl w:val="D3E6C5DC"/>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18001B">
      <w:start w:val="1"/>
      <w:numFmt w:val="lowerRoman"/>
      <w:lvlText w:val="%2."/>
      <w:lvlJc w:val="righ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D6B46AB"/>
    <w:multiLevelType w:val="hybridMultilevel"/>
    <w:tmpl w:val="C06A2D1E"/>
    <w:lvl w:ilvl="0" w:tplc="16004612">
      <w:start w:val="100"/>
      <w:numFmt w:val="bullet"/>
      <w:lvlText w:val="-"/>
      <w:lvlJc w:val="left"/>
      <w:pPr>
        <w:tabs>
          <w:tab w:val="num" w:pos="284"/>
        </w:tabs>
        <w:ind w:left="284" w:hanging="284"/>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A859FF"/>
    <w:multiLevelType w:val="hybridMultilevel"/>
    <w:tmpl w:val="90FEF554"/>
    <w:lvl w:ilvl="0" w:tplc="04090005">
      <w:start w:val="1"/>
      <w:numFmt w:val="bullet"/>
      <w:lvlText w:val=""/>
      <w:lvlJc w:val="left"/>
      <w:pPr>
        <w:ind w:left="1476" w:hanging="360"/>
      </w:pPr>
      <w:rPr>
        <w:rFonts w:ascii="Wingdings" w:hAnsi="Wingdings" w:hint="default"/>
      </w:rPr>
    </w:lvl>
    <w:lvl w:ilvl="1" w:tplc="04180003">
      <w:start w:val="1"/>
      <w:numFmt w:val="bullet"/>
      <w:lvlText w:val="o"/>
      <w:lvlJc w:val="left"/>
      <w:pPr>
        <w:ind w:left="2196" w:hanging="360"/>
      </w:pPr>
      <w:rPr>
        <w:rFonts w:ascii="Courier New" w:hAnsi="Courier New" w:cs="Courier New" w:hint="default"/>
      </w:rPr>
    </w:lvl>
    <w:lvl w:ilvl="2" w:tplc="04180005">
      <w:start w:val="1"/>
      <w:numFmt w:val="bullet"/>
      <w:lvlText w:val=""/>
      <w:lvlJc w:val="left"/>
      <w:pPr>
        <w:ind w:left="2916" w:hanging="360"/>
      </w:pPr>
      <w:rPr>
        <w:rFonts w:ascii="Wingdings" w:hAnsi="Wingdings" w:hint="default"/>
      </w:rPr>
    </w:lvl>
    <w:lvl w:ilvl="3" w:tplc="04180001">
      <w:start w:val="1"/>
      <w:numFmt w:val="bullet"/>
      <w:lvlText w:val=""/>
      <w:lvlJc w:val="left"/>
      <w:pPr>
        <w:ind w:left="3636" w:hanging="360"/>
      </w:pPr>
      <w:rPr>
        <w:rFonts w:ascii="Symbol" w:hAnsi="Symbol" w:hint="default"/>
      </w:rPr>
    </w:lvl>
    <w:lvl w:ilvl="4" w:tplc="04180003">
      <w:start w:val="1"/>
      <w:numFmt w:val="bullet"/>
      <w:lvlText w:val="o"/>
      <w:lvlJc w:val="left"/>
      <w:pPr>
        <w:ind w:left="4356" w:hanging="360"/>
      </w:pPr>
      <w:rPr>
        <w:rFonts w:ascii="Courier New" w:hAnsi="Courier New" w:cs="Courier New" w:hint="default"/>
      </w:rPr>
    </w:lvl>
    <w:lvl w:ilvl="5" w:tplc="04180005">
      <w:start w:val="1"/>
      <w:numFmt w:val="bullet"/>
      <w:lvlText w:val=""/>
      <w:lvlJc w:val="left"/>
      <w:pPr>
        <w:ind w:left="5076" w:hanging="360"/>
      </w:pPr>
      <w:rPr>
        <w:rFonts w:ascii="Wingdings" w:hAnsi="Wingdings" w:hint="default"/>
      </w:rPr>
    </w:lvl>
    <w:lvl w:ilvl="6" w:tplc="04180001">
      <w:start w:val="1"/>
      <w:numFmt w:val="bullet"/>
      <w:lvlText w:val=""/>
      <w:lvlJc w:val="left"/>
      <w:pPr>
        <w:ind w:left="5796" w:hanging="360"/>
      </w:pPr>
      <w:rPr>
        <w:rFonts w:ascii="Symbol" w:hAnsi="Symbol" w:hint="default"/>
      </w:rPr>
    </w:lvl>
    <w:lvl w:ilvl="7" w:tplc="04180003">
      <w:start w:val="1"/>
      <w:numFmt w:val="bullet"/>
      <w:lvlText w:val="o"/>
      <w:lvlJc w:val="left"/>
      <w:pPr>
        <w:ind w:left="6516" w:hanging="360"/>
      </w:pPr>
      <w:rPr>
        <w:rFonts w:ascii="Courier New" w:hAnsi="Courier New" w:cs="Courier New" w:hint="default"/>
      </w:rPr>
    </w:lvl>
    <w:lvl w:ilvl="8" w:tplc="04180005">
      <w:start w:val="1"/>
      <w:numFmt w:val="bullet"/>
      <w:lvlText w:val=""/>
      <w:lvlJc w:val="left"/>
      <w:pPr>
        <w:ind w:left="7236" w:hanging="360"/>
      </w:pPr>
      <w:rPr>
        <w:rFonts w:ascii="Wingdings" w:hAnsi="Wingdings" w:hint="default"/>
      </w:rPr>
    </w:lvl>
  </w:abstractNum>
  <w:abstractNum w:abstractNumId="10" w15:restartNumberingAfterBreak="0">
    <w:nsid w:val="22276680"/>
    <w:multiLevelType w:val="hybridMultilevel"/>
    <w:tmpl w:val="07C4281A"/>
    <w:lvl w:ilvl="0" w:tplc="0418000B">
      <w:start w:val="1"/>
      <w:numFmt w:val="bullet"/>
      <w:lvlText w:val=""/>
      <w:lvlJc w:val="left"/>
      <w:pPr>
        <w:ind w:left="775" w:hanging="360"/>
      </w:pPr>
      <w:rPr>
        <w:rFonts w:ascii="Wingdings" w:hAnsi="Wingdings" w:hint="default"/>
      </w:rPr>
    </w:lvl>
    <w:lvl w:ilvl="1" w:tplc="04180003" w:tentative="1">
      <w:start w:val="1"/>
      <w:numFmt w:val="bullet"/>
      <w:lvlText w:val="o"/>
      <w:lvlJc w:val="left"/>
      <w:pPr>
        <w:ind w:left="1495" w:hanging="360"/>
      </w:pPr>
      <w:rPr>
        <w:rFonts w:ascii="Courier New" w:hAnsi="Courier New" w:cs="Courier New" w:hint="default"/>
      </w:rPr>
    </w:lvl>
    <w:lvl w:ilvl="2" w:tplc="04180005" w:tentative="1">
      <w:start w:val="1"/>
      <w:numFmt w:val="bullet"/>
      <w:lvlText w:val=""/>
      <w:lvlJc w:val="left"/>
      <w:pPr>
        <w:ind w:left="2215" w:hanging="360"/>
      </w:pPr>
      <w:rPr>
        <w:rFonts w:ascii="Wingdings" w:hAnsi="Wingdings" w:hint="default"/>
      </w:rPr>
    </w:lvl>
    <w:lvl w:ilvl="3" w:tplc="04180001" w:tentative="1">
      <w:start w:val="1"/>
      <w:numFmt w:val="bullet"/>
      <w:lvlText w:val=""/>
      <w:lvlJc w:val="left"/>
      <w:pPr>
        <w:ind w:left="2935" w:hanging="360"/>
      </w:pPr>
      <w:rPr>
        <w:rFonts w:ascii="Symbol" w:hAnsi="Symbol" w:hint="default"/>
      </w:rPr>
    </w:lvl>
    <w:lvl w:ilvl="4" w:tplc="04180003" w:tentative="1">
      <w:start w:val="1"/>
      <w:numFmt w:val="bullet"/>
      <w:lvlText w:val="o"/>
      <w:lvlJc w:val="left"/>
      <w:pPr>
        <w:ind w:left="3655" w:hanging="360"/>
      </w:pPr>
      <w:rPr>
        <w:rFonts w:ascii="Courier New" w:hAnsi="Courier New" w:cs="Courier New" w:hint="default"/>
      </w:rPr>
    </w:lvl>
    <w:lvl w:ilvl="5" w:tplc="04180005" w:tentative="1">
      <w:start w:val="1"/>
      <w:numFmt w:val="bullet"/>
      <w:lvlText w:val=""/>
      <w:lvlJc w:val="left"/>
      <w:pPr>
        <w:ind w:left="4375" w:hanging="360"/>
      </w:pPr>
      <w:rPr>
        <w:rFonts w:ascii="Wingdings" w:hAnsi="Wingdings" w:hint="default"/>
      </w:rPr>
    </w:lvl>
    <w:lvl w:ilvl="6" w:tplc="04180001" w:tentative="1">
      <w:start w:val="1"/>
      <w:numFmt w:val="bullet"/>
      <w:lvlText w:val=""/>
      <w:lvlJc w:val="left"/>
      <w:pPr>
        <w:ind w:left="5095" w:hanging="360"/>
      </w:pPr>
      <w:rPr>
        <w:rFonts w:ascii="Symbol" w:hAnsi="Symbol" w:hint="default"/>
      </w:rPr>
    </w:lvl>
    <w:lvl w:ilvl="7" w:tplc="04180003" w:tentative="1">
      <w:start w:val="1"/>
      <w:numFmt w:val="bullet"/>
      <w:lvlText w:val="o"/>
      <w:lvlJc w:val="left"/>
      <w:pPr>
        <w:ind w:left="5815" w:hanging="360"/>
      </w:pPr>
      <w:rPr>
        <w:rFonts w:ascii="Courier New" w:hAnsi="Courier New" w:cs="Courier New" w:hint="default"/>
      </w:rPr>
    </w:lvl>
    <w:lvl w:ilvl="8" w:tplc="04180005" w:tentative="1">
      <w:start w:val="1"/>
      <w:numFmt w:val="bullet"/>
      <w:lvlText w:val=""/>
      <w:lvlJc w:val="left"/>
      <w:pPr>
        <w:ind w:left="6535" w:hanging="360"/>
      </w:pPr>
      <w:rPr>
        <w:rFonts w:ascii="Wingdings" w:hAnsi="Wingdings" w:hint="default"/>
      </w:rPr>
    </w:lvl>
  </w:abstractNum>
  <w:abstractNum w:abstractNumId="11" w15:restartNumberingAfterBreak="0">
    <w:nsid w:val="26AD67F6"/>
    <w:multiLevelType w:val="hybridMultilevel"/>
    <w:tmpl w:val="22CEB54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8F90C3E"/>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9EB4795"/>
    <w:multiLevelType w:val="hybridMultilevel"/>
    <w:tmpl w:val="880A700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6A2280"/>
    <w:multiLevelType w:val="hybridMultilevel"/>
    <w:tmpl w:val="B7B2B82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09B5BD8"/>
    <w:multiLevelType w:val="hybridMultilevel"/>
    <w:tmpl w:val="F9C803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325FD8"/>
    <w:multiLevelType w:val="hybridMultilevel"/>
    <w:tmpl w:val="6750DC7E"/>
    <w:lvl w:ilvl="0" w:tplc="0409000B">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39FF31DA"/>
    <w:multiLevelType w:val="hybridMultilevel"/>
    <w:tmpl w:val="6A0E11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C670A2"/>
    <w:multiLevelType w:val="hybridMultilevel"/>
    <w:tmpl w:val="A3D0F53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B2946E3"/>
    <w:multiLevelType w:val="hybridMultilevel"/>
    <w:tmpl w:val="D8420F2E"/>
    <w:lvl w:ilvl="0" w:tplc="D7383018">
      <w:start w:val="1"/>
      <w:numFmt w:val="bullet"/>
      <w:lvlText w:val=""/>
      <w:lvlJc w:val="left"/>
      <w:pPr>
        <w:ind w:left="1080" w:hanging="360"/>
      </w:pPr>
      <w:rPr>
        <w:rFonts w:ascii="Wingdings" w:hAnsi="Wingdings" w:hint="default"/>
        <w:color w:val="auto"/>
        <w:lang w:val="ro-R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F166A95"/>
    <w:multiLevelType w:val="hybridMultilevel"/>
    <w:tmpl w:val="5C22F0B8"/>
    <w:lvl w:ilvl="0" w:tplc="83443FFE">
      <w:start w:val="1"/>
      <w:numFmt w:val="decimal"/>
      <w:lvlText w:val="%1)"/>
      <w:lvlJc w:val="left"/>
      <w:pPr>
        <w:ind w:left="685" w:hanging="428"/>
      </w:pPr>
      <w:rPr>
        <w:rFonts w:ascii="Times New Roman" w:eastAsia="Times New Roman" w:hAnsi="Times New Roman" w:cs="Times New Roman" w:hint="default"/>
        <w:w w:val="99"/>
        <w:sz w:val="24"/>
        <w:szCs w:val="24"/>
        <w:lang w:val="ro-RO" w:eastAsia="en-US" w:bidi="ar-SA"/>
      </w:rPr>
    </w:lvl>
    <w:lvl w:ilvl="1" w:tplc="597C51E0">
      <w:numFmt w:val="bullet"/>
      <w:lvlText w:val=""/>
      <w:lvlJc w:val="left"/>
      <w:pPr>
        <w:ind w:left="1496" w:hanging="360"/>
      </w:pPr>
      <w:rPr>
        <w:rFonts w:ascii="Wingdings" w:eastAsia="Wingdings" w:hAnsi="Wingdings" w:cs="Wingdings" w:hint="default"/>
        <w:w w:val="100"/>
        <w:sz w:val="24"/>
        <w:szCs w:val="24"/>
        <w:lang w:val="ro-RO" w:eastAsia="en-US" w:bidi="ar-SA"/>
      </w:rPr>
    </w:lvl>
    <w:lvl w:ilvl="2" w:tplc="8FC4DC9C">
      <w:numFmt w:val="bullet"/>
      <w:lvlText w:val="•"/>
      <w:lvlJc w:val="left"/>
      <w:pPr>
        <w:ind w:left="2542" w:hanging="360"/>
      </w:pPr>
      <w:rPr>
        <w:rFonts w:hint="default"/>
        <w:lang w:val="ro-RO" w:eastAsia="en-US" w:bidi="ar-SA"/>
      </w:rPr>
    </w:lvl>
    <w:lvl w:ilvl="3" w:tplc="FC701D5A">
      <w:numFmt w:val="bullet"/>
      <w:lvlText w:val="•"/>
      <w:lvlJc w:val="left"/>
      <w:pPr>
        <w:ind w:left="3584" w:hanging="360"/>
      </w:pPr>
      <w:rPr>
        <w:rFonts w:hint="default"/>
        <w:lang w:val="ro-RO" w:eastAsia="en-US" w:bidi="ar-SA"/>
      </w:rPr>
    </w:lvl>
    <w:lvl w:ilvl="4" w:tplc="50309C88">
      <w:numFmt w:val="bullet"/>
      <w:lvlText w:val="•"/>
      <w:lvlJc w:val="left"/>
      <w:pPr>
        <w:ind w:left="4626" w:hanging="360"/>
      </w:pPr>
      <w:rPr>
        <w:rFonts w:hint="default"/>
        <w:lang w:val="ro-RO" w:eastAsia="en-US" w:bidi="ar-SA"/>
      </w:rPr>
    </w:lvl>
    <w:lvl w:ilvl="5" w:tplc="B16C3304">
      <w:numFmt w:val="bullet"/>
      <w:lvlText w:val="•"/>
      <w:lvlJc w:val="left"/>
      <w:pPr>
        <w:ind w:left="5668" w:hanging="360"/>
      </w:pPr>
      <w:rPr>
        <w:rFonts w:hint="default"/>
        <w:lang w:val="ro-RO" w:eastAsia="en-US" w:bidi="ar-SA"/>
      </w:rPr>
    </w:lvl>
    <w:lvl w:ilvl="6" w:tplc="9EAA6254">
      <w:numFmt w:val="bullet"/>
      <w:lvlText w:val="•"/>
      <w:lvlJc w:val="left"/>
      <w:pPr>
        <w:ind w:left="6711" w:hanging="360"/>
      </w:pPr>
      <w:rPr>
        <w:rFonts w:hint="default"/>
        <w:lang w:val="ro-RO" w:eastAsia="en-US" w:bidi="ar-SA"/>
      </w:rPr>
    </w:lvl>
    <w:lvl w:ilvl="7" w:tplc="AFF036EA">
      <w:numFmt w:val="bullet"/>
      <w:lvlText w:val="•"/>
      <w:lvlJc w:val="left"/>
      <w:pPr>
        <w:ind w:left="7753" w:hanging="360"/>
      </w:pPr>
      <w:rPr>
        <w:rFonts w:hint="default"/>
        <w:lang w:val="ro-RO" w:eastAsia="en-US" w:bidi="ar-SA"/>
      </w:rPr>
    </w:lvl>
    <w:lvl w:ilvl="8" w:tplc="F69E946E">
      <w:numFmt w:val="bullet"/>
      <w:lvlText w:val="•"/>
      <w:lvlJc w:val="left"/>
      <w:pPr>
        <w:ind w:left="8795" w:hanging="360"/>
      </w:pPr>
      <w:rPr>
        <w:rFonts w:hint="default"/>
        <w:lang w:val="ro-RO" w:eastAsia="en-US" w:bidi="ar-SA"/>
      </w:rPr>
    </w:lvl>
  </w:abstractNum>
  <w:abstractNum w:abstractNumId="21" w15:restartNumberingAfterBreak="0">
    <w:nsid w:val="4395733F"/>
    <w:multiLevelType w:val="hybridMultilevel"/>
    <w:tmpl w:val="BC105DB0"/>
    <w:lvl w:ilvl="0" w:tplc="B9405522">
      <w:start w:val="1"/>
      <w:numFmt w:val="bullet"/>
      <w:lvlText w:val=""/>
      <w:lvlJc w:val="left"/>
      <w:pPr>
        <w:ind w:left="1530" w:hanging="360"/>
      </w:pPr>
      <w:rPr>
        <w:rFonts w:ascii="Wingdings" w:hAnsi="Wingdings" w:hint="default"/>
        <w:color w:val="auto"/>
        <w:sz w:val="24"/>
        <w:szCs w:val="24"/>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2" w15:restartNumberingAfterBreak="0">
    <w:nsid w:val="45550656"/>
    <w:multiLevelType w:val="multilevel"/>
    <w:tmpl w:val="1C204F0E"/>
    <w:lvl w:ilvl="0">
      <w:start w:val="1"/>
      <w:numFmt w:val="decimal"/>
      <w:lvlText w:val="( %1 )"/>
      <w:lvlJc w:val="left"/>
      <w:pPr>
        <w:ind w:left="720" w:hanging="360"/>
      </w:pPr>
      <w:rPr>
        <w:rFonts w:ascii="Trebuchet MS" w:hAnsi="Trebuchet M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3" w15:restartNumberingAfterBreak="0">
    <w:nsid w:val="49405D15"/>
    <w:multiLevelType w:val="hybridMultilevel"/>
    <w:tmpl w:val="C57C9D6A"/>
    <w:lvl w:ilvl="0" w:tplc="08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9D5FE6"/>
    <w:multiLevelType w:val="hybridMultilevel"/>
    <w:tmpl w:val="ADE6CE06"/>
    <w:lvl w:ilvl="0" w:tplc="0409000B">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5" w15:restartNumberingAfterBreak="0">
    <w:nsid w:val="4B1E7DF3"/>
    <w:multiLevelType w:val="hybridMultilevel"/>
    <w:tmpl w:val="22AEB5C4"/>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3C4829"/>
    <w:multiLevelType w:val="hybridMultilevel"/>
    <w:tmpl w:val="BB623156"/>
    <w:lvl w:ilvl="0" w:tplc="0409000B">
      <w:start w:val="1"/>
      <w:numFmt w:val="bullet"/>
      <w:lvlText w:val=""/>
      <w:lvlJc w:val="left"/>
      <w:pPr>
        <w:ind w:left="1350" w:hanging="360"/>
      </w:pPr>
      <w:rPr>
        <w:rFonts w:ascii="Wingdings" w:hAnsi="Wingdings" w:hint="default"/>
      </w:rPr>
    </w:lvl>
    <w:lvl w:ilvl="1" w:tplc="04090003">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15:restartNumberingAfterBreak="0">
    <w:nsid w:val="53407E36"/>
    <w:multiLevelType w:val="hybridMultilevel"/>
    <w:tmpl w:val="CD4800EC"/>
    <w:lvl w:ilvl="0" w:tplc="08090001">
      <w:start w:val="1"/>
      <w:numFmt w:val="bullet"/>
      <w:lvlText w:val=""/>
      <w:lvlJc w:val="left"/>
      <w:pPr>
        <w:ind w:left="720" w:hanging="360"/>
      </w:pPr>
      <w:rPr>
        <w:rFonts w:ascii="Symbol" w:hAnsi="Symbol" w:hint="default"/>
      </w:rPr>
    </w:lvl>
    <w:lvl w:ilvl="1" w:tplc="0418000B">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52B121D"/>
    <w:multiLevelType w:val="hybridMultilevel"/>
    <w:tmpl w:val="127A442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582252F"/>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5A9006F"/>
    <w:multiLevelType w:val="hybridMultilevel"/>
    <w:tmpl w:val="B9A80A78"/>
    <w:lvl w:ilvl="0" w:tplc="FFFFFFFF">
      <w:start w:val="1"/>
      <w:numFmt w:val="bullet"/>
      <w:pStyle w:val="ListBullet2"/>
      <w:lvlText w:val=""/>
      <w:lvlJc w:val="left"/>
      <w:pPr>
        <w:tabs>
          <w:tab w:val="num" w:pos="1027"/>
        </w:tabs>
        <w:ind w:left="1027" w:hanging="6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8BE3EFF"/>
    <w:multiLevelType w:val="hybridMultilevel"/>
    <w:tmpl w:val="1124D890"/>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2" w15:restartNumberingAfterBreak="0">
    <w:nsid w:val="5ACC1E14"/>
    <w:multiLevelType w:val="hybridMultilevel"/>
    <w:tmpl w:val="743EDB70"/>
    <w:lvl w:ilvl="0" w:tplc="138E7972">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3" w15:restartNumberingAfterBreak="0">
    <w:nsid w:val="60531715"/>
    <w:multiLevelType w:val="hybridMultilevel"/>
    <w:tmpl w:val="C6B6E0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243634"/>
    <w:multiLevelType w:val="hybridMultilevel"/>
    <w:tmpl w:val="A3347A32"/>
    <w:lvl w:ilvl="0" w:tplc="7BD8A300">
      <w:numFmt w:val="bullet"/>
      <w:lvlText w:val="-"/>
      <w:lvlJc w:val="left"/>
      <w:pPr>
        <w:ind w:left="1068" w:hanging="360"/>
      </w:pPr>
      <w:rPr>
        <w:rFonts w:ascii="Times New Roman Bold" w:eastAsiaTheme="minorHAnsi" w:hAnsi="Times New Roman Bold" w:cstheme="minorBidi" w:hint="default"/>
        <w:b w:val="0"/>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5" w15:restartNumberingAfterBreak="0">
    <w:nsid w:val="6A532E46"/>
    <w:multiLevelType w:val="multilevel"/>
    <w:tmpl w:val="17F8F28C"/>
    <w:lvl w:ilvl="0">
      <w:start w:val="1"/>
      <w:numFmt w:val="decimal"/>
      <w:lvlText w:val="%1"/>
      <w:lvlJc w:val="left"/>
      <w:pPr>
        <w:ind w:left="680" w:hanging="423"/>
      </w:pPr>
      <w:rPr>
        <w:rFonts w:hint="default"/>
        <w:lang w:val="ro-RO" w:eastAsia="en-US" w:bidi="ar-SA"/>
      </w:rPr>
    </w:lvl>
    <w:lvl w:ilvl="1">
      <w:start w:val="4"/>
      <w:numFmt w:val="decimal"/>
      <w:lvlText w:val="%1.%2"/>
      <w:lvlJc w:val="left"/>
      <w:pPr>
        <w:ind w:left="680" w:hanging="423"/>
      </w:pPr>
      <w:rPr>
        <w:rFonts w:ascii="Times New Roman" w:eastAsia="Times New Roman" w:hAnsi="Times New Roman" w:cs="Times New Roman" w:hint="default"/>
        <w:b/>
        <w:bCs/>
        <w:w w:val="100"/>
        <w:sz w:val="28"/>
        <w:szCs w:val="28"/>
        <w:shd w:val="clear" w:color="auto" w:fill="9CC2E4"/>
        <w:lang w:val="ro-RO" w:eastAsia="en-US" w:bidi="ar-SA"/>
      </w:rPr>
    </w:lvl>
    <w:lvl w:ilvl="2">
      <w:start w:val="1"/>
      <w:numFmt w:val="decimal"/>
      <w:lvlText w:val="%3."/>
      <w:lvlJc w:val="left"/>
      <w:pPr>
        <w:ind w:left="978" w:hanging="360"/>
      </w:pPr>
      <w:rPr>
        <w:rFonts w:hint="default"/>
        <w:b/>
        <w:bCs/>
        <w:w w:val="100"/>
        <w:lang w:val="ro-RO" w:eastAsia="en-US" w:bidi="ar-SA"/>
      </w:rPr>
    </w:lvl>
    <w:lvl w:ilvl="3">
      <w:start w:val="1"/>
      <w:numFmt w:val="decimal"/>
      <w:lvlText w:val="%4."/>
      <w:lvlJc w:val="left"/>
      <w:pPr>
        <w:ind w:left="3180" w:hanging="360"/>
      </w:pPr>
    </w:lvl>
    <w:lvl w:ilvl="4">
      <w:numFmt w:val="bullet"/>
      <w:lvlText w:val="•"/>
      <w:lvlJc w:val="left"/>
      <w:pPr>
        <w:ind w:left="4280" w:hanging="360"/>
      </w:pPr>
      <w:rPr>
        <w:rFonts w:hint="default"/>
        <w:lang w:val="ro-RO" w:eastAsia="en-US" w:bidi="ar-SA"/>
      </w:rPr>
    </w:lvl>
    <w:lvl w:ilvl="5">
      <w:numFmt w:val="bullet"/>
      <w:lvlText w:val="•"/>
      <w:lvlJc w:val="left"/>
      <w:pPr>
        <w:ind w:left="5380" w:hanging="360"/>
      </w:pPr>
      <w:rPr>
        <w:rFonts w:hint="default"/>
        <w:lang w:val="ro-RO" w:eastAsia="en-US" w:bidi="ar-SA"/>
      </w:rPr>
    </w:lvl>
    <w:lvl w:ilvl="6">
      <w:numFmt w:val="bullet"/>
      <w:lvlText w:val="•"/>
      <w:lvlJc w:val="left"/>
      <w:pPr>
        <w:ind w:left="6480" w:hanging="360"/>
      </w:pPr>
      <w:rPr>
        <w:rFonts w:hint="default"/>
        <w:lang w:val="ro-RO" w:eastAsia="en-US" w:bidi="ar-SA"/>
      </w:rPr>
    </w:lvl>
    <w:lvl w:ilvl="7">
      <w:numFmt w:val="bullet"/>
      <w:lvlText w:val="•"/>
      <w:lvlJc w:val="left"/>
      <w:pPr>
        <w:ind w:left="7580" w:hanging="360"/>
      </w:pPr>
      <w:rPr>
        <w:rFonts w:hint="default"/>
        <w:lang w:val="ro-RO" w:eastAsia="en-US" w:bidi="ar-SA"/>
      </w:rPr>
    </w:lvl>
    <w:lvl w:ilvl="8">
      <w:numFmt w:val="bullet"/>
      <w:lvlText w:val="•"/>
      <w:lvlJc w:val="left"/>
      <w:pPr>
        <w:ind w:left="8680" w:hanging="360"/>
      </w:pPr>
      <w:rPr>
        <w:rFonts w:hint="default"/>
        <w:lang w:val="ro-RO" w:eastAsia="en-US" w:bidi="ar-SA"/>
      </w:rPr>
    </w:lvl>
  </w:abstractNum>
  <w:abstractNum w:abstractNumId="36" w15:restartNumberingAfterBreak="0">
    <w:nsid w:val="6AFD2BE6"/>
    <w:multiLevelType w:val="hybridMultilevel"/>
    <w:tmpl w:val="E848CF94"/>
    <w:lvl w:ilvl="0" w:tplc="1F160BF2">
      <w:start w:val="1"/>
      <w:numFmt w:val="lowerLetter"/>
      <w:lvlText w:val="%1)"/>
      <w:lvlJc w:val="left"/>
      <w:pPr>
        <w:tabs>
          <w:tab w:val="num" w:pos="720"/>
        </w:tabs>
        <w:ind w:left="720" w:hanging="360"/>
      </w:pPr>
      <w:rPr>
        <w:rFonts w:ascii="Times New Roman" w:eastAsia="Times New Roman" w:hAnsi="Times New Roman" w:cs="Times New Roman"/>
        <w:b/>
        <w:bCs/>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DDB3013"/>
    <w:multiLevelType w:val="hybridMultilevel"/>
    <w:tmpl w:val="18F6F7EE"/>
    <w:lvl w:ilvl="0" w:tplc="04090005">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8" w15:restartNumberingAfterBreak="0">
    <w:nsid w:val="6DED6BF2"/>
    <w:multiLevelType w:val="hybridMultilevel"/>
    <w:tmpl w:val="B9884C7A"/>
    <w:lvl w:ilvl="0" w:tplc="0409000B">
      <w:start w:val="1"/>
      <w:numFmt w:val="bullet"/>
      <w:lvlText w:val=""/>
      <w:lvlJc w:val="left"/>
      <w:pPr>
        <w:ind w:left="644" w:hanging="360"/>
      </w:pPr>
      <w:rPr>
        <w:rFonts w:ascii="Wingdings" w:hAnsi="Wingding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9" w15:restartNumberingAfterBreak="0">
    <w:nsid w:val="6EA44FA9"/>
    <w:multiLevelType w:val="hybridMultilevel"/>
    <w:tmpl w:val="B9A44B98"/>
    <w:lvl w:ilvl="0" w:tplc="0409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0" w15:restartNumberingAfterBreak="0">
    <w:nsid w:val="6F154B6E"/>
    <w:multiLevelType w:val="hybridMultilevel"/>
    <w:tmpl w:val="FB1E51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3F1749"/>
    <w:multiLevelType w:val="hybridMultilevel"/>
    <w:tmpl w:val="CB18D588"/>
    <w:lvl w:ilvl="0" w:tplc="6C1CE646">
      <w:start w:val="1"/>
      <w:numFmt w:val="lowerLetter"/>
      <w:lvlText w:val="%1)"/>
      <w:lvlJc w:val="left"/>
      <w:pPr>
        <w:ind w:left="720" w:hanging="360"/>
      </w:pPr>
      <w:rPr>
        <w:rFonts w:eastAsiaTheme="minorEastAsia"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B969D2"/>
    <w:multiLevelType w:val="hybridMultilevel"/>
    <w:tmpl w:val="839C77DC"/>
    <w:lvl w:ilvl="0" w:tplc="F4C84E4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FD63EAB"/>
    <w:multiLevelType w:val="hybridMultilevel"/>
    <w:tmpl w:val="EF8EA02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0B4053D"/>
    <w:multiLevelType w:val="hybridMultilevel"/>
    <w:tmpl w:val="866C81C2"/>
    <w:lvl w:ilvl="0" w:tplc="8A58CB7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30E2E23"/>
    <w:multiLevelType w:val="hybridMultilevel"/>
    <w:tmpl w:val="447A83E2"/>
    <w:lvl w:ilvl="0" w:tplc="0409000B">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6" w15:restartNumberingAfterBreak="0">
    <w:nsid w:val="737B1587"/>
    <w:multiLevelType w:val="hybridMultilevel"/>
    <w:tmpl w:val="B5CCF85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73A97BEE"/>
    <w:multiLevelType w:val="hybridMultilevel"/>
    <w:tmpl w:val="6ABAEAF8"/>
    <w:lvl w:ilvl="0" w:tplc="68B2F05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4DD0865"/>
    <w:multiLevelType w:val="hybridMultilevel"/>
    <w:tmpl w:val="9984DCCE"/>
    <w:lvl w:ilvl="0" w:tplc="68B2F056">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9" w15:restartNumberingAfterBreak="0">
    <w:nsid w:val="75DE0AC7"/>
    <w:multiLevelType w:val="hybridMultilevel"/>
    <w:tmpl w:val="3E34B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A3A48A5"/>
    <w:multiLevelType w:val="hybridMultilevel"/>
    <w:tmpl w:val="4AAC20CA"/>
    <w:lvl w:ilvl="0" w:tplc="D5F25F7A">
      <w:start w:val="1"/>
      <w:numFmt w:val="bullet"/>
      <w:lvlText w:val=""/>
      <w:lvlJc w:val="left"/>
      <w:pPr>
        <w:ind w:left="2227" w:hanging="360"/>
      </w:pPr>
      <w:rPr>
        <w:rFonts w:ascii="Wingdings" w:hAnsi="Wingdings" w:hint="default"/>
        <w:color w:val="auto"/>
      </w:rPr>
    </w:lvl>
    <w:lvl w:ilvl="1" w:tplc="04090003" w:tentative="1">
      <w:start w:val="1"/>
      <w:numFmt w:val="bullet"/>
      <w:lvlText w:val="o"/>
      <w:lvlJc w:val="left"/>
      <w:pPr>
        <w:ind w:left="2947" w:hanging="360"/>
      </w:pPr>
      <w:rPr>
        <w:rFonts w:ascii="Courier New" w:hAnsi="Courier New" w:cs="Courier New" w:hint="default"/>
      </w:rPr>
    </w:lvl>
    <w:lvl w:ilvl="2" w:tplc="04090005" w:tentative="1">
      <w:start w:val="1"/>
      <w:numFmt w:val="bullet"/>
      <w:lvlText w:val=""/>
      <w:lvlJc w:val="left"/>
      <w:pPr>
        <w:ind w:left="3667" w:hanging="360"/>
      </w:pPr>
      <w:rPr>
        <w:rFonts w:ascii="Wingdings" w:hAnsi="Wingdings" w:hint="default"/>
      </w:rPr>
    </w:lvl>
    <w:lvl w:ilvl="3" w:tplc="04090001" w:tentative="1">
      <w:start w:val="1"/>
      <w:numFmt w:val="bullet"/>
      <w:lvlText w:val=""/>
      <w:lvlJc w:val="left"/>
      <w:pPr>
        <w:ind w:left="4387" w:hanging="360"/>
      </w:pPr>
      <w:rPr>
        <w:rFonts w:ascii="Symbol" w:hAnsi="Symbol" w:hint="default"/>
      </w:rPr>
    </w:lvl>
    <w:lvl w:ilvl="4" w:tplc="04090003" w:tentative="1">
      <w:start w:val="1"/>
      <w:numFmt w:val="bullet"/>
      <w:lvlText w:val="o"/>
      <w:lvlJc w:val="left"/>
      <w:pPr>
        <w:ind w:left="5107" w:hanging="360"/>
      </w:pPr>
      <w:rPr>
        <w:rFonts w:ascii="Courier New" w:hAnsi="Courier New" w:cs="Courier New" w:hint="default"/>
      </w:rPr>
    </w:lvl>
    <w:lvl w:ilvl="5" w:tplc="04090005" w:tentative="1">
      <w:start w:val="1"/>
      <w:numFmt w:val="bullet"/>
      <w:lvlText w:val=""/>
      <w:lvlJc w:val="left"/>
      <w:pPr>
        <w:ind w:left="5827" w:hanging="360"/>
      </w:pPr>
      <w:rPr>
        <w:rFonts w:ascii="Wingdings" w:hAnsi="Wingdings" w:hint="default"/>
      </w:rPr>
    </w:lvl>
    <w:lvl w:ilvl="6" w:tplc="04090001" w:tentative="1">
      <w:start w:val="1"/>
      <w:numFmt w:val="bullet"/>
      <w:lvlText w:val=""/>
      <w:lvlJc w:val="left"/>
      <w:pPr>
        <w:ind w:left="6547" w:hanging="360"/>
      </w:pPr>
      <w:rPr>
        <w:rFonts w:ascii="Symbol" w:hAnsi="Symbol" w:hint="default"/>
      </w:rPr>
    </w:lvl>
    <w:lvl w:ilvl="7" w:tplc="04090003" w:tentative="1">
      <w:start w:val="1"/>
      <w:numFmt w:val="bullet"/>
      <w:lvlText w:val="o"/>
      <w:lvlJc w:val="left"/>
      <w:pPr>
        <w:ind w:left="7267" w:hanging="360"/>
      </w:pPr>
      <w:rPr>
        <w:rFonts w:ascii="Courier New" w:hAnsi="Courier New" w:cs="Courier New" w:hint="default"/>
      </w:rPr>
    </w:lvl>
    <w:lvl w:ilvl="8" w:tplc="04090005" w:tentative="1">
      <w:start w:val="1"/>
      <w:numFmt w:val="bullet"/>
      <w:lvlText w:val=""/>
      <w:lvlJc w:val="left"/>
      <w:pPr>
        <w:ind w:left="7987" w:hanging="360"/>
      </w:pPr>
      <w:rPr>
        <w:rFonts w:ascii="Wingdings" w:hAnsi="Wingdings" w:hint="default"/>
      </w:rPr>
    </w:lvl>
  </w:abstractNum>
  <w:abstractNum w:abstractNumId="51" w15:restartNumberingAfterBreak="0">
    <w:nsid w:val="7D4C1B00"/>
    <w:multiLevelType w:val="hybridMultilevel"/>
    <w:tmpl w:val="6CE2A0A2"/>
    <w:lvl w:ilvl="0" w:tplc="0409000B">
      <w:start w:val="1"/>
      <w:numFmt w:val="bullet"/>
      <w:lvlText w:val=""/>
      <w:lvlJc w:val="left"/>
      <w:pPr>
        <w:ind w:left="977" w:hanging="360"/>
      </w:pPr>
      <w:rPr>
        <w:rFonts w:ascii="Wingdings" w:hAnsi="Wingdings" w:hint="default"/>
      </w:rPr>
    </w:lvl>
    <w:lvl w:ilvl="1" w:tplc="04090003" w:tentative="1">
      <w:start w:val="1"/>
      <w:numFmt w:val="bullet"/>
      <w:lvlText w:val="o"/>
      <w:lvlJc w:val="left"/>
      <w:pPr>
        <w:ind w:left="1697" w:hanging="360"/>
      </w:pPr>
      <w:rPr>
        <w:rFonts w:ascii="Courier New" w:hAnsi="Courier New" w:cs="Courier New" w:hint="default"/>
      </w:rPr>
    </w:lvl>
    <w:lvl w:ilvl="2" w:tplc="04090005" w:tentative="1">
      <w:start w:val="1"/>
      <w:numFmt w:val="bullet"/>
      <w:lvlText w:val=""/>
      <w:lvlJc w:val="left"/>
      <w:pPr>
        <w:ind w:left="2417" w:hanging="360"/>
      </w:pPr>
      <w:rPr>
        <w:rFonts w:ascii="Wingdings" w:hAnsi="Wingdings" w:hint="default"/>
      </w:rPr>
    </w:lvl>
    <w:lvl w:ilvl="3" w:tplc="04090001" w:tentative="1">
      <w:start w:val="1"/>
      <w:numFmt w:val="bullet"/>
      <w:lvlText w:val=""/>
      <w:lvlJc w:val="left"/>
      <w:pPr>
        <w:ind w:left="3137" w:hanging="360"/>
      </w:pPr>
      <w:rPr>
        <w:rFonts w:ascii="Symbol" w:hAnsi="Symbol" w:hint="default"/>
      </w:rPr>
    </w:lvl>
    <w:lvl w:ilvl="4" w:tplc="04090003" w:tentative="1">
      <w:start w:val="1"/>
      <w:numFmt w:val="bullet"/>
      <w:lvlText w:val="o"/>
      <w:lvlJc w:val="left"/>
      <w:pPr>
        <w:ind w:left="3857" w:hanging="360"/>
      </w:pPr>
      <w:rPr>
        <w:rFonts w:ascii="Courier New" w:hAnsi="Courier New" w:cs="Courier New" w:hint="default"/>
      </w:rPr>
    </w:lvl>
    <w:lvl w:ilvl="5" w:tplc="04090005" w:tentative="1">
      <w:start w:val="1"/>
      <w:numFmt w:val="bullet"/>
      <w:lvlText w:val=""/>
      <w:lvlJc w:val="left"/>
      <w:pPr>
        <w:ind w:left="4577" w:hanging="360"/>
      </w:pPr>
      <w:rPr>
        <w:rFonts w:ascii="Wingdings" w:hAnsi="Wingdings" w:hint="default"/>
      </w:rPr>
    </w:lvl>
    <w:lvl w:ilvl="6" w:tplc="04090001" w:tentative="1">
      <w:start w:val="1"/>
      <w:numFmt w:val="bullet"/>
      <w:lvlText w:val=""/>
      <w:lvlJc w:val="left"/>
      <w:pPr>
        <w:ind w:left="5297" w:hanging="360"/>
      </w:pPr>
      <w:rPr>
        <w:rFonts w:ascii="Symbol" w:hAnsi="Symbol" w:hint="default"/>
      </w:rPr>
    </w:lvl>
    <w:lvl w:ilvl="7" w:tplc="04090003" w:tentative="1">
      <w:start w:val="1"/>
      <w:numFmt w:val="bullet"/>
      <w:lvlText w:val="o"/>
      <w:lvlJc w:val="left"/>
      <w:pPr>
        <w:ind w:left="6017" w:hanging="360"/>
      </w:pPr>
      <w:rPr>
        <w:rFonts w:ascii="Courier New" w:hAnsi="Courier New" w:cs="Courier New" w:hint="default"/>
      </w:rPr>
    </w:lvl>
    <w:lvl w:ilvl="8" w:tplc="04090005" w:tentative="1">
      <w:start w:val="1"/>
      <w:numFmt w:val="bullet"/>
      <w:lvlText w:val=""/>
      <w:lvlJc w:val="left"/>
      <w:pPr>
        <w:ind w:left="6737" w:hanging="360"/>
      </w:pPr>
      <w:rPr>
        <w:rFonts w:ascii="Wingdings" w:hAnsi="Wingdings" w:hint="default"/>
      </w:rPr>
    </w:lvl>
  </w:abstractNum>
  <w:abstractNum w:abstractNumId="52" w15:restartNumberingAfterBreak="0">
    <w:nsid w:val="7D5C0566"/>
    <w:multiLevelType w:val="hybridMultilevel"/>
    <w:tmpl w:val="977C111E"/>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644" w:hanging="360"/>
      </w:pPr>
      <w:rPr>
        <w:rFonts w:ascii="Times New Roman" w:hAnsi="Times New Roman" w:cs="Times New Roman"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591163354">
    <w:abstractNumId w:val="11"/>
  </w:num>
  <w:num w:numId="2" w16cid:durableId="563683391">
    <w:abstractNumId w:val="42"/>
  </w:num>
  <w:num w:numId="3" w16cid:durableId="1743067306">
    <w:abstractNumId w:val="2"/>
  </w:num>
  <w:num w:numId="4" w16cid:durableId="1784957915">
    <w:abstractNumId w:val="52"/>
  </w:num>
  <w:num w:numId="5" w16cid:durableId="707681124">
    <w:abstractNumId w:val="17"/>
  </w:num>
  <w:num w:numId="6" w16cid:durableId="643588530">
    <w:abstractNumId w:val="50"/>
  </w:num>
  <w:num w:numId="7" w16cid:durableId="191844979">
    <w:abstractNumId w:val="19"/>
  </w:num>
  <w:num w:numId="8" w16cid:durableId="1842311077">
    <w:abstractNumId w:val="26"/>
  </w:num>
  <w:num w:numId="9" w16cid:durableId="1889953323">
    <w:abstractNumId w:val="38"/>
  </w:num>
  <w:num w:numId="10" w16cid:durableId="1464613421">
    <w:abstractNumId w:val="30"/>
  </w:num>
  <w:num w:numId="11" w16cid:durableId="1109275947">
    <w:abstractNumId w:val="8"/>
  </w:num>
  <w:num w:numId="12" w16cid:durableId="982466774">
    <w:abstractNumId w:val="5"/>
  </w:num>
  <w:num w:numId="13" w16cid:durableId="1170170334">
    <w:abstractNumId w:val="44"/>
  </w:num>
  <w:num w:numId="14" w16cid:durableId="914778836">
    <w:abstractNumId w:val="48"/>
  </w:num>
  <w:num w:numId="15" w16cid:durableId="1623725691">
    <w:abstractNumId w:val="4"/>
  </w:num>
  <w:num w:numId="16" w16cid:durableId="661354752">
    <w:abstractNumId w:val="6"/>
  </w:num>
  <w:num w:numId="17" w16cid:durableId="1093235028">
    <w:abstractNumId w:val="49"/>
  </w:num>
  <w:num w:numId="18" w16cid:durableId="1189182164">
    <w:abstractNumId w:val="18"/>
  </w:num>
  <w:num w:numId="19" w16cid:durableId="1337225343">
    <w:abstractNumId w:val="29"/>
  </w:num>
  <w:num w:numId="20" w16cid:durableId="1904674958">
    <w:abstractNumId w:val="9"/>
  </w:num>
  <w:num w:numId="21" w16cid:durableId="961768280">
    <w:abstractNumId w:val="36"/>
  </w:num>
  <w:num w:numId="22" w16cid:durableId="301542567">
    <w:abstractNumId w:val="27"/>
  </w:num>
  <w:num w:numId="23" w16cid:durableId="1435131008">
    <w:abstractNumId w:val="7"/>
  </w:num>
  <w:num w:numId="24" w16cid:durableId="936332834">
    <w:abstractNumId w:val="31"/>
  </w:num>
  <w:num w:numId="25" w16cid:durableId="2038312176">
    <w:abstractNumId w:val="10"/>
  </w:num>
  <w:num w:numId="26" w16cid:durableId="1149126917">
    <w:abstractNumId w:val="0"/>
  </w:num>
  <w:num w:numId="27" w16cid:durableId="626013051">
    <w:abstractNumId w:val="47"/>
  </w:num>
  <w:num w:numId="28" w16cid:durableId="1952204258">
    <w:abstractNumId w:val="39"/>
  </w:num>
  <w:num w:numId="29" w16cid:durableId="1889955279">
    <w:abstractNumId w:val="32"/>
  </w:num>
  <w:num w:numId="30" w16cid:durableId="1758671453">
    <w:abstractNumId w:val="12"/>
  </w:num>
  <w:num w:numId="31" w16cid:durableId="1385442208">
    <w:abstractNumId w:val="21"/>
  </w:num>
  <w:num w:numId="32" w16cid:durableId="1039432371">
    <w:abstractNumId w:val="25"/>
  </w:num>
  <w:num w:numId="33" w16cid:durableId="1061756342">
    <w:abstractNumId w:val="22"/>
  </w:num>
  <w:num w:numId="34" w16cid:durableId="1344627829">
    <w:abstractNumId w:val="46"/>
  </w:num>
  <w:num w:numId="35" w16cid:durableId="1959867792">
    <w:abstractNumId w:val="24"/>
  </w:num>
  <w:num w:numId="36" w16cid:durableId="727147097">
    <w:abstractNumId w:val="33"/>
  </w:num>
  <w:num w:numId="37" w16cid:durableId="102726765">
    <w:abstractNumId w:val="35"/>
  </w:num>
  <w:num w:numId="38" w16cid:durableId="1871530694">
    <w:abstractNumId w:val="37"/>
  </w:num>
  <w:num w:numId="39" w16cid:durableId="100955753">
    <w:abstractNumId w:val="14"/>
  </w:num>
  <w:num w:numId="40" w16cid:durableId="295987053">
    <w:abstractNumId w:val="20"/>
  </w:num>
  <w:num w:numId="41" w16cid:durableId="2036955906">
    <w:abstractNumId w:val="45"/>
  </w:num>
  <w:num w:numId="42" w16cid:durableId="1102257943">
    <w:abstractNumId w:val="43"/>
  </w:num>
  <w:num w:numId="43" w16cid:durableId="1900937952">
    <w:abstractNumId w:val="13"/>
  </w:num>
  <w:num w:numId="44" w16cid:durableId="111171514">
    <w:abstractNumId w:val="15"/>
  </w:num>
  <w:num w:numId="45" w16cid:durableId="611522758">
    <w:abstractNumId w:val="34"/>
  </w:num>
  <w:num w:numId="46" w16cid:durableId="591933938">
    <w:abstractNumId w:val="1"/>
  </w:num>
  <w:num w:numId="47" w16cid:durableId="633876939">
    <w:abstractNumId w:val="51"/>
  </w:num>
  <w:num w:numId="48" w16cid:durableId="1628971767">
    <w:abstractNumId w:val="41"/>
  </w:num>
  <w:num w:numId="49" w16cid:durableId="691805518">
    <w:abstractNumId w:val="40"/>
  </w:num>
  <w:num w:numId="50" w16cid:durableId="1323922439">
    <w:abstractNumId w:val="28"/>
  </w:num>
  <w:num w:numId="51" w16cid:durableId="770860018">
    <w:abstractNumId w:val="16"/>
  </w:num>
  <w:num w:numId="52" w16cid:durableId="2028948421">
    <w:abstractNumId w:val="23"/>
  </w:num>
  <w:num w:numId="53" w16cid:durableId="1426153508">
    <w:abstractNumId w:val="3"/>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tei vadim">
    <w15:presenceInfo w15:providerId="Windows Live" w15:userId="530188ba538cb5b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0E0"/>
    <w:rsid w:val="0000296B"/>
    <w:rsid w:val="00003DD7"/>
    <w:rsid w:val="000047FF"/>
    <w:rsid w:val="00006EB9"/>
    <w:rsid w:val="00015125"/>
    <w:rsid w:val="00017184"/>
    <w:rsid w:val="00017B01"/>
    <w:rsid w:val="00021472"/>
    <w:rsid w:val="00022EF1"/>
    <w:rsid w:val="00022F3C"/>
    <w:rsid w:val="00024BBA"/>
    <w:rsid w:val="0002539E"/>
    <w:rsid w:val="0002600E"/>
    <w:rsid w:val="000261E3"/>
    <w:rsid w:val="00027EEC"/>
    <w:rsid w:val="000309A8"/>
    <w:rsid w:val="000314E0"/>
    <w:rsid w:val="000315A2"/>
    <w:rsid w:val="00032A85"/>
    <w:rsid w:val="00033E31"/>
    <w:rsid w:val="0004406C"/>
    <w:rsid w:val="00044A15"/>
    <w:rsid w:val="0004638B"/>
    <w:rsid w:val="000518EC"/>
    <w:rsid w:val="00056926"/>
    <w:rsid w:val="00056D53"/>
    <w:rsid w:val="000606E5"/>
    <w:rsid w:val="00060BBE"/>
    <w:rsid w:val="0006110F"/>
    <w:rsid w:val="0006121B"/>
    <w:rsid w:val="000673F2"/>
    <w:rsid w:val="00070EF4"/>
    <w:rsid w:val="00072E8C"/>
    <w:rsid w:val="00075214"/>
    <w:rsid w:val="00076ACB"/>
    <w:rsid w:val="00077115"/>
    <w:rsid w:val="00081E16"/>
    <w:rsid w:val="00082065"/>
    <w:rsid w:val="00084E52"/>
    <w:rsid w:val="00085B6E"/>
    <w:rsid w:val="00086996"/>
    <w:rsid w:val="00093647"/>
    <w:rsid w:val="00093849"/>
    <w:rsid w:val="0009432A"/>
    <w:rsid w:val="000A2426"/>
    <w:rsid w:val="000A2947"/>
    <w:rsid w:val="000A535D"/>
    <w:rsid w:val="000A544F"/>
    <w:rsid w:val="000A66BA"/>
    <w:rsid w:val="000A6B93"/>
    <w:rsid w:val="000A6C50"/>
    <w:rsid w:val="000A7034"/>
    <w:rsid w:val="000A7D2B"/>
    <w:rsid w:val="000A7DF4"/>
    <w:rsid w:val="000B1F38"/>
    <w:rsid w:val="000C1E2D"/>
    <w:rsid w:val="000C20D3"/>
    <w:rsid w:val="000C36DA"/>
    <w:rsid w:val="000C452F"/>
    <w:rsid w:val="000C56DB"/>
    <w:rsid w:val="000C5C63"/>
    <w:rsid w:val="000C71C5"/>
    <w:rsid w:val="000C7BF4"/>
    <w:rsid w:val="000C7DA4"/>
    <w:rsid w:val="000C7EA9"/>
    <w:rsid w:val="000D0969"/>
    <w:rsid w:val="000D4408"/>
    <w:rsid w:val="000D655A"/>
    <w:rsid w:val="000E0154"/>
    <w:rsid w:val="000E250F"/>
    <w:rsid w:val="000E26DD"/>
    <w:rsid w:val="000E47F7"/>
    <w:rsid w:val="000E4CCF"/>
    <w:rsid w:val="000F1FD2"/>
    <w:rsid w:val="000F2EF5"/>
    <w:rsid w:val="000F455C"/>
    <w:rsid w:val="000F45EA"/>
    <w:rsid w:val="000F4A44"/>
    <w:rsid w:val="00100455"/>
    <w:rsid w:val="001007BA"/>
    <w:rsid w:val="0011129D"/>
    <w:rsid w:val="00116209"/>
    <w:rsid w:val="00121208"/>
    <w:rsid w:val="001269DC"/>
    <w:rsid w:val="00126B5B"/>
    <w:rsid w:val="00127305"/>
    <w:rsid w:val="001309C9"/>
    <w:rsid w:val="001326BB"/>
    <w:rsid w:val="001327F8"/>
    <w:rsid w:val="00140CF2"/>
    <w:rsid w:val="00143AFE"/>
    <w:rsid w:val="00145625"/>
    <w:rsid w:val="00145702"/>
    <w:rsid w:val="00146A92"/>
    <w:rsid w:val="00150DC0"/>
    <w:rsid w:val="00151334"/>
    <w:rsid w:val="0015135F"/>
    <w:rsid w:val="001533A9"/>
    <w:rsid w:val="00154BEB"/>
    <w:rsid w:val="00156EB4"/>
    <w:rsid w:val="00157402"/>
    <w:rsid w:val="00161229"/>
    <w:rsid w:val="0016354E"/>
    <w:rsid w:val="00163D92"/>
    <w:rsid w:val="001645A9"/>
    <w:rsid w:val="00166AFB"/>
    <w:rsid w:val="00167264"/>
    <w:rsid w:val="00170472"/>
    <w:rsid w:val="001725D3"/>
    <w:rsid w:val="00173477"/>
    <w:rsid w:val="00181907"/>
    <w:rsid w:val="0018295C"/>
    <w:rsid w:val="001842DC"/>
    <w:rsid w:val="00184592"/>
    <w:rsid w:val="00184D97"/>
    <w:rsid w:val="00186D81"/>
    <w:rsid w:val="001876CA"/>
    <w:rsid w:val="001950C8"/>
    <w:rsid w:val="00196F7D"/>
    <w:rsid w:val="001A023F"/>
    <w:rsid w:val="001A0317"/>
    <w:rsid w:val="001A19F1"/>
    <w:rsid w:val="001A3D24"/>
    <w:rsid w:val="001A3EF1"/>
    <w:rsid w:val="001A61E1"/>
    <w:rsid w:val="001A72C9"/>
    <w:rsid w:val="001A7857"/>
    <w:rsid w:val="001B2576"/>
    <w:rsid w:val="001B4947"/>
    <w:rsid w:val="001C3269"/>
    <w:rsid w:val="001C63BE"/>
    <w:rsid w:val="001C693C"/>
    <w:rsid w:val="001D0059"/>
    <w:rsid w:val="001D0094"/>
    <w:rsid w:val="001D05F2"/>
    <w:rsid w:val="001D0943"/>
    <w:rsid w:val="001D31BE"/>
    <w:rsid w:val="001D3902"/>
    <w:rsid w:val="001D3B7D"/>
    <w:rsid w:val="001D4A2F"/>
    <w:rsid w:val="001D583E"/>
    <w:rsid w:val="001E0272"/>
    <w:rsid w:val="001E1114"/>
    <w:rsid w:val="001E19DD"/>
    <w:rsid w:val="001E2B5B"/>
    <w:rsid w:val="001E5B96"/>
    <w:rsid w:val="001E654F"/>
    <w:rsid w:val="001E726D"/>
    <w:rsid w:val="001F0E38"/>
    <w:rsid w:val="001F14F7"/>
    <w:rsid w:val="001F1B20"/>
    <w:rsid w:val="001F2FA7"/>
    <w:rsid w:val="001F385A"/>
    <w:rsid w:val="001F5AA2"/>
    <w:rsid w:val="001F71B7"/>
    <w:rsid w:val="001F728B"/>
    <w:rsid w:val="00201598"/>
    <w:rsid w:val="00202F10"/>
    <w:rsid w:val="00206628"/>
    <w:rsid w:val="002067DF"/>
    <w:rsid w:val="002070CB"/>
    <w:rsid w:val="00207834"/>
    <w:rsid w:val="00210613"/>
    <w:rsid w:val="00212305"/>
    <w:rsid w:val="0021240B"/>
    <w:rsid w:val="00212CD0"/>
    <w:rsid w:val="00215432"/>
    <w:rsid w:val="00224A6C"/>
    <w:rsid w:val="00224A92"/>
    <w:rsid w:val="00226171"/>
    <w:rsid w:val="0023068A"/>
    <w:rsid w:val="00231866"/>
    <w:rsid w:val="0023597F"/>
    <w:rsid w:val="002361D7"/>
    <w:rsid w:val="00236AB5"/>
    <w:rsid w:val="002424B3"/>
    <w:rsid w:val="002427CC"/>
    <w:rsid w:val="00246C5B"/>
    <w:rsid w:val="002545EC"/>
    <w:rsid w:val="0026096C"/>
    <w:rsid w:val="00261B66"/>
    <w:rsid w:val="00262CCB"/>
    <w:rsid w:val="00265003"/>
    <w:rsid w:val="0026598B"/>
    <w:rsid w:val="00266204"/>
    <w:rsid w:val="0026735E"/>
    <w:rsid w:val="00267D0A"/>
    <w:rsid w:val="0027045C"/>
    <w:rsid w:val="00271473"/>
    <w:rsid w:val="0027289C"/>
    <w:rsid w:val="002738EE"/>
    <w:rsid w:val="00281C78"/>
    <w:rsid w:val="00284909"/>
    <w:rsid w:val="002865F6"/>
    <w:rsid w:val="00287AD1"/>
    <w:rsid w:val="00290CED"/>
    <w:rsid w:val="002916F8"/>
    <w:rsid w:val="00291A64"/>
    <w:rsid w:val="00292BA0"/>
    <w:rsid w:val="002950EC"/>
    <w:rsid w:val="00296721"/>
    <w:rsid w:val="00297363"/>
    <w:rsid w:val="00297C19"/>
    <w:rsid w:val="002A1326"/>
    <w:rsid w:val="002A175E"/>
    <w:rsid w:val="002A343C"/>
    <w:rsid w:val="002A5A6B"/>
    <w:rsid w:val="002A654F"/>
    <w:rsid w:val="002B0D10"/>
    <w:rsid w:val="002B31E7"/>
    <w:rsid w:val="002B3868"/>
    <w:rsid w:val="002B6EAE"/>
    <w:rsid w:val="002C1855"/>
    <w:rsid w:val="002C3C21"/>
    <w:rsid w:val="002C5E3D"/>
    <w:rsid w:val="002C69FA"/>
    <w:rsid w:val="002C7AE8"/>
    <w:rsid w:val="002C7B07"/>
    <w:rsid w:val="002D13C4"/>
    <w:rsid w:val="002D2870"/>
    <w:rsid w:val="002D6B21"/>
    <w:rsid w:val="002E3040"/>
    <w:rsid w:val="002E38AE"/>
    <w:rsid w:val="002F00F3"/>
    <w:rsid w:val="002F2271"/>
    <w:rsid w:val="002F26D3"/>
    <w:rsid w:val="002F2D0C"/>
    <w:rsid w:val="002F42D2"/>
    <w:rsid w:val="003044A5"/>
    <w:rsid w:val="003066A9"/>
    <w:rsid w:val="00314775"/>
    <w:rsid w:val="003168C9"/>
    <w:rsid w:val="00317068"/>
    <w:rsid w:val="0031721E"/>
    <w:rsid w:val="00320D45"/>
    <w:rsid w:val="003224BA"/>
    <w:rsid w:val="003240F0"/>
    <w:rsid w:val="00324907"/>
    <w:rsid w:val="003252C9"/>
    <w:rsid w:val="00325D5A"/>
    <w:rsid w:val="003272B0"/>
    <w:rsid w:val="00327877"/>
    <w:rsid w:val="00331C9B"/>
    <w:rsid w:val="00333F3B"/>
    <w:rsid w:val="003347D6"/>
    <w:rsid w:val="00340E6C"/>
    <w:rsid w:val="00341C21"/>
    <w:rsid w:val="00341E24"/>
    <w:rsid w:val="003426EA"/>
    <w:rsid w:val="003429E6"/>
    <w:rsid w:val="003432BB"/>
    <w:rsid w:val="00343333"/>
    <w:rsid w:val="0034349A"/>
    <w:rsid w:val="00346E77"/>
    <w:rsid w:val="00351B27"/>
    <w:rsid w:val="00354FCD"/>
    <w:rsid w:val="003563BC"/>
    <w:rsid w:val="003566F1"/>
    <w:rsid w:val="00360478"/>
    <w:rsid w:val="003626D4"/>
    <w:rsid w:val="00362B2D"/>
    <w:rsid w:val="00362F59"/>
    <w:rsid w:val="00366A8A"/>
    <w:rsid w:val="00366F49"/>
    <w:rsid w:val="00367553"/>
    <w:rsid w:val="00371EE6"/>
    <w:rsid w:val="003737F2"/>
    <w:rsid w:val="00375C99"/>
    <w:rsid w:val="003849E4"/>
    <w:rsid w:val="00384AD3"/>
    <w:rsid w:val="003858BA"/>
    <w:rsid w:val="00386130"/>
    <w:rsid w:val="0038649A"/>
    <w:rsid w:val="00386FB2"/>
    <w:rsid w:val="00390352"/>
    <w:rsid w:val="003958F4"/>
    <w:rsid w:val="003960DC"/>
    <w:rsid w:val="00397F08"/>
    <w:rsid w:val="003A46DB"/>
    <w:rsid w:val="003B4CF4"/>
    <w:rsid w:val="003B69DB"/>
    <w:rsid w:val="003B79DB"/>
    <w:rsid w:val="003C0DC3"/>
    <w:rsid w:val="003C3A0C"/>
    <w:rsid w:val="003D0C11"/>
    <w:rsid w:val="003D7042"/>
    <w:rsid w:val="003D7297"/>
    <w:rsid w:val="003E173B"/>
    <w:rsid w:val="003E238D"/>
    <w:rsid w:val="003E2AC6"/>
    <w:rsid w:val="003E603F"/>
    <w:rsid w:val="003E6975"/>
    <w:rsid w:val="003F101F"/>
    <w:rsid w:val="003F2DE6"/>
    <w:rsid w:val="003F2E91"/>
    <w:rsid w:val="003F2F1A"/>
    <w:rsid w:val="003F4A83"/>
    <w:rsid w:val="003F541B"/>
    <w:rsid w:val="003F6152"/>
    <w:rsid w:val="003F7822"/>
    <w:rsid w:val="00400111"/>
    <w:rsid w:val="0040089C"/>
    <w:rsid w:val="00403631"/>
    <w:rsid w:val="00406DAD"/>
    <w:rsid w:val="004077F3"/>
    <w:rsid w:val="00410B24"/>
    <w:rsid w:val="0041115B"/>
    <w:rsid w:val="00412757"/>
    <w:rsid w:val="004128F1"/>
    <w:rsid w:val="00412DCF"/>
    <w:rsid w:val="004133B4"/>
    <w:rsid w:val="00420DC9"/>
    <w:rsid w:val="0042186E"/>
    <w:rsid w:val="00422ABC"/>
    <w:rsid w:val="00422D7B"/>
    <w:rsid w:val="00432D62"/>
    <w:rsid w:val="00436252"/>
    <w:rsid w:val="00440349"/>
    <w:rsid w:val="00440658"/>
    <w:rsid w:val="00440AD5"/>
    <w:rsid w:val="00450E1A"/>
    <w:rsid w:val="004542DD"/>
    <w:rsid w:val="00460E76"/>
    <w:rsid w:val="00461188"/>
    <w:rsid w:val="00462076"/>
    <w:rsid w:val="0046433D"/>
    <w:rsid w:val="00466025"/>
    <w:rsid w:val="0046743D"/>
    <w:rsid w:val="00467517"/>
    <w:rsid w:val="0047084F"/>
    <w:rsid w:val="00470F7E"/>
    <w:rsid w:val="0047127C"/>
    <w:rsid w:val="00472D2B"/>
    <w:rsid w:val="00472E67"/>
    <w:rsid w:val="004757A4"/>
    <w:rsid w:val="00482C13"/>
    <w:rsid w:val="004831C6"/>
    <w:rsid w:val="00483534"/>
    <w:rsid w:val="00484D6C"/>
    <w:rsid w:val="00484F38"/>
    <w:rsid w:val="00486A7D"/>
    <w:rsid w:val="00491692"/>
    <w:rsid w:val="00494C24"/>
    <w:rsid w:val="0049684A"/>
    <w:rsid w:val="004969B6"/>
    <w:rsid w:val="00497E40"/>
    <w:rsid w:val="004A1B0F"/>
    <w:rsid w:val="004A25D1"/>
    <w:rsid w:val="004A2848"/>
    <w:rsid w:val="004A30EC"/>
    <w:rsid w:val="004A479E"/>
    <w:rsid w:val="004A5F80"/>
    <w:rsid w:val="004A63B5"/>
    <w:rsid w:val="004A6548"/>
    <w:rsid w:val="004A6A67"/>
    <w:rsid w:val="004A6D1F"/>
    <w:rsid w:val="004B1A0D"/>
    <w:rsid w:val="004B3159"/>
    <w:rsid w:val="004B37B5"/>
    <w:rsid w:val="004B5C81"/>
    <w:rsid w:val="004C3BFA"/>
    <w:rsid w:val="004C4473"/>
    <w:rsid w:val="004D28B3"/>
    <w:rsid w:val="004E07C4"/>
    <w:rsid w:val="004E0B63"/>
    <w:rsid w:val="004E1259"/>
    <w:rsid w:val="004E47ED"/>
    <w:rsid w:val="004E5784"/>
    <w:rsid w:val="004F2820"/>
    <w:rsid w:val="004F3213"/>
    <w:rsid w:val="004F39F1"/>
    <w:rsid w:val="004F48B2"/>
    <w:rsid w:val="004F4D8D"/>
    <w:rsid w:val="004F57BE"/>
    <w:rsid w:val="004F5E95"/>
    <w:rsid w:val="004F778B"/>
    <w:rsid w:val="0050057B"/>
    <w:rsid w:val="00501D82"/>
    <w:rsid w:val="005052E3"/>
    <w:rsid w:val="005053EB"/>
    <w:rsid w:val="0050736D"/>
    <w:rsid w:val="00511315"/>
    <w:rsid w:val="005117E5"/>
    <w:rsid w:val="00512159"/>
    <w:rsid w:val="00513561"/>
    <w:rsid w:val="0051435B"/>
    <w:rsid w:val="00515F89"/>
    <w:rsid w:val="00517DF5"/>
    <w:rsid w:val="005201F0"/>
    <w:rsid w:val="00521DFB"/>
    <w:rsid w:val="005237EE"/>
    <w:rsid w:val="00524D1A"/>
    <w:rsid w:val="0053102F"/>
    <w:rsid w:val="00531E0F"/>
    <w:rsid w:val="00532C1C"/>
    <w:rsid w:val="00533FFD"/>
    <w:rsid w:val="00535FA7"/>
    <w:rsid w:val="00536FFE"/>
    <w:rsid w:val="005378B6"/>
    <w:rsid w:val="00537FCF"/>
    <w:rsid w:val="00540554"/>
    <w:rsid w:val="005412AF"/>
    <w:rsid w:val="00545958"/>
    <w:rsid w:val="00545EF3"/>
    <w:rsid w:val="005462CE"/>
    <w:rsid w:val="0054709E"/>
    <w:rsid w:val="00551943"/>
    <w:rsid w:val="00551C4D"/>
    <w:rsid w:val="00554DA0"/>
    <w:rsid w:val="00554F41"/>
    <w:rsid w:val="00554F85"/>
    <w:rsid w:val="00555028"/>
    <w:rsid w:val="00560188"/>
    <w:rsid w:val="00560384"/>
    <w:rsid w:val="00560733"/>
    <w:rsid w:val="00562DE5"/>
    <w:rsid w:val="00562E71"/>
    <w:rsid w:val="00563780"/>
    <w:rsid w:val="00563C69"/>
    <w:rsid w:val="00563C81"/>
    <w:rsid w:val="00565047"/>
    <w:rsid w:val="00572F89"/>
    <w:rsid w:val="00573A7B"/>
    <w:rsid w:val="0057496C"/>
    <w:rsid w:val="00577BE1"/>
    <w:rsid w:val="00580597"/>
    <w:rsid w:val="00581004"/>
    <w:rsid w:val="0058351D"/>
    <w:rsid w:val="00584BA5"/>
    <w:rsid w:val="00585A48"/>
    <w:rsid w:val="0058771B"/>
    <w:rsid w:val="00587858"/>
    <w:rsid w:val="00587D55"/>
    <w:rsid w:val="00587EE5"/>
    <w:rsid w:val="0059257E"/>
    <w:rsid w:val="00595242"/>
    <w:rsid w:val="00597AEA"/>
    <w:rsid w:val="005A2FDB"/>
    <w:rsid w:val="005A3A56"/>
    <w:rsid w:val="005B007D"/>
    <w:rsid w:val="005B061A"/>
    <w:rsid w:val="005B29FB"/>
    <w:rsid w:val="005B2F33"/>
    <w:rsid w:val="005B32B4"/>
    <w:rsid w:val="005B377A"/>
    <w:rsid w:val="005B387E"/>
    <w:rsid w:val="005B53C4"/>
    <w:rsid w:val="005B5F1A"/>
    <w:rsid w:val="005C4555"/>
    <w:rsid w:val="005C4849"/>
    <w:rsid w:val="005D245B"/>
    <w:rsid w:val="005D328A"/>
    <w:rsid w:val="005D3F7F"/>
    <w:rsid w:val="005D501C"/>
    <w:rsid w:val="005E058D"/>
    <w:rsid w:val="005E3B07"/>
    <w:rsid w:val="005F0A15"/>
    <w:rsid w:val="005F32B2"/>
    <w:rsid w:val="005F3548"/>
    <w:rsid w:val="005F64A1"/>
    <w:rsid w:val="005F6B6D"/>
    <w:rsid w:val="00604170"/>
    <w:rsid w:val="0060573F"/>
    <w:rsid w:val="0061032D"/>
    <w:rsid w:val="00610777"/>
    <w:rsid w:val="00612920"/>
    <w:rsid w:val="006142EC"/>
    <w:rsid w:val="00615E3D"/>
    <w:rsid w:val="0061715A"/>
    <w:rsid w:val="006179D1"/>
    <w:rsid w:val="006238A0"/>
    <w:rsid w:val="00624D74"/>
    <w:rsid w:val="0062521D"/>
    <w:rsid w:val="00627C2C"/>
    <w:rsid w:val="006301C3"/>
    <w:rsid w:val="00630A64"/>
    <w:rsid w:val="0063164B"/>
    <w:rsid w:val="006324EC"/>
    <w:rsid w:val="00635B8C"/>
    <w:rsid w:val="00635FEE"/>
    <w:rsid w:val="0064018F"/>
    <w:rsid w:val="00650847"/>
    <w:rsid w:val="00650BBC"/>
    <w:rsid w:val="00650DFA"/>
    <w:rsid w:val="006530F1"/>
    <w:rsid w:val="0066028C"/>
    <w:rsid w:val="0066079B"/>
    <w:rsid w:val="006614DA"/>
    <w:rsid w:val="0066239D"/>
    <w:rsid w:val="00662A73"/>
    <w:rsid w:val="006649DD"/>
    <w:rsid w:val="0066593D"/>
    <w:rsid w:val="006728CC"/>
    <w:rsid w:val="0067333C"/>
    <w:rsid w:val="0067448B"/>
    <w:rsid w:val="00675414"/>
    <w:rsid w:val="00675DBB"/>
    <w:rsid w:val="006768E5"/>
    <w:rsid w:val="00676BEB"/>
    <w:rsid w:val="00680F61"/>
    <w:rsid w:val="00687A2B"/>
    <w:rsid w:val="00690FAB"/>
    <w:rsid w:val="006917BE"/>
    <w:rsid w:val="006932A2"/>
    <w:rsid w:val="00693449"/>
    <w:rsid w:val="00694FD1"/>
    <w:rsid w:val="006A0CA5"/>
    <w:rsid w:val="006A13D0"/>
    <w:rsid w:val="006A1662"/>
    <w:rsid w:val="006A57FD"/>
    <w:rsid w:val="006A701D"/>
    <w:rsid w:val="006A7B1C"/>
    <w:rsid w:val="006B2A9E"/>
    <w:rsid w:val="006B6127"/>
    <w:rsid w:val="006C660F"/>
    <w:rsid w:val="006D11EF"/>
    <w:rsid w:val="006D1D70"/>
    <w:rsid w:val="006D6760"/>
    <w:rsid w:val="006E135C"/>
    <w:rsid w:val="006E13CD"/>
    <w:rsid w:val="006E3159"/>
    <w:rsid w:val="006E5354"/>
    <w:rsid w:val="006E6B50"/>
    <w:rsid w:val="006F0727"/>
    <w:rsid w:val="006F0785"/>
    <w:rsid w:val="006F175D"/>
    <w:rsid w:val="006F19D7"/>
    <w:rsid w:val="006F3319"/>
    <w:rsid w:val="006F3A3F"/>
    <w:rsid w:val="006F5D04"/>
    <w:rsid w:val="00700D96"/>
    <w:rsid w:val="0070475F"/>
    <w:rsid w:val="00704CB8"/>
    <w:rsid w:val="007107D4"/>
    <w:rsid w:val="00711117"/>
    <w:rsid w:val="00712D45"/>
    <w:rsid w:val="007141CE"/>
    <w:rsid w:val="007149B5"/>
    <w:rsid w:val="00716D56"/>
    <w:rsid w:val="007170BD"/>
    <w:rsid w:val="007172AA"/>
    <w:rsid w:val="00721CB1"/>
    <w:rsid w:val="00723B05"/>
    <w:rsid w:val="007249E7"/>
    <w:rsid w:val="00727658"/>
    <w:rsid w:val="00730024"/>
    <w:rsid w:val="00732A1D"/>
    <w:rsid w:val="00734124"/>
    <w:rsid w:val="007342B4"/>
    <w:rsid w:val="00734685"/>
    <w:rsid w:val="00734831"/>
    <w:rsid w:val="00740084"/>
    <w:rsid w:val="0074523F"/>
    <w:rsid w:val="00746182"/>
    <w:rsid w:val="007462B6"/>
    <w:rsid w:val="00750E77"/>
    <w:rsid w:val="0075126E"/>
    <w:rsid w:val="00752C21"/>
    <w:rsid w:val="00753507"/>
    <w:rsid w:val="00757650"/>
    <w:rsid w:val="007600E7"/>
    <w:rsid w:val="0076010D"/>
    <w:rsid w:val="007604CB"/>
    <w:rsid w:val="00760674"/>
    <w:rsid w:val="00761BD7"/>
    <w:rsid w:val="00761CCE"/>
    <w:rsid w:val="00763B15"/>
    <w:rsid w:val="00764232"/>
    <w:rsid w:val="00764528"/>
    <w:rsid w:val="0076504C"/>
    <w:rsid w:val="0076643B"/>
    <w:rsid w:val="00770409"/>
    <w:rsid w:val="00776F1A"/>
    <w:rsid w:val="007778B6"/>
    <w:rsid w:val="00783B88"/>
    <w:rsid w:val="00784DEC"/>
    <w:rsid w:val="00791E21"/>
    <w:rsid w:val="00795EE4"/>
    <w:rsid w:val="00796623"/>
    <w:rsid w:val="00797200"/>
    <w:rsid w:val="0079725E"/>
    <w:rsid w:val="007979E6"/>
    <w:rsid w:val="00797F4A"/>
    <w:rsid w:val="007A01CC"/>
    <w:rsid w:val="007A05C5"/>
    <w:rsid w:val="007A1EF5"/>
    <w:rsid w:val="007A2BD3"/>
    <w:rsid w:val="007B026E"/>
    <w:rsid w:val="007B1F0F"/>
    <w:rsid w:val="007B219F"/>
    <w:rsid w:val="007B2B10"/>
    <w:rsid w:val="007B3DFC"/>
    <w:rsid w:val="007B4463"/>
    <w:rsid w:val="007B4469"/>
    <w:rsid w:val="007B48A8"/>
    <w:rsid w:val="007B4D0E"/>
    <w:rsid w:val="007B5387"/>
    <w:rsid w:val="007B6CF1"/>
    <w:rsid w:val="007B706D"/>
    <w:rsid w:val="007B7280"/>
    <w:rsid w:val="007C4256"/>
    <w:rsid w:val="007C5E42"/>
    <w:rsid w:val="007D30E7"/>
    <w:rsid w:val="007D3265"/>
    <w:rsid w:val="007D32A4"/>
    <w:rsid w:val="007D3944"/>
    <w:rsid w:val="007D461F"/>
    <w:rsid w:val="007D4770"/>
    <w:rsid w:val="007D4DCD"/>
    <w:rsid w:val="007D5C69"/>
    <w:rsid w:val="007D6AFF"/>
    <w:rsid w:val="007E186A"/>
    <w:rsid w:val="007E5B7B"/>
    <w:rsid w:val="007E5C0D"/>
    <w:rsid w:val="007E615E"/>
    <w:rsid w:val="007E6FB7"/>
    <w:rsid w:val="007F1531"/>
    <w:rsid w:val="007F23F7"/>
    <w:rsid w:val="007F2445"/>
    <w:rsid w:val="007F55E6"/>
    <w:rsid w:val="007F6050"/>
    <w:rsid w:val="007F7563"/>
    <w:rsid w:val="007F7E24"/>
    <w:rsid w:val="00804C2A"/>
    <w:rsid w:val="00805330"/>
    <w:rsid w:val="008074C7"/>
    <w:rsid w:val="0081239B"/>
    <w:rsid w:val="00814910"/>
    <w:rsid w:val="008150B5"/>
    <w:rsid w:val="00815F43"/>
    <w:rsid w:val="00817691"/>
    <w:rsid w:val="008201F1"/>
    <w:rsid w:val="00820F1F"/>
    <w:rsid w:val="008222B8"/>
    <w:rsid w:val="00823109"/>
    <w:rsid w:val="00825BB8"/>
    <w:rsid w:val="00826B1D"/>
    <w:rsid w:val="00831639"/>
    <w:rsid w:val="008318B5"/>
    <w:rsid w:val="00833379"/>
    <w:rsid w:val="00834064"/>
    <w:rsid w:val="00834D1C"/>
    <w:rsid w:val="008369CE"/>
    <w:rsid w:val="008409BC"/>
    <w:rsid w:val="00840CEA"/>
    <w:rsid w:val="008420A8"/>
    <w:rsid w:val="00842844"/>
    <w:rsid w:val="008428A0"/>
    <w:rsid w:val="0084326E"/>
    <w:rsid w:val="00843A30"/>
    <w:rsid w:val="00843C52"/>
    <w:rsid w:val="008445BF"/>
    <w:rsid w:val="008462DF"/>
    <w:rsid w:val="008474F8"/>
    <w:rsid w:val="0085030C"/>
    <w:rsid w:val="0085064B"/>
    <w:rsid w:val="008516A2"/>
    <w:rsid w:val="00852ACB"/>
    <w:rsid w:val="00854046"/>
    <w:rsid w:val="00854C7B"/>
    <w:rsid w:val="0085770E"/>
    <w:rsid w:val="008608B3"/>
    <w:rsid w:val="00861097"/>
    <w:rsid w:val="0086262D"/>
    <w:rsid w:val="008647BB"/>
    <w:rsid w:val="008660A1"/>
    <w:rsid w:val="008703B7"/>
    <w:rsid w:val="00872712"/>
    <w:rsid w:val="00874C7D"/>
    <w:rsid w:val="008759AA"/>
    <w:rsid w:val="00880231"/>
    <w:rsid w:val="00887A67"/>
    <w:rsid w:val="00891779"/>
    <w:rsid w:val="008A012E"/>
    <w:rsid w:val="008B20E6"/>
    <w:rsid w:val="008B3047"/>
    <w:rsid w:val="008B41DA"/>
    <w:rsid w:val="008B6F47"/>
    <w:rsid w:val="008B71D8"/>
    <w:rsid w:val="008C4F37"/>
    <w:rsid w:val="008C55F1"/>
    <w:rsid w:val="008C6E4C"/>
    <w:rsid w:val="008D3514"/>
    <w:rsid w:val="008D3E6A"/>
    <w:rsid w:val="008D4A9C"/>
    <w:rsid w:val="008D5800"/>
    <w:rsid w:val="008D62EA"/>
    <w:rsid w:val="008D6487"/>
    <w:rsid w:val="008D7194"/>
    <w:rsid w:val="008D7A00"/>
    <w:rsid w:val="008E0DDC"/>
    <w:rsid w:val="008E1818"/>
    <w:rsid w:val="008E1A90"/>
    <w:rsid w:val="008E4456"/>
    <w:rsid w:val="008E64F6"/>
    <w:rsid w:val="008E71D8"/>
    <w:rsid w:val="008E77EA"/>
    <w:rsid w:val="008F10C4"/>
    <w:rsid w:val="008F1204"/>
    <w:rsid w:val="008F3254"/>
    <w:rsid w:val="008F4E68"/>
    <w:rsid w:val="008F56D1"/>
    <w:rsid w:val="0090204B"/>
    <w:rsid w:val="009026EA"/>
    <w:rsid w:val="00902A80"/>
    <w:rsid w:val="0090554A"/>
    <w:rsid w:val="009067FA"/>
    <w:rsid w:val="00906BF2"/>
    <w:rsid w:val="00907665"/>
    <w:rsid w:val="00911558"/>
    <w:rsid w:val="00914F61"/>
    <w:rsid w:val="00915613"/>
    <w:rsid w:val="00920025"/>
    <w:rsid w:val="00923D95"/>
    <w:rsid w:val="00925960"/>
    <w:rsid w:val="009262D3"/>
    <w:rsid w:val="00927182"/>
    <w:rsid w:val="0092721B"/>
    <w:rsid w:val="009311D2"/>
    <w:rsid w:val="009319E2"/>
    <w:rsid w:val="0093455D"/>
    <w:rsid w:val="00937265"/>
    <w:rsid w:val="00940495"/>
    <w:rsid w:val="009422FF"/>
    <w:rsid w:val="009425EB"/>
    <w:rsid w:val="009435A4"/>
    <w:rsid w:val="0094476F"/>
    <w:rsid w:val="009450BE"/>
    <w:rsid w:val="0094702F"/>
    <w:rsid w:val="0095066D"/>
    <w:rsid w:val="009521B5"/>
    <w:rsid w:val="009522A4"/>
    <w:rsid w:val="009530BE"/>
    <w:rsid w:val="00956CD5"/>
    <w:rsid w:val="00961656"/>
    <w:rsid w:val="00962C76"/>
    <w:rsid w:val="009721F3"/>
    <w:rsid w:val="0097261D"/>
    <w:rsid w:val="00972EC1"/>
    <w:rsid w:val="00973AD1"/>
    <w:rsid w:val="00973D56"/>
    <w:rsid w:val="00974F11"/>
    <w:rsid w:val="0097592E"/>
    <w:rsid w:val="009804D5"/>
    <w:rsid w:val="00981B97"/>
    <w:rsid w:val="00981CB2"/>
    <w:rsid w:val="00982AC2"/>
    <w:rsid w:val="00984CE7"/>
    <w:rsid w:val="009872F2"/>
    <w:rsid w:val="00990614"/>
    <w:rsid w:val="00992CE1"/>
    <w:rsid w:val="00992CEC"/>
    <w:rsid w:val="00994648"/>
    <w:rsid w:val="0099483B"/>
    <w:rsid w:val="00997780"/>
    <w:rsid w:val="009978E4"/>
    <w:rsid w:val="009A199C"/>
    <w:rsid w:val="009A26B9"/>
    <w:rsid w:val="009A29A7"/>
    <w:rsid w:val="009A29BF"/>
    <w:rsid w:val="009A4143"/>
    <w:rsid w:val="009A4673"/>
    <w:rsid w:val="009A66D5"/>
    <w:rsid w:val="009A7870"/>
    <w:rsid w:val="009B04A8"/>
    <w:rsid w:val="009B1D92"/>
    <w:rsid w:val="009B263D"/>
    <w:rsid w:val="009B31FC"/>
    <w:rsid w:val="009C1220"/>
    <w:rsid w:val="009C2628"/>
    <w:rsid w:val="009C3947"/>
    <w:rsid w:val="009C7BCE"/>
    <w:rsid w:val="009D183E"/>
    <w:rsid w:val="009D1E38"/>
    <w:rsid w:val="009D4C35"/>
    <w:rsid w:val="009D68AD"/>
    <w:rsid w:val="009D7613"/>
    <w:rsid w:val="009E062C"/>
    <w:rsid w:val="009E1378"/>
    <w:rsid w:val="009E1D93"/>
    <w:rsid w:val="009E2109"/>
    <w:rsid w:val="009E2701"/>
    <w:rsid w:val="009E43F8"/>
    <w:rsid w:val="009E4861"/>
    <w:rsid w:val="009E6FB7"/>
    <w:rsid w:val="009F1888"/>
    <w:rsid w:val="009F2AE3"/>
    <w:rsid w:val="009F2E23"/>
    <w:rsid w:val="009F58BE"/>
    <w:rsid w:val="009F5958"/>
    <w:rsid w:val="009F62CE"/>
    <w:rsid w:val="00A012D1"/>
    <w:rsid w:val="00A02E52"/>
    <w:rsid w:val="00A04A76"/>
    <w:rsid w:val="00A1165C"/>
    <w:rsid w:val="00A13C8F"/>
    <w:rsid w:val="00A15460"/>
    <w:rsid w:val="00A15E1E"/>
    <w:rsid w:val="00A16612"/>
    <w:rsid w:val="00A16F1B"/>
    <w:rsid w:val="00A17113"/>
    <w:rsid w:val="00A20071"/>
    <w:rsid w:val="00A25BED"/>
    <w:rsid w:val="00A26176"/>
    <w:rsid w:val="00A27027"/>
    <w:rsid w:val="00A313DB"/>
    <w:rsid w:val="00A343D2"/>
    <w:rsid w:val="00A35C00"/>
    <w:rsid w:val="00A40F0F"/>
    <w:rsid w:val="00A51AA4"/>
    <w:rsid w:val="00A51E6C"/>
    <w:rsid w:val="00A52AFF"/>
    <w:rsid w:val="00A53015"/>
    <w:rsid w:val="00A60EBB"/>
    <w:rsid w:val="00A635F8"/>
    <w:rsid w:val="00A65B0A"/>
    <w:rsid w:val="00A67547"/>
    <w:rsid w:val="00A722C7"/>
    <w:rsid w:val="00A80741"/>
    <w:rsid w:val="00A837F1"/>
    <w:rsid w:val="00A83E94"/>
    <w:rsid w:val="00A854F0"/>
    <w:rsid w:val="00A904AF"/>
    <w:rsid w:val="00A97912"/>
    <w:rsid w:val="00AA0B18"/>
    <w:rsid w:val="00AA0E9D"/>
    <w:rsid w:val="00AA5B68"/>
    <w:rsid w:val="00AA6059"/>
    <w:rsid w:val="00AA6A06"/>
    <w:rsid w:val="00AA778B"/>
    <w:rsid w:val="00AA77FE"/>
    <w:rsid w:val="00AB1B5D"/>
    <w:rsid w:val="00AB2156"/>
    <w:rsid w:val="00AB2C59"/>
    <w:rsid w:val="00AB511F"/>
    <w:rsid w:val="00AB5191"/>
    <w:rsid w:val="00AB6AC8"/>
    <w:rsid w:val="00AB6D32"/>
    <w:rsid w:val="00AB7D42"/>
    <w:rsid w:val="00AC094F"/>
    <w:rsid w:val="00AC0DA0"/>
    <w:rsid w:val="00AC50B1"/>
    <w:rsid w:val="00AC5CCD"/>
    <w:rsid w:val="00AC6A14"/>
    <w:rsid w:val="00AD09B2"/>
    <w:rsid w:val="00AD1318"/>
    <w:rsid w:val="00AD1416"/>
    <w:rsid w:val="00AD1A68"/>
    <w:rsid w:val="00AE1379"/>
    <w:rsid w:val="00AE33A4"/>
    <w:rsid w:val="00AE38AB"/>
    <w:rsid w:val="00AE3D4D"/>
    <w:rsid w:val="00AE5D79"/>
    <w:rsid w:val="00AE666D"/>
    <w:rsid w:val="00AF0744"/>
    <w:rsid w:val="00AF12C7"/>
    <w:rsid w:val="00AF38D4"/>
    <w:rsid w:val="00AF4408"/>
    <w:rsid w:val="00AF67EF"/>
    <w:rsid w:val="00B03559"/>
    <w:rsid w:val="00B05290"/>
    <w:rsid w:val="00B054E5"/>
    <w:rsid w:val="00B06EB5"/>
    <w:rsid w:val="00B11C0A"/>
    <w:rsid w:val="00B11FD5"/>
    <w:rsid w:val="00B120D6"/>
    <w:rsid w:val="00B166F6"/>
    <w:rsid w:val="00B17545"/>
    <w:rsid w:val="00B20ABF"/>
    <w:rsid w:val="00B25654"/>
    <w:rsid w:val="00B277E7"/>
    <w:rsid w:val="00B27A46"/>
    <w:rsid w:val="00B30344"/>
    <w:rsid w:val="00B32E70"/>
    <w:rsid w:val="00B37E0D"/>
    <w:rsid w:val="00B37ECF"/>
    <w:rsid w:val="00B42474"/>
    <w:rsid w:val="00B46616"/>
    <w:rsid w:val="00B46BD2"/>
    <w:rsid w:val="00B50E66"/>
    <w:rsid w:val="00B51E2B"/>
    <w:rsid w:val="00B55968"/>
    <w:rsid w:val="00B617E8"/>
    <w:rsid w:val="00B619B5"/>
    <w:rsid w:val="00B63CAA"/>
    <w:rsid w:val="00B642B6"/>
    <w:rsid w:val="00B665DF"/>
    <w:rsid w:val="00B72464"/>
    <w:rsid w:val="00B76278"/>
    <w:rsid w:val="00B762A8"/>
    <w:rsid w:val="00B80ADE"/>
    <w:rsid w:val="00B84340"/>
    <w:rsid w:val="00B84CE5"/>
    <w:rsid w:val="00B8531F"/>
    <w:rsid w:val="00B877D0"/>
    <w:rsid w:val="00B913BB"/>
    <w:rsid w:val="00B919ED"/>
    <w:rsid w:val="00B92B2D"/>
    <w:rsid w:val="00B94435"/>
    <w:rsid w:val="00B95569"/>
    <w:rsid w:val="00B95DB0"/>
    <w:rsid w:val="00B96998"/>
    <w:rsid w:val="00B96A15"/>
    <w:rsid w:val="00B96B08"/>
    <w:rsid w:val="00B96D7C"/>
    <w:rsid w:val="00BA248F"/>
    <w:rsid w:val="00BA3FCC"/>
    <w:rsid w:val="00BA3FD1"/>
    <w:rsid w:val="00BA4BEB"/>
    <w:rsid w:val="00BB07A5"/>
    <w:rsid w:val="00BB0C45"/>
    <w:rsid w:val="00BB2E78"/>
    <w:rsid w:val="00BB523B"/>
    <w:rsid w:val="00BB6A8A"/>
    <w:rsid w:val="00BB7692"/>
    <w:rsid w:val="00BC05B9"/>
    <w:rsid w:val="00BC440B"/>
    <w:rsid w:val="00BC472C"/>
    <w:rsid w:val="00BC7968"/>
    <w:rsid w:val="00BC7AAE"/>
    <w:rsid w:val="00BD0128"/>
    <w:rsid w:val="00BD0E05"/>
    <w:rsid w:val="00BD0E2C"/>
    <w:rsid w:val="00BD2FBC"/>
    <w:rsid w:val="00BE0BED"/>
    <w:rsid w:val="00BE1917"/>
    <w:rsid w:val="00BE29C5"/>
    <w:rsid w:val="00BE3F36"/>
    <w:rsid w:val="00BE59CB"/>
    <w:rsid w:val="00BE59D9"/>
    <w:rsid w:val="00BF2266"/>
    <w:rsid w:val="00BF3D21"/>
    <w:rsid w:val="00BF4598"/>
    <w:rsid w:val="00BF5575"/>
    <w:rsid w:val="00BF6633"/>
    <w:rsid w:val="00BF7B1E"/>
    <w:rsid w:val="00C00C63"/>
    <w:rsid w:val="00C02037"/>
    <w:rsid w:val="00C022D8"/>
    <w:rsid w:val="00C02536"/>
    <w:rsid w:val="00C033F5"/>
    <w:rsid w:val="00C03BCB"/>
    <w:rsid w:val="00C04045"/>
    <w:rsid w:val="00C04613"/>
    <w:rsid w:val="00C052FD"/>
    <w:rsid w:val="00C064F4"/>
    <w:rsid w:val="00C07F01"/>
    <w:rsid w:val="00C14F37"/>
    <w:rsid w:val="00C22372"/>
    <w:rsid w:val="00C24B16"/>
    <w:rsid w:val="00C2523A"/>
    <w:rsid w:val="00C279A2"/>
    <w:rsid w:val="00C27C66"/>
    <w:rsid w:val="00C30485"/>
    <w:rsid w:val="00C3314A"/>
    <w:rsid w:val="00C4058C"/>
    <w:rsid w:val="00C43903"/>
    <w:rsid w:val="00C44219"/>
    <w:rsid w:val="00C46796"/>
    <w:rsid w:val="00C47C0E"/>
    <w:rsid w:val="00C5318F"/>
    <w:rsid w:val="00C55C3E"/>
    <w:rsid w:val="00C579AC"/>
    <w:rsid w:val="00C6026C"/>
    <w:rsid w:val="00C60DEB"/>
    <w:rsid w:val="00C65ADE"/>
    <w:rsid w:val="00C66115"/>
    <w:rsid w:val="00C66B94"/>
    <w:rsid w:val="00C72778"/>
    <w:rsid w:val="00C72B8F"/>
    <w:rsid w:val="00C73C56"/>
    <w:rsid w:val="00C74020"/>
    <w:rsid w:val="00C748CB"/>
    <w:rsid w:val="00C761CC"/>
    <w:rsid w:val="00C808B1"/>
    <w:rsid w:val="00C80CF2"/>
    <w:rsid w:val="00C82093"/>
    <w:rsid w:val="00C82EBC"/>
    <w:rsid w:val="00C855C9"/>
    <w:rsid w:val="00C9189E"/>
    <w:rsid w:val="00C92DA2"/>
    <w:rsid w:val="00C968F6"/>
    <w:rsid w:val="00C96A04"/>
    <w:rsid w:val="00C9757E"/>
    <w:rsid w:val="00CA04B2"/>
    <w:rsid w:val="00CA2BFC"/>
    <w:rsid w:val="00CA30B6"/>
    <w:rsid w:val="00CA3148"/>
    <w:rsid w:val="00CA34EB"/>
    <w:rsid w:val="00CA7F19"/>
    <w:rsid w:val="00CB1362"/>
    <w:rsid w:val="00CB1E31"/>
    <w:rsid w:val="00CB2394"/>
    <w:rsid w:val="00CB2644"/>
    <w:rsid w:val="00CB3C69"/>
    <w:rsid w:val="00CB5B23"/>
    <w:rsid w:val="00CC15F1"/>
    <w:rsid w:val="00CC3C39"/>
    <w:rsid w:val="00CC5439"/>
    <w:rsid w:val="00CC5465"/>
    <w:rsid w:val="00CC5764"/>
    <w:rsid w:val="00CC5DF0"/>
    <w:rsid w:val="00CC6004"/>
    <w:rsid w:val="00CC79B2"/>
    <w:rsid w:val="00CC7CFF"/>
    <w:rsid w:val="00CD2F4B"/>
    <w:rsid w:val="00CD3F56"/>
    <w:rsid w:val="00CD722D"/>
    <w:rsid w:val="00CE164C"/>
    <w:rsid w:val="00CE19B2"/>
    <w:rsid w:val="00CE32F8"/>
    <w:rsid w:val="00CE3ED6"/>
    <w:rsid w:val="00CE54A8"/>
    <w:rsid w:val="00CE578F"/>
    <w:rsid w:val="00CE6CCE"/>
    <w:rsid w:val="00CF1A50"/>
    <w:rsid w:val="00CF4857"/>
    <w:rsid w:val="00CF63DD"/>
    <w:rsid w:val="00CF7AA9"/>
    <w:rsid w:val="00CF7C6D"/>
    <w:rsid w:val="00D00D1C"/>
    <w:rsid w:val="00D04C0D"/>
    <w:rsid w:val="00D0683F"/>
    <w:rsid w:val="00D0684B"/>
    <w:rsid w:val="00D07616"/>
    <w:rsid w:val="00D1506F"/>
    <w:rsid w:val="00D15E34"/>
    <w:rsid w:val="00D160D7"/>
    <w:rsid w:val="00D16FBB"/>
    <w:rsid w:val="00D17573"/>
    <w:rsid w:val="00D212FD"/>
    <w:rsid w:val="00D2144A"/>
    <w:rsid w:val="00D22543"/>
    <w:rsid w:val="00D22567"/>
    <w:rsid w:val="00D24854"/>
    <w:rsid w:val="00D2662F"/>
    <w:rsid w:val="00D27D77"/>
    <w:rsid w:val="00D3220E"/>
    <w:rsid w:val="00D3240E"/>
    <w:rsid w:val="00D33B5A"/>
    <w:rsid w:val="00D35BF7"/>
    <w:rsid w:val="00D40E24"/>
    <w:rsid w:val="00D424AD"/>
    <w:rsid w:val="00D45397"/>
    <w:rsid w:val="00D46622"/>
    <w:rsid w:val="00D46C28"/>
    <w:rsid w:val="00D47F6F"/>
    <w:rsid w:val="00D508A9"/>
    <w:rsid w:val="00D51E79"/>
    <w:rsid w:val="00D52225"/>
    <w:rsid w:val="00D617C6"/>
    <w:rsid w:val="00D631AD"/>
    <w:rsid w:val="00D63D20"/>
    <w:rsid w:val="00D63EEE"/>
    <w:rsid w:val="00D65149"/>
    <w:rsid w:val="00D65708"/>
    <w:rsid w:val="00D724A7"/>
    <w:rsid w:val="00D728CF"/>
    <w:rsid w:val="00D759D2"/>
    <w:rsid w:val="00D77745"/>
    <w:rsid w:val="00D80581"/>
    <w:rsid w:val="00D80FA8"/>
    <w:rsid w:val="00D81B33"/>
    <w:rsid w:val="00D82ACA"/>
    <w:rsid w:val="00D83F7B"/>
    <w:rsid w:val="00D8437E"/>
    <w:rsid w:val="00D843A0"/>
    <w:rsid w:val="00D86131"/>
    <w:rsid w:val="00D86CBE"/>
    <w:rsid w:val="00D87124"/>
    <w:rsid w:val="00D879F2"/>
    <w:rsid w:val="00D907E1"/>
    <w:rsid w:val="00D90AE7"/>
    <w:rsid w:val="00D90E01"/>
    <w:rsid w:val="00D9186C"/>
    <w:rsid w:val="00D91B8F"/>
    <w:rsid w:val="00D92153"/>
    <w:rsid w:val="00D92767"/>
    <w:rsid w:val="00D92D62"/>
    <w:rsid w:val="00D92D9E"/>
    <w:rsid w:val="00D937C9"/>
    <w:rsid w:val="00D940EB"/>
    <w:rsid w:val="00D972A8"/>
    <w:rsid w:val="00D97AEF"/>
    <w:rsid w:val="00DA0B56"/>
    <w:rsid w:val="00DA0D44"/>
    <w:rsid w:val="00DB1D32"/>
    <w:rsid w:val="00DB3D4A"/>
    <w:rsid w:val="00DB3F62"/>
    <w:rsid w:val="00DB4D47"/>
    <w:rsid w:val="00DB5984"/>
    <w:rsid w:val="00DB626D"/>
    <w:rsid w:val="00DC043C"/>
    <w:rsid w:val="00DC05BB"/>
    <w:rsid w:val="00DC08A6"/>
    <w:rsid w:val="00DC16FD"/>
    <w:rsid w:val="00DC17B1"/>
    <w:rsid w:val="00DC198B"/>
    <w:rsid w:val="00DC4EFD"/>
    <w:rsid w:val="00DC72CF"/>
    <w:rsid w:val="00DD08E6"/>
    <w:rsid w:val="00DD1763"/>
    <w:rsid w:val="00DD2951"/>
    <w:rsid w:val="00DD2964"/>
    <w:rsid w:val="00DD3A8A"/>
    <w:rsid w:val="00DE0209"/>
    <w:rsid w:val="00DE1545"/>
    <w:rsid w:val="00DE2B26"/>
    <w:rsid w:val="00DE2BC6"/>
    <w:rsid w:val="00DE4657"/>
    <w:rsid w:val="00DE518E"/>
    <w:rsid w:val="00DE5C3D"/>
    <w:rsid w:val="00DE7192"/>
    <w:rsid w:val="00DF0C0D"/>
    <w:rsid w:val="00DF0C5A"/>
    <w:rsid w:val="00DF240F"/>
    <w:rsid w:val="00DF60A5"/>
    <w:rsid w:val="00E012A9"/>
    <w:rsid w:val="00E10D2D"/>
    <w:rsid w:val="00E11F1F"/>
    <w:rsid w:val="00E13CE2"/>
    <w:rsid w:val="00E1450D"/>
    <w:rsid w:val="00E15403"/>
    <w:rsid w:val="00E154D6"/>
    <w:rsid w:val="00E1570D"/>
    <w:rsid w:val="00E15A55"/>
    <w:rsid w:val="00E160DC"/>
    <w:rsid w:val="00E165E0"/>
    <w:rsid w:val="00E20AE0"/>
    <w:rsid w:val="00E20E76"/>
    <w:rsid w:val="00E21A7F"/>
    <w:rsid w:val="00E21AED"/>
    <w:rsid w:val="00E23267"/>
    <w:rsid w:val="00E24147"/>
    <w:rsid w:val="00E2620B"/>
    <w:rsid w:val="00E27912"/>
    <w:rsid w:val="00E300E0"/>
    <w:rsid w:val="00E323AB"/>
    <w:rsid w:val="00E327CC"/>
    <w:rsid w:val="00E33C2E"/>
    <w:rsid w:val="00E33CFA"/>
    <w:rsid w:val="00E34071"/>
    <w:rsid w:val="00E368C1"/>
    <w:rsid w:val="00E37358"/>
    <w:rsid w:val="00E37BD8"/>
    <w:rsid w:val="00E41364"/>
    <w:rsid w:val="00E42273"/>
    <w:rsid w:val="00E428A1"/>
    <w:rsid w:val="00E42D4D"/>
    <w:rsid w:val="00E43122"/>
    <w:rsid w:val="00E442AC"/>
    <w:rsid w:val="00E479A4"/>
    <w:rsid w:val="00E47F6F"/>
    <w:rsid w:val="00E55F8C"/>
    <w:rsid w:val="00E5699B"/>
    <w:rsid w:val="00E6018E"/>
    <w:rsid w:val="00E60300"/>
    <w:rsid w:val="00E62CCF"/>
    <w:rsid w:val="00E64490"/>
    <w:rsid w:val="00E65470"/>
    <w:rsid w:val="00E7024A"/>
    <w:rsid w:val="00E73054"/>
    <w:rsid w:val="00E7517B"/>
    <w:rsid w:val="00E75F94"/>
    <w:rsid w:val="00E77F86"/>
    <w:rsid w:val="00E80673"/>
    <w:rsid w:val="00E809BC"/>
    <w:rsid w:val="00E81CCC"/>
    <w:rsid w:val="00E82832"/>
    <w:rsid w:val="00E83967"/>
    <w:rsid w:val="00E86BD2"/>
    <w:rsid w:val="00E91B88"/>
    <w:rsid w:val="00E9628C"/>
    <w:rsid w:val="00EA1D54"/>
    <w:rsid w:val="00EA2E3A"/>
    <w:rsid w:val="00EA532D"/>
    <w:rsid w:val="00EB559D"/>
    <w:rsid w:val="00EB610A"/>
    <w:rsid w:val="00EC010F"/>
    <w:rsid w:val="00EC3CB2"/>
    <w:rsid w:val="00ED05D6"/>
    <w:rsid w:val="00ED2130"/>
    <w:rsid w:val="00ED386D"/>
    <w:rsid w:val="00ED4AEC"/>
    <w:rsid w:val="00ED5EB5"/>
    <w:rsid w:val="00ED6598"/>
    <w:rsid w:val="00EE0133"/>
    <w:rsid w:val="00EE0AB0"/>
    <w:rsid w:val="00EE1BC9"/>
    <w:rsid w:val="00EE2A32"/>
    <w:rsid w:val="00EE2A69"/>
    <w:rsid w:val="00EE2DAF"/>
    <w:rsid w:val="00EE42F0"/>
    <w:rsid w:val="00EE49EA"/>
    <w:rsid w:val="00EE6AE8"/>
    <w:rsid w:val="00EF27C9"/>
    <w:rsid w:val="00EF423A"/>
    <w:rsid w:val="00EF4CC4"/>
    <w:rsid w:val="00EF6CF1"/>
    <w:rsid w:val="00EF746F"/>
    <w:rsid w:val="00F01E3A"/>
    <w:rsid w:val="00F0356E"/>
    <w:rsid w:val="00F05A7E"/>
    <w:rsid w:val="00F0624B"/>
    <w:rsid w:val="00F07684"/>
    <w:rsid w:val="00F103E7"/>
    <w:rsid w:val="00F11D0E"/>
    <w:rsid w:val="00F120EE"/>
    <w:rsid w:val="00F127D8"/>
    <w:rsid w:val="00F13ED4"/>
    <w:rsid w:val="00F1724B"/>
    <w:rsid w:val="00F24CB3"/>
    <w:rsid w:val="00F25831"/>
    <w:rsid w:val="00F25B5A"/>
    <w:rsid w:val="00F3074F"/>
    <w:rsid w:val="00F30AC0"/>
    <w:rsid w:val="00F32047"/>
    <w:rsid w:val="00F32743"/>
    <w:rsid w:val="00F3504D"/>
    <w:rsid w:val="00F35B6F"/>
    <w:rsid w:val="00F374C6"/>
    <w:rsid w:val="00F412DB"/>
    <w:rsid w:val="00F41945"/>
    <w:rsid w:val="00F41FB0"/>
    <w:rsid w:val="00F45A68"/>
    <w:rsid w:val="00F4655A"/>
    <w:rsid w:val="00F5161C"/>
    <w:rsid w:val="00F537F8"/>
    <w:rsid w:val="00F5694D"/>
    <w:rsid w:val="00F60522"/>
    <w:rsid w:val="00F60863"/>
    <w:rsid w:val="00F60AD6"/>
    <w:rsid w:val="00F60E16"/>
    <w:rsid w:val="00F646E8"/>
    <w:rsid w:val="00F66086"/>
    <w:rsid w:val="00F673E3"/>
    <w:rsid w:val="00F702C5"/>
    <w:rsid w:val="00F73182"/>
    <w:rsid w:val="00F74E4E"/>
    <w:rsid w:val="00F7544B"/>
    <w:rsid w:val="00F77412"/>
    <w:rsid w:val="00F82539"/>
    <w:rsid w:val="00F833F7"/>
    <w:rsid w:val="00F84E67"/>
    <w:rsid w:val="00F8543D"/>
    <w:rsid w:val="00F85A76"/>
    <w:rsid w:val="00F932C6"/>
    <w:rsid w:val="00F942D2"/>
    <w:rsid w:val="00F96406"/>
    <w:rsid w:val="00F972A5"/>
    <w:rsid w:val="00FA14F2"/>
    <w:rsid w:val="00FA2A33"/>
    <w:rsid w:val="00FA3934"/>
    <w:rsid w:val="00FA454A"/>
    <w:rsid w:val="00FA5C59"/>
    <w:rsid w:val="00FA6ACC"/>
    <w:rsid w:val="00FB3252"/>
    <w:rsid w:val="00FB56FF"/>
    <w:rsid w:val="00FB6887"/>
    <w:rsid w:val="00FB696C"/>
    <w:rsid w:val="00FB7616"/>
    <w:rsid w:val="00FC0AD3"/>
    <w:rsid w:val="00FC191B"/>
    <w:rsid w:val="00FC1B0C"/>
    <w:rsid w:val="00FC1BE8"/>
    <w:rsid w:val="00FC21CB"/>
    <w:rsid w:val="00FC256A"/>
    <w:rsid w:val="00FC2C77"/>
    <w:rsid w:val="00FC2DDE"/>
    <w:rsid w:val="00FD080A"/>
    <w:rsid w:val="00FD0BD2"/>
    <w:rsid w:val="00FD1770"/>
    <w:rsid w:val="00FD556C"/>
    <w:rsid w:val="00FD648C"/>
    <w:rsid w:val="00FE56EF"/>
    <w:rsid w:val="00FE62F2"/>
    <w:rsid w:val="00FF7F9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61E630"/>
  <w15:docId w15:val="{F3C6B656-D33D-4B2E-BA66-288E65416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511F"/>
    <w:pPr>
      <w:spacing w:after="200" w:line="276" w:lineRule="auto"/>
      <w:jc w:val="both"/>
    </w:pPr>
    <w:rPr>
      <w:rFonts w:ascii="Times New Roman" w:hAnsi="Times New Roman"/>
      <w:sz w:val="24"/>
      <w:lang w:val="en-US"/>
    </w:rPr>
  </w:style>
  <w:style w:type="paragraph" w:styleId="Heading1">
    <w:name w:val="heading 1"/>
    <w:basedOn w:val="Normal"/>
    <w:next w:val="Normal"/>
    <w:link w:val="Heading1Char"/>
    <w:uiPriority w:val="9"/>
    <w:qFormat/>
    <w:rsid w:val="00610777"/>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5378B6"/>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15432"/>
    <w:pPr>
      <w:keepNext/>
      <w:keepLines/>
      <w:spacing w:before="120" w:after="120"/>
      <w:jc w:val="left"/>
      <w:outlineLvl w:val="2"/>
    </w:pPr>
    <w:rPr>
      <w:rFonts w:eastAsiaTheme="majorEastAsia" w:cstheme="majorBidi"/>
      <w:color w:val="0070C0"/>
      <w:szCs w:val="24"/>
    </w:rPr>
  </w:style>
  <w:style w:type="paragraph" w:styleId="Heading4">
    <w:name w:val="heading 4"/>
    <w:basedOn w:val="Normal"/>
    <w:next w:val="Normal"/>
    <w:link w:val="Heading4Char"/>
    <w:uiPriority w:val="9"/>
    <w:unhideWhenUsed/>
    <w:qFormat/>
    <w:rsid w:val="00333F3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D3A8A"/>
    <w:rPr>
      <w:color w:val="0000FF"/>
      <w:u w:val="single"/>
    </w:rPr>
  </w:style>
  <w:style w:type="paragraph" w:styleId="TOC3">
    <w:name w:val="toc 3"/>
    <w:basedOn w:val="Heading3"/>
    <w:next w:val="Normal"/>
    <w:uiPriority w:val="39"/>
    <w:qFormat/>
    <w:rsid w:val="00DD3A8A"/>
    <w:pPr>
      <w:keepLines w:val="0"/>
      <w:shd w:val="clear" w:color="auto" w:fill="FFFFFF" w:themeFill="background1"/>
      <w:spacing w:before="0" w:line="240" w:lineRule="auto"/>
      <w:ind w:left="567"/>
    </w:pPr>
    <w:rPr>
      <w:rFonts w:eastAsia="Times New Roman" w:cs="Arial"/>
      <w:bCs/>
      <w:i/>
      <w:color w:val="auto"/>
      <w:sz w:val="22"/>
      <w:szCs w:val="26"/>
      <w:lang w:val="en-GB" w:eastAsia="sk-SK"/>
    </w:rPr>
  </w:style>
  <w:style w:type="paragraph" w:styleId="TOC2">
    <w:name w:val="toc 2"/>
    <w:basedOn w:val="Normal"/>
    <w:next w:val="Normal"/>
    <w:autoRedefine/>
    <w:uiPriority w:val="39"/>
    <w:unhideWhenUsed/>
    <w:qFormat/>
    <w:rsid w:val="00FA6ACC"/>
    <w:pPr>
      <w:tabs>
        <w:tab w:val="right" w:leader="dot" w:pos="9072"/>
      </w:tabs>
      <w:spacing w:after="100"/>
      <w:ind w:left="220"/>
    </w:pPr>
    <w:rPr>
      <w:noProof/>
    </w:rPr>
  </w:style>
  <w:style w:type="paragraph" w:styleId="TOC1">
    <w:name w:val="toc 1"/>
    <w:basedOn w:val="Normal"/>
    <w:next w:val="Normal"/>
    <w:autoRedefine/>
    <w:uiPriority w:val="39"/>
    <w:unhideWhenUsed/>
    <w:qFormat/>
    <w:rsid w:val="00F0624B"/>
    <w:pPr>
      <w:tabs>
        <w:tab w:val="right" w:leader="dot" w:pos="9072"/>
      </w:tabs>
      <w:spacing w:after="120"/>
    </w:pPr>
    <w:rPr>
      <w:b/>
      <w:smallCaps/>
      <w:sz w:val="28"/>
    </w:rPr>
  </w:style>
  <w:style w:type="character" w:customStyle="1" w:styleId="Heading3Char">
    <w:name w:val="Heading 3 Char"/>
    <w:basedOn w:val="DefaultParagraphFont"/>
    <w:link w:val="Heading3"/>
    <w:uiPriority w:val="9"/>
    <w:rsid w:val="00215432"/>
    <w:rPr>
      <w:rFonts w:ascii="Times New Roman" w:eastAsiaTheme="majorEastAsia" w:hAnsi="Times New Roman" w:cstheme="majorBidi"/>
      <w:color w:val="0070C0"/>
      <w:sz w:val="24"/>
      <w:szCs w:val="24"/>
      <w:lang w:val="en-US"/>
    </w:rPr>
  </w:style>
  <w:style w:type="paragraph" w:styleId="ListParagraph">
    <w:name w:val="List Paragraph"/>
    <w:aliases w:val="Normal bullet 2,List Paragraph1,List1,body 2,List Paragraph11,Listă colorată - Accentuare 11,Bullet,Citation List,Forth level,numbered list,2,OBC Bullet,Normal 1,Task Body,Viñetas (Inicio Parrafo),Paragrafo elenco,3 Txt tabla,Dot pt"/>
    <w:basedOn w:val="Normal"/>
    <w:link w:val="ListParagraphChar"/>
    <w:uiPriority w:val="1"/>
    <w:qFormat/>
    <w:rsid w:val="00DD3A8A"/>
    <w:pPr>
      <w:spacing w:after="0" w:line="240" w:lineRule="auto"/>
    </w:pPr>
  </w:style>
  <w:style w:type="character" w:customStyle="1" w:styleId="ListParagraphChar">
    <w:name w:val="List Paragraph Char"/>
    <w:aliases w:val="Normal bullet 2 Char,List Paragraph1 Char,List1 Char,body 2 Char,List Paragraph11 Char,Listă colorată - Accentuare 11 Char,Bullet Char,Citation List Char,Forth level Char,numbered list Char,2 Char,OBC Bullet Char,Normal 1 Char"/>
    <w:link w:val="ListParagraph"/>
    <w:uiPriority w:val="1"/>
    <w:qFormat/>
    <w:locked/>
    <w:rsid w:val="00DD3A8A"/>
    <w:rPr>
      <w:rFonts w:ascii="Times New Roman" w:hAnsi="Times New Roman"/>
      <w:sz w:val="24"/>
      <w:lang w:val="en-US"/>
    </w:rPr>
  </w:style>
  <w:style w:type="paragraph" w:customStyle="1" w:styleId="Default">
    <w:name w:val="Default"/>
    <w:rsid w:val="00DD3A8A"/>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table" w:customStyle="1" w:styleId="TableGrid14">
    <w:name w:val="Table Grid14"/>
    <w:basedOn w:val="TableNormal"/>
    <w:next w:val="TableGrid"/>
    <w:uiPriority w:val="59"/>
    <w:rsid w:val="003F2DE6"/>
    <w:pPr>
      <w:spacing w:after="0" w:line="240" w:lineRule="auto"/>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3F2D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6F0727"/>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AE5D79"/>
    <w:pPr>
      <w:spacing w:after="0" w:line="240" w:lineRule="auto"/>
    </w:pPr>
    <w:rPr>
      <w:rFonts w:eastAsia="Times New Roman" w:cs="Times New Roman"/>
      <w:sz w:val="20"/>
      <w:szCs w:val="20"/>
      <w:lang w:val="en-GB" w:eastAsia="en-GB"/>
    </w:rPr>
  </w:style>
  <w:style w:type="character" w:customStyle="1" w:styleId="CommentTextChar">
    <w:name w:val="Comment Text Char"/>
    <w:basedOn w:val="DefaultParagraphFont"/>
    <w:link w:val="CommentText"/>
    <w:uiPriority w:val="99"/>
    <w:rsid w:val="00AE5D79"/>
    <w:rPr>
      <w:rFonts w:ascii="Times New Roman" w:eastAsia="Times New Roman" w:hAnsi="Times New Roman" w:cs="Times New Roman"/>
      <w:sz w:val="20"/>
      <w:szCs w:val="20"/>
      <w:lang w:val="en-GB" w:eastAsia="en-GB"/>
    </w:rPr>
  </w:style>
  <w:style w:type="character" w:customStyle="1" w:styleId="tpa1">
    <w:name w:val="tpa1"/>
    <w:basedOn w:val="DefaultParagraphFont"/>
    <w:semiHidden/>
    <w:rsid w:val="00C73C56"/>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
    <w:unhideWhenUsed/>
    <w:rsid w:val="000C20D3"/>
    <w:pPr>
      <w:spacing w:after="0" w:line="240" w:lineRule="auto"/>
    </w:pPr>
    <w:rPr>
      <w:sz w:val="20"/>
      <w:szCs w:val="20"/>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Reference Char"/>
    <w:basedOn w:val="DefaultParagraphFont"/>
    <w:link w:val="FootnoteText"/>
    <w:qFormat/>
    <w:rsid w:val="000C20D3"/>
    <w:rPr>
      <w:rFonts w:ascii="Times New Roman Bold" w:hAnsi="Times New Roman Bold"/>
      <w:sz w:val="20"/>
      <w:szCs w:val="20"/>
      <w:lang w:val="en-US"/>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nhideWhenUsed/>
    <w:qFormat/>
    <w:rsid w:val="000C20D3"/>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C20D3"/>
    <w:pPr>
      <w:spacing w:after="160" w:line="240" w:lineRule="exact"/>
    </w:pPr>
    <w:rPr>
      <w:rFonts w:asciiTheme="minorHAnsi" w:hAnsiTheme="minorHAnsi"/>
      <w:sz w:val="22"/>
      <w:vertAlign w:val="superscript"/>
      <w:lang w:val="ro-RO"/>
    </w:rPr>
  </w:style>
  <w:style w:type="character" w:customStyle="1" w:styleId="spelle">
    <w:name w:val="spelle"/>
    <w:basedOn w:val="DefaultParagraphFont"/>
    <w:rsid w:val="008E1A90"/>
  </w:style>
  <w:style w:type="paragraph" w:styleId="ListBullet2">
    <w:name w:val="List Bullet 2"/>
    <w:aliases w:val=" Char1"/>
    <w:basedOn w:val="Normal"/>
    <w:rsid w:val="00535FA7"/>
    <w:pPr>
      <w:numPr>
        <w:numId w:val="10"/>
      </w:numPr>
      <w:spacing w:after="0" w:line="240" w:lineRule="auto"/>
    </w:pPr>
    <w:rPr>
      <w:rFonts w:eastAsia="Times New Roman" w:cs="Times New Roman"/>
      <w:szCs w:val="24"/>
      <w:lang w:val="ro-RO"/>
    </w:rPr>
  </w:style>
  <w:style w:type="paragraph" w:customStyle="1" w:styleId="oj-doc-ti">
    <w:name w:val="oj-doc-ti"/>
    <w:basedOn w:val="Normal"/>
    <w:rsid w:val="00535FA7"/>
    <w:pPr>
      <w:spacing w:before="100" w:beforeAutospacing="1" w:after="100" w:afterAutospacing="1" w:line="240" w:lineRule="auto"/>
    </w:pPr>
    <w:rPr>
      <w:rFonts w:eastAsia="Times New Roman" w:cs="Times New Roman"/>
      <w:szCs w:val="24"/>
      <w:lang w:val="en-GB" w:eastAsia="en-GB"/>
    </w:rPr>
  </w:style>
  <w:style w:type="paragraph" w:styleId="BodyText">
    <w:name w:val="Body Text"/>
    <w:aliases w:val="block style,Body,b,Standard paragraph"/>
    <w:basedOn w:val="Normal"/>
    <w:link w:val="BodyTextChar"/>
    <w:unhideWhenUsed/>
    <w:rsid w:val="00163D92"/>
    <w:pPr>
      <w:suppressAutoHyphens/>
      <w:spacing w:after="120" w:line="240" w:lineRule="auto"/>
    </w:pPr>
    <w:rPr>
      <w:rFonts w:eastAsia="Times New Roman" w:cs="Times New Roman"/>
      <w:szCs w:val="24"/>
      <w:lang w:eastAsia="ar-SA"/>
    </w:rPr>
  </w:style>
  <w:style w:type="character" w:customStyle="1" w:styleId="BodyTextChar">
    <w:name w:val="Body Text Char"/>
    <w:aliases w:val="block style Char,Body Char,b Char,Standard paragraph Char"/>
    <w:basedOn w:val="DefaultParagraphFont"/>
    <w:link w:val="BodyText"/>
    <w:rsid w:val="00163D92"/>
    <w:rPr>
      <w:rFonts w:ascii="Times New Roman" w:eastAsia="Times New Roman" w:hAnsi="Times New Roman" w:cs="Times New Roman"/>
      <w:sz w:val="24"/>
      <w:szCs w:val="24"/>
      <w:lang w:val="en-US" w:eastAsia="ar-SA"/>
    </w:rPr>
  </w:style>
  <w:style w:type="character" w:styleId="CommentReference">
    <w:name w:val="annotation reference"/>
    <w:basedOn w:val="DefaultParagraphFont"/>
    <w:uiPriority w:val="99"/>
    <w:semiHidden/>
    <w:unhideWhenUsed/>
    <w:rsid w:val="00D617C6"/>
    <w:rPr>
      <w:sz w:val="16"/>
      <w:szCs w:val="16"/>
    </w:rPr>
  </w:style>
  <w:style w:type="paragraph" w:styleId="CommentSubject">
    <w:name w:val="annotation subject"/>
    <w:basedOn w:val="CommentText"/>
    <w:next w:val="CommentText"/>
    <w:link w:val="CommentSubjectChar"/>
    <w:uiPriority w:val="99"/>
    <w:semiHidden/>
    <w:unhideWhenUsed/>
    <w:rsid w:val="00D617C6"/>
    <w:pPr>
      <w:spacing w:after="200"/>
    </w:pPr>
    <w:rPr>
      <w:rFonts w:ascii="Times New Roman Bold" w:eastAsiaTheme="minorHAnsi" w:hAnsi="Times New Roman Bold" w:cstheme="minorBidi"/>
      <w:b/>
      <w:bCs/>
      <w:lang w:val="en-US" w:eastAsia="en-US"/>
    </w:rPr>
  </w:style>
  <w:style w:type="character" w:customStyle="1" w:styleId="CommentSubjectChar">
    <w:name w:val="Comment Subject Char"/>
    <w:basedOn w:val="CommentTextChar"/>
    <w:link w:val="CommentSubject"/>
    <w:uiPriority w:val="99"/>
    <w:semiHidden/>
    <w:rsid w:val="00D617C6"/>
    <w:rPr>
      <w:rFonts w:ascii="Times New Roman Bold" w:eastAsia="Times New Roman" w:hAnsi="Times New Roman Bold" w:cs="Times New Roman"/>
      <w:b/>
      <w:bCs/>
      <w:sz w:val="20"/>
      <w:szCs w:val="20"/>
      <w:lang w:val="en-US" w:eastAsia="en-GB"/>
    </w:rPr>
  </w:style>
  <w:style w:type="paragraph" w:styleId="Revision">
    <w:name w:val="Revision"/>
    <w:hidden/>
    <w:uiPriority w:val="99"/>
    <w:semiHidden/>
    <w:rsid w:val="00CC5764"/>
    <w:pPr>
      <w:spacing w:after="0" w:line="240" w:lineRule="auto"/>
    </w:pPr>
    <w:rPr>
      <w:rFonts w:ascii="Times New Roman Bold" w:hAnsi="Times New Roman Bold"/>
      <w:sz w:val="24"/>
      <w:lang w:val="en-US"/>
    </w:rPr>
  </w:style>
  <w:style w:type="paragraph" w:styleId="BalloonText">
    <w:name w:val="Balloon Text"/>
    <w:basedOn w:val="Normal"/>
    <w:link w:val="BalloonTextChar"/>
    <w:uiPriority w:val="99"/>
    <w:semiHidden/>
    <w:unhideWhenUsed/>
    <w:rsid w:val="002C18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1855"/>
    <w:rPr>
      <w:rFonts w:ascii="Tahoma" w:hAnsi="Tahoma" w:cs="Tahoma"/>
      <w:sz w:val="16"/>
      <w:szCs w:val="16"/>
      <w:lang w:val="en-US"/>
    </w:rPr>
  </w:style>
  <w:style w:type="paragraph" w:styleId="Header">
    <w:name w:val="header"/>
    <w:basedOn w:val="Normal"/>
    <w:link w:val="HeaderChar"/>
    <w:uiPriority w:val="99"/>
    <w:unhideWhenUsed/>
    <w:rsid w:val="000820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2065"/>
    <w:rPr>
      <w:rFonts w:ascii="Times New Roman Bold" w:hAnsi="Times New Roman Bold"/>
      <w:sz w:val="24"/>
      <w:lang w:val="en-US"/>
    </w:rPr>
  </w:style>
  <w:style w:type="paragraph" w:styleId="Footer">
    <w:name w:val="footer"/>
    <w:basedOn w:val="Normal"/>
    <w:link w:val="FooterChar"/>
    <w:uiPriority w:val="99"/>
    <w:unhideWhenUsed/>
    <w:rsid w:val="000820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2065"/>
    <w:rPr>
      <w:rFonts w:ascii="Times New Roman Bold" w:hAnsi="Times New Roman Bold"/>
      <w:sz w:val="24"/>
      <w:lang w:val="en-US"/>
    </w:rPr>
  </w:style>
  <w:style w:type="character" w:customStyle="1" w:styleId="Heading2Char">
    <w:name w:val="Heading 2 Char"/>
    <w:basedOn w:val="DefaultParagraphFont"/>
    <w:link w:val="Heading2"/>
    <w:uiPriority w:val="9"/>
    <w:semiHidden/>
    <w:rsid w:val="005378B6"/>
    <w:rPr>
      <w:rFonts w:asciiTheme="majorHAnsi" w:eastAsiaTheme="majorEastAsia" w:hAnsiTheme="majorHAnsi" w:cstheme="majorBidi"/>
      <w:b/>
      <w:bCs/>
      <w:color w:val="5B9BD5" w:themeColor="accent1"/>
      <w:sz w:val="26"/>
      <w:szCs w:val="26"/>
      <w:lang w:val="en-US"/>
    </w:rPr>
  </w:style>
  <w:style w:type="paragraph" w:styleId="TOC6">
    <w:name w:val="toc 6"/>
    <w:basedOn w:val="Normal"/>
    <w:next w:val="Normal"/>
    <w:autoRedefine/>
    <w:uiPriority w:val="39"/>
    <w:semiHidden/>
    <w:unhideWhenUsed/>
    <w:rsid w:val="00DC043C"/>
    <w:pPr>
      <w:spacing w:after="100"/>
      <w:ind w:left="1200"/>
    </w:pPr>
  </w:style>
  <w:style w:type="character" w:styleId="Emphasis">
    <w:name w:val="Emphasis"/>
    <w:basedOn w:val="DefaultParagraphFont"/>
    <w:uiPriority w:val="20"/>
    <w:qFormat/>
    <w:rsid w:val="00FB3252"/>
    <w:rPr>
      <w:i/>
      <w:iCs/>
    </w:rPr>
  </w:style>
  <w:style w:type="character" w:customStyle="1" w:styleId="UnresolvedMention1">
    <w:name w:val="Unresolved Mention1"/>
    <w:basedOn w:val="DefaultParagraphFont"/>
    <w:uiPriority w:val="99"/>
    <w:semiHidden/>
    <w:unhideWhenUsed/>
    <w:rsid w:val="006B2A9E"/>
    <w:rPr>
      <w:color w:val="605E5C"/>
      <w:shd w:val="clear" w:color="auto" w:fill="E1DFDD"/>
    </w:rPr>
  </w:style>
  <w:style w:type="character" w:customStyle="1" w:styleId="sden">
    <w:name w:val="s_den"/>
    <w:basedOn w:val="DefaultParagraphFont"/>
    <w:rsid w:val="00A16612"/>
  </w:style>
  <w:style w:type="character" w:customStyle="1" w:styleId="shdr">
    <w:name w:val="s_hdr"/>
    <w:basedOn w:val="DefaultParagraphFont"/>
    <w:rsid w:val="00A16612"/>
  </w:style>
  <w:style w:type="character" w:customStyle="1" w:styleId="Heading1Char">
    <w:name w:val="Heading 1 Char"/>
    <w:basedOn w:val="DefaultParagraphFont"/>
    <w:link w:val="Heading1"/>
    <w:uiPriority w:val="9"/>
    <w:rsid w:val="00610777"/>
    <w:rPr>
      <w:rFonts w:asciiTheme="majorHAnsi" w:eastAsiaTheme="majorEastAsia" w:hAnsiTheme="majorHAnsi" w:cstheme="majorBidi"/>
      <w:b/>
      <w:bCs/>
      <w:color w:val="2E74B5" w:themeColor="accent1" w:themeShade="BF"/>
      <w:sz w:val="28"/>
      <w:szCs w:val="28"/>
      <w:lang w:val="en-US"/>
    </w:rPr>
  </w:style>
  <w:style w:type="character" w:customStyle="1" w:styleId="UnresolvedMention2">
    <w:name w:val="Unresolved Mention2"/>
    <w:basedOn w:val="DefaultParagraphFont"/>
    <w:uiPriority w:val="99"/>
    <w:semiHidden/>
    <w:unhideWhenUsed/>
    <w:rsid w:val="00764232"/>
    <w:rPr>
      <w:color w:val="605E5C"/>
      <w:shd w:val="clear" w:color="auto" w:fill="E1DFDD"/>
    </w:rPr>
  </w:style>
  <w:style w:type="character" w:styleId="UnresolvedMention">
    <w:name w:val="Unresolved Mention"/>
    <w:basedOn w:val="DefaultParagraphFont"/>
    <w:uiPriority w:val="99"/>
    <w:semiHidden/>
    <w:unhideWhenUsed/>
    <w:rsid w:val="00E6018E"/>
    <w:rPr>
      <w:color w:val="605E5C"/>
      <w:shd w:val="clear" w:color="auto" w:fill="E1DFDD"/>
    </w:rPr>
  </w:style>
  <w:style w:type="paragraph" w:customStyle="1" w:styleId="1">
    <w:name w:val="1"/>
    <w:basedOn w:val="Normal"/>
    <w:autoRedefine/>
    <w:qFormat/>
    <w:rsid w:val="00A904AF"/>
    <w:pPr>
      <w:shd w:val="clear" w:color="auto" w:fill="2E74B5" w:themeFill="accent1" w:themeFillShade="BF"/>
      <w:spacing w:before="360" w:after="360" w:line="240" w:lineRule="auto"/>
      <w:ind w:firstLine="113"/>
      <w:mirrorIndents/>
      <w:outlineLvl w:val="0"/>
    </w:pPr>
    <w:rPr>
      <w:rFonts w:eastAsia="Times New Roman" w:cs="Times New Roman"/>
      <w:b/>
      <w:smallCaps/>
      <w:color w:val="FFFFFF" w:themeColor="background1"/>
      <w:sz w:val="36"/>
      <w:szCs w:val="36"/>
      <w:lang w:val="ro-RO" w:eastAsia="ar-SA"/>
    </w:rPr>
  </w:style>
  <w:style w:type="paragraph" w:customStyle="1" w:styleId="11">
    <w:name w:val="1.1"/>
    <w:basedOn w:val="Normal"/>
    <w:qFormat/>
    <w:rsid w:val="00D728CF"/>
    <w:pPr>
      <w:keepNext/>
      <w:shd w:val="clear" w:color="auto" w:fill="ACB9CA" w:themeFill="text2" w:themeFillTint="66"/>
      <w:spacing w:before="240" w:after="240" w:line="240" w:lineRule="auto"/>
      <w:jc w:val="left"/>
      <w:outlineLvl w:val="1"/>
    </w:pPr>
    <w:rPr>
      <w:rFonts w:eastAsia="MS Mincho" w:cs="Times New Roman"/>
      <w:b/>
      <w:bCs/>
      <w:iCs/>
      <w:sz w:val="28"/>
      <w:szCs w:val="28"/>
      <w:lang w:val="ro-RO"/>
    </w:rPr>
  </w:style>
  <w:style w:type="paragraph" w:customStyle="1" w:styleId="NormalItalic">
    <w:name w:val="Normal Italic"/>
    <w:basedOn w:val="Normal"/>
    <w:qFormat/>
    <w:rsid w:val="00B84340"/>
    <w:pPr>
      <w:widowControl w:val="0"/>
      <w:ind w:firstLine="708"/>
    </w:pPr>
    <w:rPr>
      <w:rFonts w:cs="Times New Roman"/>
      <w:i/>
      <w:noProof/>
      <w:szCs w:val="24"/>
      <w:lang w:val="ro-RO"/>
    </w:rPr>
  </w:style>
  <w:style w:type="character" w:customStyle="1" w:styleId="Heading4Char">
    <w:name w:val="Heading 4 Char"/>
    <w:basedOn w:val="DefaultParagraphFont"/>
    <w:link w:val="Heading4"/>
    <w:uiPriority w:val="9"/>
    <w:rsid w:val="00333F3B"/>
    <w:rPr>
      <w:rFonts w:asciiTheme="majorHAnsi" w:eastAsiaTheme="majorEastAsia" w:hAnsiTheme="majorHAnsi" w:cstheme="majorBidi"/>
      <w:i/>
      <w:iCs/>
      <w:color w:val="2E74B5" w:themeColor="accent1" w:themeShade="BF"/>
      <w:sz w:val="24"/>
      <w:lang w:val="en-US"/>
    </w:rPr>
  </w:style>
  <w:style w:type="character" w:styleId="PlaceholderText">
    <w:name w:val="Placeholder Text"/>
    <w:basedOn w:val="DefaultParagraphFont"/>
    <w:uiPriority w:val="99"/>
    <w:semiHidden/>
    <w:rsid w:val="00333F3B"/>
    <w:rPr>
      <w:color w:val="808080"/>
    </w:rPr>
  </w:style>
  <w:style w:type="character" w:styleId="FollowedHyperlink">
    <w:name w:val="FollowedHyperlink"/>
    <w:basedOn w:val="DefaultParagraphFont"/>
    <w:uiPriority w:val="99"/>
    <w:semiHidden/>
    <w:unhideWhenUsed/>
    <w:rsid w:val="007972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314988">
      <w:bodyDiv w:val="1"/>
      <w:marLeft w:val="0"/>
      <w:marRight w:val="0"/>
      <w:marTop w:val="0"/>
      <w:marBottom w:val="0"/>
      <w:divBdr>
        <w:top w:val="none" w:sz="0" w:space="0" w:color="auto"/>
        <w:left w:val="none" w:sz="0" w:space="0" w:color="auto"/>
        <w:bottom w:val="none" w:sz="0" w:space="0" w:color="auto"/>
        <w:right w:val="none" w:sz="0" w:space="0" w:color="auto"/>
      </w:divBdr>
    </w:div>
    <w:div w:id="426384714">
      <w:bodyDiv w:val="1"/>
      <w:marLeft w:val="0"/>
      <w:marRight w:val="0"/>
      <w:marTop w:val="0"/>
      <w:marBottom w:val="0"/>
      <w:divBdr>
        <w:top w:val="none" w:sz="0" w:space="0" w:color="auto"/>
        <w:left w:val="none" w:sz="0" w:space="0" w:color="auto"/>
        <w:bottom w:val="none" w:sz="0" w:space="0" w:color="auto"/>
        <w:right w:val="none" w:sz="0" w:space="0" w:color="auto"/>
      </w:divBdr>
    </w:div>
    <w:div w:id="453669504">
      <w:bodyDiv w:val="1"/>
      <w:marLeft w:val="0"/>
      <w:marRight w:val="0"/>
      <w:marTop w:val="0"/>
      <w:marBottom w:val="0"/>
      <w:divBdr>
        <w:top w:val="none" w:sz="0" w:space="0" w:color="auto"/>
        <w:left w:val="none" w:sz="0" w:space="0" w:color="auto"/>
        <w:bottom w:val="none" w:sz="0" w:space="0" w:color="auto"/>
        <w:right w:val="none" w:sz="0" w:space="0" w:color="auto"/>
      </w:divBdr>
    </w:div>
    <w:div w:id="563416148">
      <w:bodyDiv w:val="1"/>
      <w:marLeft w:val="0"/>
      <w:marRight w:val="0"/>
      <w:marTop w:val="0"/>
      <w:marBottom w:val="0"/>
      <w:divBdr>
        <w:top w:val="none" w:sz="0" w:space="0" w:color="auto"/>
        <w:left w:val="none" w:sz="0" w:space="0" w:color="auto"/>
        <w:bottom w:val="none" w:sz="0" w:space="0" w:color="auto"/>
        <w:right w:val="none" w:sz="0" w:space="0" w:color="auto"/>
      </w:divBdr>
    </w:div>
    <w:div w:id="800077406">
      <w:bodyDiv w:val="1"/>
      <w:marLeft w:val="0"/>
      <w:marRight w:val="0"/>
      <w:marTop w:val="0"/>
      <w:marBottom w:val="0"/>
      <w:divBdr>
        <w:top w:val="none" w:sz="0" w:space="0" w:color="auto"/>
        <w:left w:val="none" w:sz="0" w:space="0" w:color="auto"/>
        <w:bottom w:val="none" w:sz="0" w:space="0" w:color="auto"/>
        <w:right w:val="none" w:sz="0" w:space="0" w:color="auto"/>
      </w:divBdr>
    </w:div>
    <w:div w:id="978152048">
      <w:bodyDiv w:val="1"/>
      <w:marLeft w:val="0"/>
      <w:marRight w:val="0"/>
      <w:marTop w:val="0"/>
      <w:marBottom w:val="0"/>
      <w:divBdr>
        <w:top w:val="none" w:sz="0" w:space="0" w:color="auto"/>
        <w:left w:val="none" w:sz="0" w:space="0" w:color="auto"/>
        <w:bottom w:val="none" w:sz="0" w:space="0" w:color="auto"/>
        <w:right w:val="none" w:sz="0" w:space="0" w:color="auto"/>
      </w:divBdr>
    </w:div>
    <w:div w:id="1033652068">
      <w:bodyDiv w:val="1"/>
      <w:marLeft w:val="0"/>
      <w:marRight w:val="0"/>
      <w:marTop w:val="0"/>
      <w:marBottom w:val="0"/>
      <w:divBdr>
        <w:top w:val="none" w:sz="0" w:space="0" w:color="auto"/>
        <w:left w:val="none" w:sz="0" w:space="0" w:color="auto"/>
        <w:bottom w:val="none" w:sz="0" w:space="0" w:color="auto"/>
        <w:right w:val="none" w:sz="0" w:space="0" w:color="auto"/>
      </w:divBdr>
    </w:div>
    <w:div w:id="1291787239">
      <w:bodyDiv w:val="1"/>
      <w:marLeft w:val="0"/>
      <w:marRight w:val="0"/>
      <w:marTop w:val="0"/>
      <w:marBottom w:val="0"/>
      <w:divBdr>
        <w:top w:val="none" w:sz="0" w:space="0" w:color="auto"/>
        <w:left w:val="none" w:sz="0" w:space="0" w:color="auto"/>
        <w:bottom w:val="none" w:sz="0" w:space="0" w:color="auto"/>
        <w:right w:val="none" w:sz="0" w:space="0" w:color="auto"/>
      </w:divBdr>
    </w:div>
    <w:div w:id="1333264450">
      <w:bodyDiv w:val="1"/>
      <w:marLeft w:val="0"/>
      <w:marRight w:val="0"/>
      <w:marTop w:val="0"/>
      <w:marBottom w:val="0"/>
      <w:divBdr>
        <w:top w:val="none" w:sz="0" w:space="0" w:color="auto"/>
        <w:left w:val="none" w:sz="0" w:space="0" w:color="auto"/>
        <w:bottom w:val="none" w:sz="0" w:space="0" w:color="auto"/>
        <w:right w:val="none" w:sz="0" w:space="0" w:color="auto"/>
      </w:divBdr>
    </w:div>
    <w:div w:id="1436637281">
      <w:bodyDiv w:val="1"/>
      <w:marLeft w:val="0"/>
      <w:marRight w:val="0"/>
      <w:marTop w:val="0"/>
      <w:marBottom w:val="0"/>
      <w:divBdr>
        <w:top w:val="none" w:sz="0" w:space="0" w:color="auto"/>
        <w:left w:val="none" w:sz="0" w:space="0" w:color="auto"/>
        <w:bottom w:val="none" w:sz="0" w:space="0" w:color="auto"/>
        <w:right w:val="none" w:sz="0" w:space="0" w:color="auto"/>
      </w:divBdr>
    </w:div>
    <w:div w:id="1475753427">
      <w:bodyDiv w:val="1"/>
      <w:marLeft w:val="0"/>
      <w:marRight w:val="0"/>
      <w:marTop w:val="0"/>
      <w:marBottom w:val="0"/>
      <w:divBdr>
        <w:top w:val="none" w:sz="0" w:space="0" w:color="auto"/>
        <w:left w:val="none" w:sz="0" w:space="0" w:color="auto"/>
        <w:bottom w:val="none" w:sz="0" w:space="0" w:color="auto"/>
        <w:right w:val="none" w:sz="0" w:space="0" w:color="auto"/>
      </w:divBdr>
    </w:div>
    <w:div w:id="1625042926">
      <w:bodyDiv w:val="1"/>
      <w:marLeft w:val="0"/>
      <w:marRight w:val="0"/>
      <w:marTop w:val="0"/>
      <w:marBottom w:val="0"/>
      <w:divBdr>
        <w:top w:val="none" w:sz="0" w:space="0" w:color="auto"/>
        <w:left w:val="none" w:sz="0" w:space="0" w:color="auto"/>
        <w:bottom w:val="none" w:sz="0" w:space="0" w:color="auto"/>
        <w:right w:val="none" w:sz="0" w:space="0" w:color="auto"/>
      </w:divBdr>
    </w:div>
    <w:div w:id="1659962616">
      <w:bodyDiv w:val="1"/>
      <w:marLeft w:val="0"/>
      <w:marRight w:val="0"/>
      <w:marTop w:val="0"/>
      <w:marBottom w:val="0"/>
      <w:divBdr>
        <w:top w:val="none" w:sz="0" w:space="0" w:color="auto"/>
        <w:left w:val="none" w:sz="0" w:space="0" w:color="auto"/>
        <w:bottom w:val="none" w:sz="0" w:space="0" w:color="auto"/>
        <w:right w:val="none" w:sz="0" w:space="0" w:color="auto"/>
      </w:divBdr>
    </w:div>
    <w:div w:id="1714648111">
      <w:bodyDiv w:val="1"/>
      <w:marLeft w:val="0"/>
      <w:marRight w:val="0"/>
      <w:marTop w:val="0"/>
      <w:marBottom w:val="0"/>
      <w:divBdr>
        <w:top w:val="none" w:sz="0" w:space="0" w:color="auto"/>
        <w:left w:val="none" w:sz="0" w:space="0" w:color="auto"/>
        <w:bottom w:val="none" w:sz="0" w:space="0" w:color="auto"/>
        <w:right w:val="none" w:sz="0" w:space="0" w:color="auto"/>
      </w:divBdr>
    </w:div>
    <w:div w:id="1735197357">
      <w:bodyDiv w:val="1"/>
      <w:marLeft w:val="0"/>
      <w:marRight w:val="0"/>
      <w:marTop w:val="0"/>
      <w:marBottom w:val="0"/>
      <w:divBdr>
        <w:top w:val="none" w:sz="0" w:space="0" w:color="auto"/>
        <w:left w:val="none" w:sz="0" w:space="0" w:color="auto"/>
        <w:bottom w:val="none" w:sz="0" w:space="0" w:color="auto"/>
        <w:right w:val="none" w:sz="0" w:space="0" w:color="auto"/>
      </w:divBdr>
    </w:div>
    <w:div w:id="2009480977">
      <w:bodyDiv w:val="1"/>
      <w:marLeft w:val="0"/>
      <w:marRight w:val="0"/>
      <w:marTop w:val="0"/>
      <w:marBottom w:val="0"/>
      <w:divBdr>
        <w:top w:val="none" w:sz="0" w:space="0" w:color="auto"/>
        <w:left w:val="none" w:sz="0" w:space="0" w:color="auto"/>
        <w:bottom w:val="none" w:sz="0" w:space="0" w:color="auto"/>
        <w:right w:val="none" w:sz="0" w:space="0" w:color="auto"/>
      </w:divBdr>
    </w:div>
    <w:div w:id="20544253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proiecte.pnrr.gov.ro" TargetMode="External"/><Relationship Id="rId18" Type="http://schemas.openxmlformats.org/officeDocument/2006/relationships/hyperlink" Target="https://proiecte.pnrr.gov.ro" TargetMode="External"/><Relationship Id="rId26" Type="http://schemas.openxmlformats.org/officeDocument/2006/relationships/hyperlink" Target="https://ec.europa.eu/info/strategy/priorities-2019-2024/economy-works-people/jobs-growth-and-investment/european-pillar-social-rights/european-pillar-social-rights-20-principles_ro" TargetMode="External"/><Relationship Id="rId21" Type="http://schemas.openxmlformats.org/officeDocument/2006/relationships/hyperlink" Target="https://eur-lex.europa.eu/legal-content/RO/TXT/PDF/?uri=CELEX:52021XC0218(01)&amp;from=EN"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sts.ro" TargetMode="External"/><Relationship Id="rId17" Type="http://schemas.openxmlformats.org/officeDocument/2006/relationships/hyperlink" Target="http://www.energie.gov.ro/eficienta-energetica" TargetMode="External"/><Relationship Id="rId25" Type="http://schemas.openxmlformats.org/officeDocument/2006/relationships/hyperlink" Target="https://legislatie.just.ro/Public/DetaliiDocumentAfis/248182"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energie.gov.ro/pnrr" TargetMode="External"/><Relationship Id="rId20" Type="http://schemas.openxmlformats.org/officeDocument/2006/relationships/hyperlink" Target="https://eur-lex.europa.eu/legal-content/RO/TXT/?uri=CELEX:52021XC0218(01)" TargetMode="External"/><Relationship Id="rId29" Type="http://schemas.openxmlformats.org/officeDocument/2006/relationships/hyperlink" Target="https://mfe.gov.ro/wp-content/uploads/2021/10/baa3b203294813193ab596e30e50f175.ra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pnrr" TargetMode="External"/><Relationship Id="rId24" Type="http://schemas.openxmlformats.org/officeDocument/2006/relationships/hyperlink" Target="https://legislatie.just.ro/Public/DetaliiDocumentAfis/249165" TargetMode="External"/><Relationship Id="rId32" Type="http://schemas.openxmlformats.org/officeDocument/2006/relationships/hyperlink" Target="https://www.asro.ro/sr-en-iso-500012019-instrument-cheie-pentru-eficienta-energetica-a-organizatiilor/"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nergie.gov.ro/eficienta-energetica" TargetMode="External"/><Relationship Id="rId23" Type="http://schemas.openxmlformats.org/officeDocument/2006/relationships/hyperlink" Target="https://legislatie.just.ro/Public/DetaliiDocumentAfis/251669" TargetMode="External"/><Relationship Id="rId28" Type="http://schemas.openxmlformats.org/officeDocument/2006/relationships/hyperlink" Target="https://eur-lex.europa.eu/legal-content/RO/TXT/PDF/?uri=CELEX:32012L0027&amp;from=RO" TargetMode="External"/><Relationship Id="rId36" Type="http://schemas.microsoft.com/office/2011/relationships/people" Target="people.xml"/><Relationship Id="rId10" Type="http://schemas.openxmlformats.org/officeDocument/2006/relationships/hyperlink" Target="https://energy.ec.europa.eu/system/files/2019-02/romania_draftnecp_ro_0.pdf" TargetMode="External"/><Relationship Id="rId19" Type="http://schemas.openxmlformats.org/officeDocument/2006/relationships/hyperlink" Target="https://energie.gov.ro/pnrr" TargetMode="External"/><Relationship Id="rId31" Type="http://schemas.openxmlformats.org/officeDocument/2006/relationships/hyperlink" Target="https://legislatie.just.ro/Public/DetaliiDocumentAfis/249165" TargetMode="External"/><Relationship Id="rId4" Type="http://schemas.openxmlformats.org/officeDocument/2006/relationships/settings" Target="settings.xml"/><Relationship Id="rId9" Type="http://schemas.openxmlformats.org/officeDocument/2006/relationships/hyperlink" Target="https://mfe.gov.ro" TargetMode="External"/><Relationship Id="rId14" Type="http://schemas.openxmlformats.org/officeDocument/2006/relationships/hyperlink" Target="https://energie.gov.ro/pnrr" TargetMode="External"/><Relationship Id="rId22" Type="http://schemas.openxmlformats.org/officeDocument/2006/relationships/hyperlink" Target="https://eur-lex.europa.eu/legal-content/RO/TXT/?uri=celex%3A32003H0361" TargetMode="External"/><Relationship Id="rId27" Type="http://schemas.openxmlformats.org/officeDocument/2006/relationships/hyperlink" Target="https://ec-europa-eu.translate.goog/energy/topics/renewable-energy/renewable-energy-directive/overview_en?_x_tr_sl=en&amp;_x_tr_tl=ro&amp;_x_tr_hl=ro&amp;_x_tr_pto=nui,sc" TargetMode="External"/><Relationship Id="rId30" Type="http://schemas.openxmlformats.org/officeDocument/2006/relationships/hyperlink" Target="https://eur-lex.europa.eu/legal-content/RO/TXT/PDF/?uri=CELEX:32010L0075&amp;from=HU" TargetMode="External"/><Relationship Id="rId35" Type="http://schemas.openxmlformats.org/officeDocument/2006/relationships/fontTable" Target="fontTable.xml"/><Relationship Id="rId8" Type="http://schemas.openxmlformats.org/officeDocument/2006/relationships/hyperlink" Target="file:///C:\Users\user\AppData\Roaming\Microsoft\Word\energie.gov.ro\pnrr"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2C4DF-41AD-419F-8D29-873741D9D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61</Pages>
  <Words>21529</Words>
  <Characters>124871</Characters>
  <Application>Microsoft Office Word</Application>
  <DocSecurity>0</DocSecurity>
  <Lines>1040</Lines>
  <Paragraphs>292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146108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computer24</dc:creator>
  <cp:keywords/>
  <dc:description/>
  <cp:lastModifiedBy>matei vadim</cp:lastModifiedBy>
  <cp:revision>6</cp:revision>
  <cp:lastPrinted>2022-10-18T13:28:00Z</cp:lastPrinted>
  <dcterms:created xsi:type="dcterms:W3CDTF">2022-10-18T11:32:00Z</dcterms:created>
  <dcterms:modified xsi:type="dcterms:W3CDTF">2022-10-18T13:28:00Z</dcterms:modified>
</cp:coreProperties>
</file>